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93C81" w14:textId="18FF74EC" w:rsidR="001358F0" w:rsidRPr="00E2544A" w:rsidRDefault="001358F0" w:rsidP="001358F0">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Isikuandmete kaitse</w:t>
      </w:r>
      <w:r w:rsidRPr="00E2544A">
        <w:rPr>
          <w:rFonts w:ascii="Times New Roman" w:hAnsi="Times New Roman" w:cs="Times New Roman"/>
          <w:b/>
          <w:sz w:val="32"/>
          <w:szCs w:val="32"/>
        </w:rPr>
        <w:t xml:space="preserve"> seaduse</w:t>
      </w:r>
      <w:r>
        <w:rPr>
          <w:rFonts w:ascii="Times New Roman" w:hAnsi="Times New Roman" w:cs="Times New Roman"/>
          <w:b/>
          <w:sz w:val="32"/>
          <w:szCs w:val="32"/>
        </w:rPr>
        <w:t xml:space="preserve"> </w:t>
      </w:r>
      <w:r w:rsidR="00944D4A">
        <w:rPr>
          <w:rFonts w:ascii="Times New Roman" w:hAnsi="Times New Roman" w:cs="Times New Roman"/>
          <w:b/>
          <w:sz w:val="32"/>
          <w:szCs w:val="32"/>
        </w:rPr>
        <w:t xml:space="preserve">ning </w:t>
      </w:r>
      <w:r>
        <w:rPr>
          <w:rFonts w:ascii="Times New Roman" w:hAnsi="Times New Roman" w:cs="Times New Roman"/>
          <w:b/>
          <w:sz w:val="32"/>
          <w:szCs w:val="32"/>
        </w:rPr>
        <w:t>teadus- ja arendustegevuse ning innovatsiooni korralduse seaduse muutmise seaduse</w:t>
      </w:r>
      <w:r w:rsidRPr="00E2544A">
        <w:rPr>
          <w:rFonts w:ascii="Times New Roman" w:hAnsi="Times New Roman" w:cs="Times New Roman"/>
          <w:b/>
          <w:sz w:val="32"/>
          <w:szCs w:val="32"/>
        </w:rPr>
        <w:t xml:space="preserve"> eelnõu seletuskiri</w:t>
      </w:r>
    </w:p>
    <w:p w14:paraId="3032F083" w14:textId="77777777" w:rsidR="001358F0" w:rsidRPr="00E2544A" w:rsidRDefault="001358F0" w:rsidP="001358F0">
      <w:pPr>
        <w:spacing w:after="0" w:line="240" w:lineRule="auto"/>
        <w:jc w:val="both"/>
        <w:rPr>
          <w:rFonts w:ascii="Times New Roman" w:hAnsi="Times New Roman" w:cs="Times New Roman"/>
          <w:sz w:val="24"/>
          <w:szCs w:val="24"/>
        </w:rPr>
      </w:pPr>
    </w:p>
    <w:p w14:paraId="2D41AEA7" w14:textId="77777777" w:rsidR="001358F0" w:rsidRPr="00E2544A" w:rsidRDefault="001358F0" w:rsidP="001358F0">
      <w:pPr>
        <w:spacing w:after="0" w:line="240" w:lineRule="auto"/>
        <w:jc w:val="both"/>
        <w:rPr>
          <w:rFonts w:ascii="Times New Roman" w:hAnsi="Times New Roman" w:cs="Times New Roman"/>
          <w:b/>
          <w:sz w:val="24"/>
          <w:szCs w:val="24"/>
        </w:rPr>
      </w:pPr>
      <w:r w:rsidRPr="00E2544A">
        <w:rPr>
          <w:rFonts w:ascii="Times New Roman" w:hAnsi="Times New Roman" w:cs="Times New Roman"/>
          <w:b/>
          <w:sz w:val="24"/>
          <w:szCs w:val="24"/>
        </w:rPr>
        <w:t>1. Sissejuhatus</w:t>
      </w:r>
    </w:p>
    <w:p w14:paraId="4BD60712" w14:textId="77777777" w:rsidR="001358F0" w:rsidRPr="00E2544A" w:rsidRDefault="001358F0" w:rsidP="001358F0">
      <w:pPr>
        <w:spacing w:after="0" w:line="240" w:lineRule="auto"/>
      </w:pPr>
    </w:p>
    <w:p w14:paraId="6CDA258A" w14:textId="77777777" w:rsidR="001358F0" w:rsidRPr="00E2544A" w:rsidRDefault="001358F0" w:rsidP="001358F0">
      <w:pPr>
        <w:pStyle w:val="Loendilik"/>
        <w:numPr>
          <w:ilvl w:val="1"/>
          <w:numId w:val="1"/>
        </w:numPr>
        <w:spacing w:after="0" w:line="240" w:lineRule="auto"/>
        <w:jc w:val="both"/>
        <w:rPr>
          <w:rFonts w:ascii="Times New Roman" w:hAnsi="Times New Roman" w:cs="Times New Roman"/>
          <w:b/>
          <w:sz w:val="24"/>
          <w:szCs w:val="24"/>
        </w:rPr>
      </w:pPr>
      <w:r w:rsidRPr="00E2544A">
        <w:rPr>
          <w:rFonts w:ascii="Times New Roman" w:hAnsi="Times New Roman" w:cs="Times New Roman"/>
          <w:b/>
          <w:sz w:val="24"/>
          <w:szCs w:val="24"/>
        </w:rPr>
        <w:t>Sisukokkuvõte</w:t>
      </w:r>
    </w:p>
    <w:p w14:paraId="07DEFD79" w14:textId="77777777" w:rsidR="001358F0" w:rsidRPr="00E2544A" w:rsidRDefault="001358F0" w:rsidP="001358F0">
      <w:pPr>
        <w:spacing w:after="0" w:line="240" w:lineRule="auto"/>
        <w:jc w:val="both"/>
        <w:rPr>
          <w:rFonts w:ascii="Times New Roman" w:hAnsi="Times New Roman" w:cs="Times New Roman"/>
          <w:b/>
          <w:sz w:val="24"/>
          <w:szCs w:val="24"/>
        </w:rPr>
      </w:pPr>
    </w:p>
    <w:p w14:paraId="7EB2ECFC" w14:textId="21DE040C" w:rsidR="00076FF4" w:rsidRPr="003F063C" w:rsidRDefault="00757ECF" w:rsidP="008156CB">
      <w:pPr>
        <w:spacing w:after="0" w:line="240" w:lineRule="auto"/>
        <w:jc w:val="both"/>
        <w:rPr>
          <w:rFonts w:ascii="Times New Roman" w:hAnsi="Times New Roman" w:cs="Times New Roman"/>
          <w:sz w:val="24"/>
          <w:szCs w:val="24"/>
        </w:rPr>
      </w:pPr>
      <w:r w:rsidRPr="003F063C">
        <w:rPr>
          <w:rFonts w:ascii="Times New Roman" w:hAnsi="Times New Roman" w:cs="Times New Roman"/>
          <w:sz w:val="24"/>
          <w:szCs w:val="24"/>
        </w:rPr>
        <w:t>Eelnõu</w:t>
      </w:r>
      <w:r w:rsidR="00944D4A">
        <w:rPr>
          <w:rFonts w:ascii="Times New Roman" w:hAnsi="Times New Roman" w:cs="Times New Roman"/>
          <w:sz w:val="24"/>
          <w:szCs w:val="24"/>
        </w:rPr>
        <w:t>ga</w:t>
      </w:r>
      <w:r w:rsidRPr="003F063C">
        <w:rPr>
          <w:rFonts w:ascii="Times New Roman" w:hAnsi="Times New Roman" w:cs="Times New Roman"/>
          <w:sz w:val="24"/>
          <w:szCs w:val="24"/>
        </w:rPr>
        <w:t xml:space="preserve"> muud</w:t>
      </w:r>
      <w:r w:rsidR="00944D4A">
        <w:rPr>
          <w:rFonts w:ascii="Times New Roman" w:hAnsi="Times New Roman" w:cs="Times New Roman"/>
          <w:sz w:val="24"/>
          <w:szCs w:val="24"/>
        </w:rPr>
        <w:t>etakse</w:t>
      </w:r>
      <w:r w:rsidRPr="003F063C">
        <w:rPr>
          <w:rFonts w:ascii="Times New Roman" w:hAnsi="Times New Roman" w:cs="Times New Roman"/>
          <w:sz w:val="24"/>
          <w:szCs w:val="24"/>
        </w:rPr>
        <w:t xml:space="preserve"> isikuandmete kaitse seaduse § 6, mis </w:t>
      </w:r>
      <w:r w:rsidR="00980B8C">
        <w:rPr>
          <w:rFonts w:ascii="Times New Roman" w:hAnsi="Times New Roman" w:cs="Times New Roman"/>
          <w:sz w:val="24"/>
          <w:szCs w:val="24"/>
        </w:rPr>
        <w:t>käsitle</w:t>
      </w:r>
      <w:r w:rsidR="00980B8C" w:rsidRPr="003F063C">
        <w:rPr>
          <w:rFonts w:ascii="Times New Roman" w:hAnsi="Times New Roman" w:cs="Times New Roman"/>
          <w:sz w:val="24"/>
          <w:szCs w:val="24"/>
        </w:rPr>
        <w:t xml:space="preserve">b </w:t>
      </w:r>
      <w:r w:rsidRPr="003F063C">
        <w:rPr>
          <w:rFonts w:ascii="Times New Roman" w:hAnsi="Times New Roman" w:cs="Times New Roman"/>
          <w:sz w:val="24"/>
          <w:szCs w:val="24"/>
        </w:rPr>
        <w:t>olukordi, kus isikuandmeid kasutatakse teadusuuringutes, ajaloouuringutes või riikliku statistika koostamisel.</w:t>
      </w:r>
      <w:r w:rsidR="00076FF4" w:rsidRPr="003F063C">
        <w:rPr>
          <w:rFonts w:ascii="Times New Roman" w:hAnsi="Times New Roman" w:cs="Times New Roman"/>
          <w:sz w:val="24"/>
          <w:szCs w:val="24"/>
        </w:rPr>
        <w:t xml:space="preserve"> Alates 2018. aastast kehtib Euroopa Liidus </w:t>
      </w:r>
      <w:r w:rsidR="00AA2269" w:rsidRPr="00570EB1">
        <w:rPr>
          <w:rFonts w:ascii="Times New Roman" w:hAnsi="Times New Roman" w:cs="Times New Roman"/>
          <w:sz w:val="24"/>
          <w:szCs w:val="24"/>
        </w:rPr>
        <w:t xml:space="preserve">isikuandmete kaitse </w:t>
      </w:r>
      <w:proofErr w:type="spellStart"/>
      <w:r w:rsidR="00AA2269" w:rsidRPr="00570EB1">
        <w:rPr>
          <w:rFonts w:ascii="Times New Roman" w:hAnsi="Times New Roman" w:cs="Times New Roman"/>
          <w:sz w:val="24"/>
          <w:szCs w:val="24"/>
        </w:rPr>
        <w:t>üldmäärus</w:t>
      </w:r>
      <w:proofErr w:type="spellEnd"/>
      <w:r w:rsidR="00AA2269" w:rsidRPr="003F063C">
        <w:rPr>
          <w:rFonts w:ascii="Times New Roman" w:hAnsi="Times New Roman" w:cs="Times New Roman"/>
          <w:sz w:val="24"/>
          <w:szCs w:val="24"/>
        </w:rPr>
        <w:t xml:space="preserve"> </w:t>
      </w:r>
      <w:r w:rsidR="00076FF4" w:rsidRPr="003F063C">
        <w:rPr>
          <w:rFonts w:ascii="Times New Roman" w:hAnsi="Times New Roman" w:cs="Times New Roman"/>
          <w:sz w:val="24"/>
          <w:szCs w:val="24"/>
        </w:rPr>
        <w:t>(IKÜM)</w:t>
      </w:r>
      <w:r w:rsidR="00E3467D">
        <w:rPr>
          <w:rStyle w:val="Allmrkuseviide"/>
          <w:rFonts w:ascii="Times New Roman" w:hAnsi="Times New Roman" w:cs="Times New Roman"/>
          <w:sz w:val="24"/>
          <w:szCs w:val="24"/>
        </w:rPr>
        <w:footnoteReference w:id="1"/>
      </w:r>
      <w:r w:rsidR="00076FF4" w:rsidRPr="003F063C">
        <w:rPr>
          <w:rFonts w:ascii="Times New Roman" w:hAnsi="Times New Roman" w:cs="Times New Roman"/>
          <w:sz w:val="24"/>
          <w:szCs w:val="24"/>
        </w:rPr>
        <w:t>, mis näeb ette, kuidas isikuandmeid tohib töödelda. Kuigi see määrus kehtib otse kõigis E</w:t>
      </w:r>
      <w:r w:rsidR="00DE0674">
        <w:rPr>
          <w:rFonts w:ascii="Times New Roman" w:hAnsi="Times New Roman" w:cs="Times New Roman"/>
          <w:sz w:val="24"/>
          <w:szCs w:val="24"/>
        </w:rPr>
        <w:t xml:space="preserve">uroopa </w:t>
      </w:r>
      <w:r w:rsidR="00076FF4" w:rsidRPr="003F063C">
        <w:rPr>
          <w:rFonts w:ascii="Times New Roman" w:hAnsi="Times New Roman" w:cs="Times New Roman"/>
          <w:sz w:val="24"/>
          <w:szCs w:val="24"/>
        </w:rPr>
        <w:t>L</w:t>
      </w:r>
      <w:r w:rsidR="00B16381">
        <w:rPr>
          <w:rFonts w:ascii="Times New Roman" w:hAnsi="Times New Roman" w:cs="Times New Roman"/>
          <w:sz w:val="24"/>
          <w:szCs w:val="24"/>
        </w:rPr>
        <w:t>i</w:t>
      </w:r>
      <w:r w:rsidR="00DE0674">
        <w:rPr>
          <w:rFonts w:ascii="Times New Roman" w:hAnsi="Times New Roman" w:cs="Times New Roman"/>
          <w:sz w:val="24"/>
          <w:szCs w:val="24"/>
        </w:rPr>
        <w:t>idu</w:t>
      </w:r>
      <w:r w:rsidR="00076FF4" w:rsidRPr="003F063C">
        <w:rPr>
          <w:rFonts w:ascii="Times New Roman" w:hAnsi="Times New Roman" w:cs="Times New Roman"/>
          <w:sz w:val="24"/>
          <w:szCs w:val="24"/>
        </w:rPr>
        <w:t xml:space="preserve"> riikides, on liikmesriikidel lubatud mõnes </w:t>
      </w:r>
      <w:r w:rsidR="00E14BD6" w:rsidRPr="003F063C">
        <w:rPr>
          <w:rFonts w:ascii="Times New Roman" w:hAnsi="Times New Roman" w:cs="Times New Roman"/>
          <w:sz w:val="24"/>
          <w:szCs w:val="24"/>
        </w:rPr>
        <w:t xml:space="preserve">valdkonnas </w:t>
      </w:r>
      <w:r w:rsidR="00076FF4" w:rsidRPr="003F063C">
        <w:rPr>
          <w:rFonts w:ascii="Times New Roman" w:hAnsi="Times New Roman" w:cs="Times New Roman"/>
          <w:sz w:val="24"/>
          <w:szCs w:val="24"/>
        </w:rPr>
        <w:t>täpsustada, kuidas andmeid töödelda. Eesti</w:t>
      </w:r>
      <w:r w:rsidR="008A288C">
        <w:rPr>
          <w:rFonts w:ascii="Times New Roman" w:hAnsi="Times New Roman" w:cs="Times New Roman"/>
          <w:sz w:val="24"/>
          <w:szCs w:val="24"/>
        </w:rPr>
        <w:t>s</w:t>
      </w:r>
      <w:r w:rsidR="00076FF4" w:rsidRPr="003F063C">
        <w:rPr>
          <w:rFonts w:ascii="Times New Roman" w:hAnsi="Times New Roman" w:cs="Times New Roman"/>
          <w:sz w:val="24"/>
          <w:szCs w:val="24"/>
        </w:rPr>
        <w:t xml:space="preserve"> on seda </w:t>
      </w:r>
      <w:r w:rsidR="364406FB" w:rsidRPr="003F063C">
        <w:rPr>
          <w:rFonts w:ascii="Times New Roman" w:hAnsi="Times New Roman" w:cs="Times New Roman"/>
          <w:sz w:val="24"/>
          <w:szCs w:val="24"/>
        </w:rPr>
        <w:t>tehtud</w:t>
      </w:r>
      <w:r w:rsidR="00E14BD6" w:rsidRPr="003F063C">
        <w:rPr>
          <w:rFonts w:ascii="Times New Roman" w:hAnsi="Times New Roman" w:cs="Times New Roman"/>
          <w:sz w:val="24"/>
          <w:szCs w:val="24"/>
        </w:rPr>
        <w:t xml:space="preserve"> </w:t>
      </w:r>
      <w:r w:rsidR="00076FF4" w:rsidRPr="003F063C">
        <w:rPr>
          <w:rFonts w:ascii="Times New Roman" w:hAnsi="Times New Roman" w:cs="Times New Roman"/>
          <w:sz w:val="24"/>
          <w:szCs w:val="24"/>
        </w:rPr>
        <w:t>isikuandmete kaitse seadus</w:t>
      </w:r>
      <w:r w:rsidR="5B5318DF" w:rsidRPr="003F063C">
        <w:rPr>
          <w:rFonts w:ascii="Times New Roman" w:hAnsi="Times New Roman" w:cs="Times New Roman"/>
          <w:sz w:val="24"/>
          <w:szCs w:val="24"/>
        </w:rPr>
        <w:t>ega</w:t>
      </w:r>
      <w:r w:rsidR="00076FF4" w:rsidRPr="003F063C">
        <w:rPr>
          <w:rFonts w:ascii="Times New Roman" w:hAnsi="Times New Roman" w:cs="Times New Roman"/>
          <w:sz w:val="24"/>
          <w:szCs w:val="24"/>
        </w:rPr>
        <w:t xml:space="preserve"> (IKS).</w:t>
      </w:r>
      <w:r w:rsidR="006338D2" w:rsidRPr="003F063C">
        <w:rPr>
          <w:rFonts w:ascii="Times New Roman" w:hAnsi="Times New Roman" w:cs="Times New Roman"/>
          <w:sz w:val="24"/>
          <w:szCs w:val="24"/>
        </w:rPr>
        <w:t xml:space="preserve"> IKS § 6 on just see osa seadusest, mis näeb ette, millal ja kuidas tohib isikuandmeid </w:t>
      </w:r>
      <w:r w:rsidR="00AB3FB7" w:rsidRPr="003F063C">
        <w:rPr>
          <w:rFonts w:ascii="Times New Roman" w:hAnsi="Times New Roman" w:cs="Times New Roman"/>
          <w:sz w:val="24"/>
          <w:szCs w:val="24"/>
        </w:rPr>
        <w:t xml:space="preserve">inimese nõusolekuta </w:t>
      </w:r>
      <w:r w:rsidR="006338D2" w:rsidRPr="003F063C">
        <w:rPr>
          <w:rFonts w:ascii="Times New Roman" w:hAnsi="Times New Roman" w:cs="Times New Roman"/>
          <w:sz w:val="24"/>
          <w:szCs w:val="24"/>
        </w:rPr>
        <w:t>kasutada teadus</w:t>
      </w:r>
      <w:r w:rsidR="007645CF">
        <w:rPr>
          <w:rFonts w:ascii="Times New Roman" w:hAnsi="Times New Roman" w:cs="Times New Roman"/>
          <w:sz w:val="24"/>
          <w:szCs w:val="24"/>
        </w:rPr>
        <w:t>-</w:t>
      </w:r>
      <w:r w:rsidR="00031464">
        <w:rPr>
          <w:rFonts w:ascii="Times New Roman" w:hAnsi="Times New Roman" w:cs="Times New Roman"/>
          <w:sz w:val="24"/>
          <w:szCs w:val="24"/>
        </w:rPr>
        <w:t xml:space="preserve"> ja</w:t>
      </w:r>
      <w:r w:rsidR="00B8424B" w:rsidRPr="003F063C">
        <w:rPr>
          <w:rFonts w:ascii="Times New Roman" w:hAnsi="Times New Roman" w:cs="Times New Roman"/>
          <w:sz w:val="24"/>
          <w:szCs w:val="24"/>
        </w:rPr>
        <w:t xml:space="preserve"> ajaloo</w:t>
      </w:r>
      <w:r w:rsidR="00031464">
        <w:rPr>
          <w:rFonts w:ascii="Times New Roman" w:hAnsi="Times New Roman" w:cs="Times New Roman"/>
          <w:sz w:val="24"/>
          <w:szCs w:val="24"/>
        </w:rPr>
        <w:t>uuringu</w:t>
      </w:r>
      <w:r w:rsidR="006338D2" w:rsidRPr="003F063C">
        <w:rPr>
          <w:rFonts w:ascii="Times New Roman" w:hAnsi="Times New Roman" w:cs="Times New Roman"/>
          <w:sz w:val="24"/>
          <w:szCs w:val="24"/>
        </w:rPr>
        <w:t xml:space="preserve"> </w:t>
      </w:r>
      <w:r w:rsidR="00011F4B">
        <w:rPr>
          <w:rFonts w:ascii="Times New Roman" w:hAnsi="Times New Roman" w:cs="Times New Roman"/>
          <w:sz w:val="24"/>
          <w:szCs w:val="24"/>
        </w:rPr>
        <w:t>ning</w:t>
      </w:r>
      <w:r w:rsidR="00011F4B" w:rsidRPr="003F063C">
        <w:rPr>
          <w:rFonts w:ascii="Times New Roman" w:hAnsi="Times New Roman" w:cs="Times New Roman"/>
          <w:sz w:val="24"/>
          <w:szCs w:val="24"/>
        </w:rPr>
        <w:t xml:space="preserve"> </w:t>
      </w:r>
      <w:r w:rsidR="006338D2" w:rsidRPr="003F063C">
        <w:rPr>
          <w:rFonts w:ascii="Times New Roman" w:hAnsi="Times New Roman" w:cs="Times New Roman"/>
          <w:sz w:val="24"/>
          <w:szCs w:val="24"/>
        </w:rPr>
        <w:t>statisti</w:t>
      </w:r>
      <w:r w:rsidR="007645CF">
        <w:rPr>
          <w:rFonts w:ascii="Times New Roman" w:hAnsi="Times New Roman" w:cs="Times New Roman"/>
          <w:sz w:val="24"/>
          <w:szCs w:val="24"/>
        </w:rPr>
        <w:t>ka</w:t>
      </w:r>
      <w:r w:rsidR="00E3467D">
        <w:rPr>
          <w:rFonts w:ascii="Times New Roman" w:hAnsi="Times New Roman" w:cs="Times New Roman"/>
          <w:sz w:val="24"/>
          <w:szCs w:val="24"/>
        </w:rPr>
        <w:t xml:space="preserve"> vajadusteks</w:t>
      </w:r>
      <w:r w:rsidR="006338D2" w:rsidRPr="003F063C">
        <w:rPr>
          <w:rFonts w:ascii="Times New Roman" w:hAnsi="Times New Roman" w:cs="Times New Roman"/>
          <w:sz w:val="24"/>
          <w:szCs w:val="24"/>
        </w:rPr>
        <w:t>.</w:t>
      </w:r>
    </w:p>
    <w:p w14:paraId="68FFCF44" w14:textId="77777777" w:rsidR="008156CB" w:rsidRPr="003F063C" w:rsidRDefault="008156CB" w:rsidP="008156CB">
      <w:pPr>
        <w:spacing w:after="0" w:line="240" w:lineRule="auto"/>
        <w:jc w:val="both"/>
        <w:rPr>
          <w:rFonts w:ascii="Times New Roman" w:hAnsi="Times New Roman" w:cs="Times New Roman"/>
          <w:sz w:val="24"/>
          <w:szCs w:val="24"/>
        </w:rPr>
      </w:pPr>
    </w:p>
    <w:p w14:paraId="319493A9" w14:textId="528A72D6" w:rsidR="00044FB4" w:rsidRPr="003F063C" w:rsidRDefault="00044FB4" w:rsidP="008156CB">
      <w:pPr>
        <w:spacing w:after="0" w:line="240" w:lineRule="auto"/>
        <w:jc w:val="both"/>
        <w:rPr>
          <w:rFonts w:ascii="Times New Roman" w:hAnsi="Times New Roman" w:cs="Times New Roman"/>
          <w:sz w:val="24"/>
          <w:szCs w:val="24"/>
        </w:rPr>
      </w:pPr>
      <w:r w:rsidRPr="003F063C">
        <w:rPr>
          <w:rFonts w:ascii="Times New Roman" w:hAnsi="Times New Roman" w:cs="Times New Roman"/>
          <w:sz w:val="24"/>
          <w:szCs w:val="24"/>
        </w:rPr>
        <w:t xml:space="preserve">Viimase viie aasta jooksul on selgunud, et </w:t>
      </w:r>
      <w:r w:rsidR="76F98AEC" w:rsidRPr="003F063C">
        <w:rPr>
          <w:rFonts w:ascii="Times New Roman" w:hAnsi="Times New Roman" w:cs="Times New Roman"/>
          <w:sz w:val="24"/>
          <w:szCs w:val="24"/>
        </w:rPr>
        <w:t>kehtiv</w:t>
      </w:r>
      <w:r w:rsidRPr="003F063C">
        <w:rPr>
          <w:rFonts w:ascii="Times New Roman" w:hAnsi="Times New Roman" w:cs="Times New Roman"/>
          <w:sz w:val="24"/>
          <w:szCs w:val="24"/>
        </w:rPr>
        <w:t xml:space="preserve"> seadus ei ole piisavalt selge ja piirab </w:t>
      </w:r>
      <w:r w:rsidR="00482271" w:rsidRPr="003F063C">
        <w:rPr>
          <w:rFonts w:ascii="Times New Roman" w:hAnsi="Times New Roman" w:cs="Times New Roman"/>
          <w:sz w:val="24"/>
          <w:szCs w:val="24"/>
        </w:rPr>
        <w:t>lii</w:t>
      </w:r>
      <w:r w:rsidR="00482271">
        <w:rPr>
          <w:rFonts w:ascii="Times New Roman" w:hAnsi="Times New Roman" w:cs="Times New Roman"/>
          <w:sz w:val="24"/>
          <w:szCs w:val="24"/>
        </w:rPr>
        <w:t>a</w:t>
      </w:r>
      <w:r w:rsidR="00482271" w:rsidRPr="003F063C">
        <w:rPr>
          <w:rFonts w:ascii="Times New Roman" w:hAnsi="Times New Roman" w:cs="Times New Roman"/>
          <w:sz w:val="24"/>
          <w:szCs w:val="24"/>
        </w:rPr>
        <w:t xml:space="preserve">lt </w:t>
      </w:r>
      <w:r w:rsidR="79243F84" w:rsidRPr="003F063C">
        <w:rPr>
          <w:rFonts w:ascii="Times New Roman" w:hAnsi="Times New Roman" w:cs="Times New Roman"/>
          <w:sz w:val="24"/>
          <w:szCs w:val="24"/>
        </w:rPr>
        <w:t>seda</w:t>
      </w:r>
      <w:r w:rsidRPr="003F063C">
        <w:rPr>
          <w:rFonts w:ascii="Times New Roman" w:hAnsi="Times New Roman" w:cs="Times New Roman"/>
          <w:sz w:val="24"/>
          <w:szCs w:val="24"/>
        </w:rPr>
        <w:t>, kes tohib andmeid kasutada. Näiteks</w:t>
      </w:r>
      <w:r w:rsidR="00D0409E" w:rsidRPr="003F063C">
        <w:rPr>
          <w:rFonts w:ascii="Times New Roman" w:hAnsi="Times New Roman" w:cs="Times New Roman"/>
          <w:sz w:val="24"/>
          <w:szCs w:val="24"/>
        </w:rPr>
        <w:t xml:space="preserve"> p</w:t>
      </w:r>
      <w:r w:rsidRPr="003F063C">
        <w:rPr>
          <w:rFonts w:ascii="Times New Roman" w:hAnsi="Times New Roman" w:cs="Times New Roman"/>
          <w:sz w:val="24"/>
          <w:szCs w:val="24"/>
        </w:rPr>
        <w:t>raegu tohib</w:t>
      </w:r>
      <w:r w:rsidR="00934AB8" w:rsidRPr="003F063C">
        <w:rPr>
          <w:rFonts w:ascii="Times New Roman" w:hAnsi="Times New Roman" w:cs="Times New Roman"/>
          <w:sz w:val="24"/>
          <w:szCs w:val="24"/>
        </w:rPr>
        <w:t xml:space="preserve"> avalik sektor</w:t>
      </w:r>
      <w:r w:rsidRPr="003F063C">
        <w:rPr>
          <w:rFonts w:ascii="Times New Roman" w:hAnsi="Times New Roman" w:cs="Times New Roman"/>
          <w:sz w:val="24"/>
          <w:szCs w:val="24"/>
        </w:rPr>
        <w:t xml:space="preserve"> uuringuid teha ainult siis, kui need on seotud poliitika kujundamisega. See </w:t>
      </w:r>
      <w:r w:rsidR="53A6FF2C" w:rsidRPr="003F063C">
        <w:rPr>
          <w:rFonts w:ascii="Times New Roman" w:hAnsi="Times New Roman" w:cs="Times New Roman"/>
          <w:sz w:val="24"/>
          <w:szCs w:val="24"/>
        </w:rPr>
        <w:t xml:space="preserve">ei võimalda aga asutustel </w:t>
      </w:r>
      <w:r w:rsidRPr="003F063C">
        <w:rPr>
          <w:rFonts w:ascii="Times New Roman" w:hAnsi="Times New Roman" w:cs="Times New Roman"/>
          <w:sz w:val="24"/>
          <w:szCs w:val="24"/>
        </w:rPr>
        <w:t>teha analüüse näiteks teenuste arendamiseks.</w:t>
      </w:r>
      <w:r w:rsidR="003775C6" w:rsidRPr="003F063C">
        <w:rPr>
          <w:rFonts w:ascii="Times New Roman" w:hAnsi="Times New Roman" w:cs="Times New Roman"/>
          <w:sz w:val="24"/>
          <w:szCs w:val="24"/>
        </w:rPr>
        <w:t xml:space="preserve"> Uuringuid ja analüüse peaks saama teha ka muudel eesmärkidel kui poliitika kujundamine.</w:t>
      </w:r>
    </w:p>
    <w:p w14:paraId="67827C3E" w14:textId="77777777" w:rsidR="008156CB" w:rsidRPr="003F063C" w:rsidRDefault="008156CB" w:rsidP="008156CB">
      <w:pPr>
        <w:spacing w:after="0" w:line="240" w:lineRule="auto"/>
        <w:jc w:val="both"/>
        <w:rPr>
          <w:rFonts w:ascii="Times New Roman" w:hAnsi="Times New Roman" w:cs="Times New Roman"/>
          <w:sz w:val="24"/>
          <w:szCs w:val="24"/>
        </w:rPr>
      </w:pPr>
    </w:p>
    <w:p w14:paraId="2B68425F" w14:textId="24644DCA" w:rsidR="008156CB" w:rsidRPr="008156CB" w:rsidRDefault="004A0A45" w:rsidP="008156CB">
      <w:pPr>
        <w:spacing w:after="0" w:line="240" w:lineRule="auto"/>
        <w:jc w:val="both"/>
        <w:rPr>
          <w:rFonts w:ascii="Times New Roman" w:hAnsi="Times New Roman" w:cs="Times New Roman"/>
          <w:sz w:val="24"/>
          <w:szCs w:val="24"/>
        </w:rPr>
      </w:pPr>
      <w:r w:rsidRPr="003F063C">
        <w:rPr>
          <w:rFonts w:ascii="Times New Roman" w:hAnsi="Times New Roman" w:cs="Times New Roman"/>
          <w:sz w:val="24"/>
          <w:szCs w:val="24"/>
        </w:rPr>
        <w:t>Muudatusega nähakse ette selgemad reeglid ja kaitsemeetmed – eelnõu</w:t>
      </w:r>
      <w:r w:rsidR="0014784E">
        <w:rPr>
          <w:rFonts w:ascii="Times New Roman" w:hAnsi="Times New Roman" w:cs="Times New Roman"/>
          <w:sz w:val="24"/>
          <w:szCs w:val="24"/>
        </w:rPr>
        <w:t>ga</w:t>
      </w:r>
      <w:r w:rsidRPr="003F063C">
        <w:rPr>
          <w:rFonts w:ascii="Times New Roman" w:hAnsi="Times New Roman" w:cs="Times New Roman"/>
          <w:sz w:val="24"/>
          <w:szCs w:val="24"/>
        </w:rPr>
        <w:t xml:space="preserve"> täpsusta</w:t>
      </w:r>
      <w:r w:rsidR="0014784E">
        <w:rPr>
          <w:rFonts w:ascii="Times New Roman" w:hAnsi="Times New Roman" w:cs="Times New Roman"/>
          <w:sz w:val="24"/>
          <w:szCs w:val="24"/>
        </w:rPr>
        <w:t>takse</w:t>
      </w:r>
      <w:r w:rsidRPr="003F063C">
        <w:rPr>
          <w:rFonts w:ascii="Times New Roman" w:hAnsi="Times New Roman" w:cs="Times New Roman"/>
          <w:sz w:val="24"/>
          <w:szCs w:val="24"/>
        </w:rPr>
        <w:t>, millised tingimused peavad olema täidetud, et andmeid saaks kasutada uuringutes</w:t>
      </w:r>
      <w:r w:rsidR="46219E5D" w:rsidRPr="003F063C">
        <w:rPr>
          <w:rFonts w:ascii="Times New Roman" w:hAnsi="Times New Roman" w:cs="Times New Roman"/>
          <w:sz w:val="24"/>
          <w:szCs w:val="24"/>
        </w:rPr>
        <w:t>,</w:t>
      </w:r>
      <w:r w:rsidRPr="003F063C">
        <w:rPr>
          <w:rFonts w:ascii="Times New Roman" w:hAnsi="Times New Roman" w:cs="Times New Roman"/>
          <w:sz w:val="24"/>
          <w:szCs w:val="24"/>
        </w:rPr>
        <w:t xml:space="preserve"> tagades </w:t>
      </w:r>
      <w:r w:rsidR="6CF80402" w:rsidRPr="003F063C">
        <w:rPr>
          <w:rFonts w:ascii="Times New Roman" w:hAnsi="Times New Roman" w:cs="Times New Roman"/>
          <w:sz w:val="24"/>
          <w:szCs w:val="24"/>
        </w:rPr>
        <w:t>samas</w:t>
      </w:r>
      <w:r w:rsidRPr="003F063C">
        <w:rPr>
          <w:rFonts w:ascii="Times New Roman" w:hAnsi="Times New Roman" w:cs="Times New Roman"/>
          <w:sz w:val="24"/>
          <w:szCs w:val="24"/>
        </w:rPr>
        <w:t xml:space="preserve"> </w:t>
      </w:r>
      <w:r w:rsidR="00340802" w:rsidRPr="003F063C">
        <w:rPr>
          <w:rFonts w:ascii="Times New Roman" w:hAnsi="Times New Roman" w:cs="Times New Roman"/>
          <w:sz w:val="24"/>
          <w:szCs w:val="24"/>
        </w:rPr>
        <w:t>isikute</w:t>
      </w:r>
      <w:r w:rsidRPr="003F063C">
        <w:rPr>
          <w:rFonts w:ascii="Times New Roman" w:hAnsi="Times New Roman" w:cs="Times New Roman"/>
          <w:sz w:val="24"/>
          <w:szCs w:val="24"/>
        </w:rPr>
        <w:t xml:space="preserve"> põhiõiguste parema kaitse. </w:t>
      </w:r>
      <w:r w:rsidR="00DB1035" w:rsidRPr="003F063C">
        <w:rPr>
          <w:rFonts w:ascii="Times New Roman" w:hAnsi="Times New Roman" w:cs="Times New Roman"/>
          <w:sz w:val="24"/>
          <w:szCs w:val="24"/>
        </w:rPr>
        <w:t>Muudatusega</w:t>
      </w:r>
      <w:r w:rsidR="00BA4947" w:rsidRPr="003F063C">
        <w:rPr>
          <w:rFonts w:ascii="Times New Roman" w:hAnsi="Times New Roman" w:cs="Times New Roman"/>
          <w:sz w:val="24"/>
          <w:szCs w:val="24"/>
        </w:rPr>
        <w:t xml:space="preserve"> luuakse võimalus kiiremaks andmetöötluseks, kasuta</w:t>
      </w:r>
      <w:r w:rsidR="00E72D8F" w:rsidRPr="003F063C">
        <w:rPr>
          <w:rFonts w:ascii="Times New Roman" w:hAnsi="Times New Roman" w:cs="Times New Roman"/>
          <w:sz w:val="24"/>
          <w:szCs w:val="24"/>
        </w:rPr>
        <w:t>des eelnõus sätestatud tingimustele vastavat andmetöötlussüsteemi</w:t>
      </w:r>
      <w:r w:rsidR="00BA4947" w:rsidRPr="003F063C">
        <w:rPr>
          <w:rFonts w:ascii="Times New Roman" w:hAnsi="Times New Roman" w:cs="Times New Roman"/>
          <w:sz w:val="24"/>
          <w:szCs w:val="24"/>
        </w:rPr>
        <w:t>.</w:t>
      </w:r>
      <w:r w:rsidR="008156CB" w:rsidRPr="003F063C">
        <w:rPr>
          <w:rFonts w:ascii="Times New Roman" w:hAnsi="Times New Roman" w:cs="Times New Roman"/>
          <w:sz w:val="24"/>
          <w:szCs w:val="24"/>
        </w:rPr>
        <w:t xml:space="preserve"> Muudatused puudutavad eelkõige neid, kes teevad uuringuid ja analüüse (nt riigiasutused, teadusasutused, ettevõtjad), aga ka andmekogude vastutavaid töötlejaid</w:t>
      </w:r>
      <w:r w:rsidR="320F70B5" w:rsidRPr="003F063C">
        <w:rPr>
          <w:rFonts w:ascii="Times New Roman" w:hAnsi="Times New Roman" w:cs="Times New Roman"/>
          <w:sz w:val="24"/>
          <w:szCs w:val="24"/>
        </w:rPr>
        <w:t xml:space="preserve"> ning</w:t>
      </w:r>
      <w:r w:rsidR="008156CB" w:rsidRPr="003F063C">
        <w:rPr>
          <w:rFonts w:ascii="Times New Roman" w:hAnsi="Times New Roman" w:cs="Times New Roman"/>
          <w:sz w:val="24"/>
          <w:szCs w:val="24"/>
        </w:rPr>
        <w:t xml:space="preserve"> neid</w:t>
      </w:r>
      <w:r w:rsidR="004F85D6" w:rsidRPr="003F063C">
        <w:rPr>
          <w:rFonts w:ascii="Times New Roman" w:hAnsi="Times New Roman" w:cs="Times New Roman"/>
          <w:sz w:val="24"/>
          <w:szCs w:val="24"/>
        </w:rPr>
        <w:t xml:space="preserve"> isikuid ja asutusi</w:t>
      </w:r>
      <w:r w:rsidR="008156CB" w:rsidRPr="003F063C">
        <w:rPr>
          <w:rFonts w:ascii="Times New Roman" w:hAnsi="Times New Roman" w:cs="Times New Roman"/>
          <w:sz w:val="24"/>
          <w:szCs w:val="24"/>
        </w:rPr>
        <w:t>, kes plaanivad andmetöötlussüsteemi pakkuma hakata.</w:t>
      </w:r>
      <w:r w:rsidR="008156CB" w:rsidRPr="008156CB">
        <w:rPr>
          <w:rFonts w:ascii="Times New Roman" w:hAnsi="Times New Roman" w:cs="Times New Roman"/>
          <w:sz w:val="24"/>
          <w:szCs w:val="24"/>
        </w:rPr>
        <w:t xml:space="preserve"> </w:t>
      </w:r>
    </w:p>
    <w:p w14:paraId="23C4D99C" w14:textId="13D5F972" w:rsidR="5EDD3458" w:rsidRDefault="5EDD3458" w:rsidP="5EDD3458">
      <w:pPr>
        <w:spacing w:after="0" w:line="240" w:lineRule="auto"/>
        <w:jc w:val="both"/>
        <w:rPr>
          <w:rFonts w:ascii="Times New Roman" w:hAnsi="Times New Roman" w:cs="Times New Roman"/>
          <w:sz w:val="24"/>
          <w:szCs w:val="24"/>
        </w:rPr>
      </w:pPr>
    </w:p>
    <w:p w14:paraId="2F314B7E" w14:textId="1A261F43" w:rsidR="4BB26380" w:rsidRDefault="4BB26380" w:rsidP="00DC28E4">
      <w:pPr>
        <w:spacing w:after="0"/>
        <w:jc w:val="both"/>
        <w:rPr>
          <w:rFonts w:ascii="Times New Roman" w:eastAsia="Times New Roman" w:hAnsi="Times New Roman" w:cs="Times New Roman"/>
          <w:sz w:val="24"/>
          <w:szCs w:val="24"/>
        </w:rPr>
      </w:pPr>
      <w:r w:rsidRPr="5EDD3458">
        <w:rPr>
          <w:rFonts w:ascii="Times New Roman" w:eastAsia="Times New Roman" w:hAnsi="Times New Roman" w:cs="Times New Roman"/>
          <w:sz w:val="24"/>
          <w:szCs w:val="24"/>
        </w:rPr>
        <w:t xml:space="preserve">Kavandatavate muudatuste tulemusel väheneb ettevõtjatel </w:t>
      </w:r>
      <w:r w:rsidR="00E0641C">
        <w:rPr>
          <w:rFonts w:ascii="Times New Roman" w:eastAsia="Times New Roman" w:hAnsi="Times New Roman" w:cs="Times New Roman"/>
          <w:sz w:val="24"/>
          <w:szCs w:val="24"/>
        </w:rPr>
        <w:t>ja</w:t>
      </w:r>
      <w:r w:rsidRPr="5EDD3458">
        <w:rPr>
          <w:rFonts w:ascii="Times New Roman" w:eastAsia="Times New Roman" w:hAnsi="Times New Roman" w:cs="Times New Roman"/>
          <w:sz w:val="24"/>
          <w:szCs w:val="24"/>
        </w:rPr>
        <w:t xml:space="preserve"> ülikoolidel </w:t>
      </w:r>
      <w:r w:rsidR="002820A7" w:rsidRPr="5EDD3458">
        <w:rPr>
          <w:rFonts w:ascii="Times New Roman" w:eastAsia="Times New Roman" w:hAnsi="Times New Roman" w:cs="Times New Roman"/>
          <w:sz w:val="24"/>
          <w:szCs w:val="24"/>
        </w:rPr>
        <w:t xml:space="preserve">halduskoormus </w:t>
      </w:r>
      <w:r w:rsidRPr="5EDD3458">
        <w:rPr>
          <w:rFonts w:ascii="Times New Roman" w:eastAsia="Times New Roman" w:hAnsi="Times New Roman" w:cs="Times New Roman"/>
          <w:sz w:val="24"/>
          <w:szCs w:val="24"/>
        </w:rPr>
        <w:t>rakendus- ja teadusuuringute tegemisel. Senisest selgemaks ja teatud juhtudel lihtsamaks muutub isikuandmete töötlemine andmesubjekti nõusolekuta – eelkõige olukordades, kus töödelda soovitakse eriliiki isikuandmeid, mi</w:t>
      </w:r>
      <w:r w:rsidR="004007EF">
        <w:rPr>
          <w:rFonts w:ascii="Times New Roman" w:eastAsia="Times New Roman" w:hAnsi="Times New Roman" w:cs="Times New Roman"/>
          <w:sz w:val="24"/>
          <w:szCs w:val="24"/>
        </w:rPr>
        <w:t>lle töötlemise</w:t>
      </w:r>
      <w:r w:rsidR="007350F0">
        <w:rPr>
          <w:rFonts w:ascii="Times New Roman" w:eastAsia="Times New Roman" w:hAnsi="Times New Roman" w:cs="Times New Roman"/>
          <w:sz w:val="24"/>
          <w:szCs w:val="24"/>
        </w:rPr>
        <w:t>ks</w:t>
      </w:r>
      <w:r w:rsidR="004007EF">
        <w:rPr>
          <w:rFonts w:ascii="Times New Roman" w:eastAsia="Times New Roman" w:hAnsi="Times New Roman" w:cs="Times New Roman"/>
          <w:sz w:val="24"/>
          <w:szCs w:val="24"/>
        </w:rPr>
        <w:t xml:space="preserve"> on</w:t>
      </w:r>
      <w:r w:rsidRPr="5EDD3458">
        <w:rPr>
          <w:rFonts w:ascii="Times New Roman" w:eastAsia="Times New Roman" w:hAnsi="Times New Roman" w:cs="Times New Roman"/>
          <w:sz w:val="24"/>
          <w:szCs w:val="24"/>
        </w:rPr>
        <w:t xml:space="preserve"> kehtiva korra kohaselt alati </w:t>
      </w:r>
      <w:r w:rsidR="004007EF">
        <w:rPr>
          <w:rFonts w:ascii="Times New Roman" w:eastAsia="Times New Roman" w:hAnsi="Times New Roman" w:cs="Times New Roman"/>
          <w:sz w:val="24"/>
          <w:szCs w:val="24"/>
        </w:rPr>
        <w:t>vaja</w:t>
      </w:r>
      <w:r w:rsidRPr="5EDD3458">
        <w:rPr>
          <w:rFonts w:ascii="Times New Roman" w:eastAsia="Times New Roman" w:hAnsi="Times New Roman" w:cs="Times New Roman"/>
          <w:sz w:val="24"/>
          <w:szCs w:val="24"/>
        </w:rPr>
        <w:t xml:space="preserve"> eetikakomitee hinnangut. Edaspidi piisab nõutud kaitsemeetmete rakendamisest. Eelduslikult väheneb ka eetikakomiteede </w:t>
      </w:r>
      <w:r w:rsidR="00695C98" w:rsidRPr="5EDD3458">
        <w:rPr>
          <w:rFonts w:ascii="Times New Roman" w:eastAsia="Times New Roman" w:hAnsi="Times New Roman" w:cs="Times New Roman"/>
          <w:sz w:val="24"/>
          <w:szCs w:val="24"/>
        </w:rPr>
        <w:t>halduskoormus</w:t>
      </w:r>
      <w:r w:rsidRPr="5EDD3458">
        <w:rPr>
          <w:rFonts w:ascii="Times New Roman" w:eastAsia="Times New Roman" w:hAnsi="Times New Roman" w:cs="Times New Roman"/>
          <w:sz w:val="24"/>
          <w:szCs w:val="24"/>
        </w:rPr>
        <w:t>.</w:t>
      </w:r>
    </w:p>
    <w:p w14:paraId="39BDF9D1" w14:textId="77777777" w:rsidR="001358F0" w:rsidRPr="00E2544A" w:rsidRDefault="001358F0" w:rsidP="001358F0">
      <w:pPr>
        <w:spacing w:after="0" w:line="240" w:lineRule="auto"/>
        <w:jc w:val="both"/>
        <w:textAlignment w:val="baseline"/>
        <w:rPr>
          <w:rFonts w:ascii="Times New Roman" w:eastAsia="Times New Roman" w:hAnsi="Times New Roman" w:cs="Times New Roman"/>
          <w:sz w:val="24"/>
          <w:szCs w:val="24"/>
          <w:lang w:eastAsia="et-EE"/>
        </w:rPr>
      </w:pPr>
    </w:p>
    <w:p w14:paraId="48259C0B" w14:textId="77777777" w:rsidR="001358F0" w:rsidRPr="00E2544A" w:rsidRDefault="001358F0" w:rsidP="001358F0">
      <w:pPr>
        <w:spacing w:after="0" w:line="240" w:lineRule="auto"/>
        <w:jc w:val="both"/>
        <w:rPr>
          <w:rFonts w:ascii="Times New Roman" w:hAnsi="Times New Roman" w:cs="Times New Roman"/>
          <w:b/>
          <w:sz w:val="24"/>
          <w:szCs w:val="24"/>
        </w:rPr>
      </w:pPr>
      <w:r w:rsidRPr="00E2544A">
        <w:rPr>
          <w:rFonts w:ascii="Times New Roman" w:hAnsi="Times New Roman" w:cs="Times New Roman"/>
          <w:b/>
          <w:sz w:val="24"/>
          <w:szCs w:val="24"/>
        </w:rPr>
        <w:t>1.2. Eelnõu ettevalmistaja</w:t>
      </w:r>
    </w:p>
    <w:p w14:paraId="65E03905" w14:textId="77777777" w:rsidR="001358F0" w:rsidRPr="00E2544A" w:rsidRDefault="001358F0" w:rsidP="001358F0">
      <w:pPr>
        <w:spacing w:after="0" w:line="240" w:lineRule="auto"/>
        <w:jc w:val="both"/>
        <w:rPr>
          <w:rFonts w:ascii="Times New Roman" w:hAnsi="Times New Roman" w:cs="Times New Roman"/>
          <w:b/>
          <w:sz w:val="24"/>
          <w:szCs w:val="24"/>
        </w:rPr>
      </w:pPr>
    </w:p>
    <w:p w14:paraId="65F86BA7" w14:textId="61F423A3" w:rsidR="001358F0" w:rsidRPr="002D739D" w:rsidRDefault="001358F0" w:rsidP="001358F0">
      <w:pPr>
        <w:spacing w:after="0" w:line="240" w:lineRule="auto"/>
        <w:jc w:val="both"/>
        <w:rPr>
          <w:rFonts w:ascii="Times New Roman" w:hAnsi="Times New Roman" w:cs="Times New Roman"/>
          <w:sz w:val="24"/>
          <w:szCs w:val="24"/>
        </w:rPr>
      </w:pPr>
      <w:r w:rsidRPr="002D739D">
        <w:rPr>
          <w:rFonts w:ascii="Times New Roman" w:hAnsi="Times New Roman" w:cs="Times New Roman"/>
          <w:sz w:val="24"/>
          <w:szCs w:val="24"/>
        </w:rPr>
        <w:t>Eelnõu ja seletuskirja on koostanud Justiits</w:t>
      </w:r>
      <w:r w:rsidR="00B1152B">
        <w:rPr>
          <w:rFonts w:ascii="Times New Roman" w:hAnsi="Times New Roman" w:cs="Times New Roman"/>
          <w:sz w:val="24"/>
          <w:szCs w:val="24"/>
        </w:rPr>
        <w:t>- ja Digi</w:t>
      </w:r>
      <w:r w:rsidRPr="002D739D">
        <w:rPr>
          <w:rFonts w:ascii="Times New Roman" w:hAnsi="Times New Roman" w:cs="Times New Roman"/>
          <w:sz w:val="24"/>
          <w:szCs w:val="24"/>
        </w:rPr>
        <w:t xml:space="preserve">ministeeriumi õiguspoliitika osakonna andmekaitseõiguse talituse nõunik Kristel Niidas (kristel.niidas@justdigi.ee, 5305 5220). </w:t>
      </w:r>
    </w:p>
    <w:p w14:paraId="0646C2A8" w14:textId="77777777" w:rsidR="001358F0" w:rsidRDefault="001358F0" w:rsidP="001358F0">
      <w:pPr>
        <w:spacing w:after="0" w:line="240" w:lineRule="auto"/>
        <w:jc w:val="both"/>
        <w:rPr>
          <w:rFonts w:ascii="Times New Roman" w:hAnsi="Times New Roman" w:cs="Times New Roman"/>
          <w:sz w:val="24"/>
          <w:szCs w:val="24"/>
        </w:rPr>
      </w:pPr>
    </w:p>
    <w:p w14:paraId="63A66A77" w14:textId="0F811908" w:rsidR="001358F0" w:rsidRPr="002D739D" w:rsidRDefault="001358F0" w:rsidP="001358F0">
      <w:pPr>
        <w:spacing w:after="0" w:line="240" w:lineRule="auto"/>
        <w:jc w:val="both"/>
        <w:rPr>
          <w:rFonts w:ascii="Times New Roman" w:hAnsi="Times New Roman" w:cs="Times New Roman"/>
          <w:sz w:val="24"/>
          <w:szCs w:val="24"/>
        </w:rPr>
      </w:pPr>
      <w:r w:rsidRPr="002D739D">
        <w:rPr>
          <w:rFonts w:ascii="Times New Roman" w:hAnsi="Times New Roman" w:cs="Times New Roman"/>
          <w:sz w:val="24"/>
          <w:szCs w:val="24"/>
        </w:rPr>
        <w:lastRenderedPageBreak/>
        <w:t>Eelnõu normitehnilise kontrolli on teinud Justiits- ja Digiministeeriumi õiguspoliitika osakonna õigusloome korralduse talituse nõunik Katariina Kärsten (</w:t>
      </w:r>
      <w:hyperlink r:id="rId11" w:history="1">
        <w:r w:rsidRPr="00223F58">
          <w:rPr>
            <w:rStyle w:val="Hperlink"/>
            <w:rFonts w:ascii="Times New Roman" w:hAnsi="Times New Roman" w:cs="Times New Roman"/>
            <w:sz w:val="24"/>
            <w:szCs w:val="24"/>
          </w:rPr>
          <w:t>katariina.karsten@justdigi.ee</w:t>
        </w:r>
      </w:hyperlink>
      <w:r w:rsidRPr="002D739D">
        <w:rPr>
          <w:rFonts w:ascii="Times New Roman" w:hAnsi="Times New Roman" w:cs="Times New Roman"/>
          <w:sz w:val="24"/>
          <w:szCs w:val="24"/>
        </w:rPr>
        <w:t>)</w:t>
      </w:r>
      <w:r>
        <w:rPr>
          <w:rFonts w:ascii="Times New Roman" w:hAnsi="Times New Roman" w:cs="Times New Roman"/>
          <w:sz w:val="24"/>
          <w:szCs w:val="24"/>
        </w:rPr>
        <w:t xml:space="preserve"> ja </w:t>
      </w:r>
      <w:r w:rsidRPr="002D739D">
        <w:rPr>
          <w:rFonts w:ascii="Times New Roman" w:hAnsi="Times New Roman" w:cs="Times New Roman"/>
          <w:sz w:val="24"/>
          <w:szCs w:val="24"/>
        </w:rPr>
        <w:t xml:space="preserve">eelnõu on keeleliselt toimetanud sama talituse toimetaja </w:t>
      </w:r>
      <w:r w:rsidR="007A666F">
        <w:rPr>
          <w:rFonts w:ascii="Times New Roman" w:hAnsi="Times New Roman" w:cs="Times New Roman"/>
          <w:sz w:val="24"/>
          <w:szCs w:val="24"/>
        </w:rPr>
        <w:t xml:space="preserve">Mari Koik </w:t>
      </w:r>
      <w:r w:rsidRPr="002D739D">
        <w:rPr>
          <w:rFonts w:ascii="Times New Roman" w:hAnsi="Times New Roman" w:cs="Times New Roman"/>
          <w:sz w:val="24"/>
          <w:szCs w:val="24"/>
        </w:rPr>
        <w:t>(</w:t>
      </w:r>
      <w:r w:rsidR="007A666F">
        <w:rPr>
          <w:rFonts w:ascii="Times New Roman" w:hAnsi="Times New Roman" w:cs="Times New Roman"/>
          <w:sz w:val="24"/>
          <w:szCs w:val="24"/>
        </w:rPr>
        <w:t>mari.koik</w:t>
      </w:r>
      <w:r w:rsidRPr="002D739D">
        <w:rPr>
          <w:rFonts w:ascii="Times New Roman" w:hAnsi="Times New Roman" w:cs="Times New Roman"/>
          <w:sz w:val="24"/>
          <w:szCs w:val="24"/>
        </w:rPr>
        <w:t>@justdigi.ee).</w:t>
      </w:r>
    </w:p>
    <w:p w14:paraId="024F435B" w14:textId="77777777" w:rsidR="001358F0" w:rsidRDefault="001358F0" w:rsidP="001358F0">
      <w:pPr>
        <w:spacing w:after="0" w:line="240" w:lineRule="auto"/>
        <w:jc w:val="both"/>
        <w:rPr>
          <w:rFonts w:cs="Times New Roman"/>
        </w:rPr>
      </w:pPr>
      <w:r>
        <w:rPr>
          <w:rFonts w:cs="Times New Roman"/>
        </w:rPr>
        <w:t xml:space="preserve"> </w:t>
      </w:r>
    </w:p>
    <w:p w14:paraId="35D7B1A8" w14:textId="77777777" w:rsidR="001358F0" w:rsidRPr="00E2544A" w:rsidRDefault="001358F0" w:rsidP="001358F0">
      <w:pPr>
        <w:spacing w:after="0" w:line="240" w:lineRule="auto"/>
        <w:jc w:val="both"/>
        <w:rPr>
          <w:rFonts w:ascii="Times New Roman" w:hAnsi="Times New Roman" w:cs="Times New Roman"/>
          <w:b/>
          <w:sz w:val="24"/>
          <w:szCs w:val="24"/>
        </w:rPr>
      </w:pPr>
      <w:r w:rsidRPr="00E2544A">
        <w:rPr>
          <w:rFonts w:ascii="Times New Roman" w:hAnsi="Times New Roman" w:cs="Times New Roman"/>
          <w:b/>
          <w:sz w:val="24"/>
          <w:szCs w:val="24"/>
        </w:rPr>
        <w:t>1.3. Märkused</w:t>
      </w:r>
    </w:p>
    <w:p w14:paraId="2EC74B55" w14:textId="77777777" w:rsidR="001358F0" w:rsidRPr="00E2544A" w:rsidRDefault="001358F0" w:rsidP="001358F0">
      <w:pPr>
        <w:spacing w:after="0" w:line="240" w:lineRule="auto"/>
        <w:jc w:val="both"/>
        <w:rPr>
          <w:rFonts w:ascii="Times New Roman" w:hAnsi="Times New Roman" w:cs="Times New Roman"/>
          <w:b/>
          <w:sz w:val="24"/>
          <w:szCs w:val="24"/>
        </w:rPr>
      </w:pPr>
    </w:p>
    <w:p w14:paraId="2EA1C96E" w14:textId="2567EA62" w:rsidR="001358F0" w:rsidRDefault="001358F0" w:rsidP="001358F0">
      <w:pPr>
        <w:spacing w:after="0" w:line="240" w:lineRule="auto"/>
        <w:jc w:val="both"/>
        <w:rPr>
          <w:rFonts w:ascii="Times New Roman" w:hAnsi="Times New Roman" w:cs="Times New Roman"/>
          <w:sz w:val="24"/>
          <w:szCs w:val="24"/>
        </w:rPr>
      </w:pPr>
      <w:r w:rsidRPr="00E2544A">
        <w:rPr>
          <w:rFonts w:ascii="Times New Roman" w:hAnsi="Times New Roman" w:cs="Times New Roman"/>
          <w:sz w:val="24"/>
          <w:szCs w:val="24"/>
        </w:rPr>
        <w:t>Eelnõu kohaselt muudetakse</w:t>
      </w:r>
      <w:r>
        <w:rPr>
          <w:rFonts w:ascii="Times New Roman" w:hAnsi="Times New Roman" w:cs="Times New Roman"/>
          <w:sz w:val="24"/>
          <w:szCs w:val="24"/>
        </w:rPr>
        <w:t xml:space="preserve"> järgmis</w:t>
      </w:r>
      <w:r w:rsidR="00F937AE">
        <w:rPr>
          <w:rFonts w:ascii="Times New Roman" w:hAnsi="Times New Roman" w:cs="Times New Roman"/>
          <w:sz w:val="24"/>
          <w:szCs w:val="24"/>
        </w:rPr>
        <w:t>i</w:t>
      </w:r>
      <w:r>
        <w:rPr>
          <w:rFonts w:ascii="Times New Roman" w:hAnsi="Times New Roman" w:cs="Times New Roman"/>
          <w:sz w:val="24"/>
          <w:szCs w:val="24"/>
        </w:rPr>
        <w:t xml:space="preserve"> seadus</w:t>
      </w:r>
      <w:r w:rsidR="00F937AE">
        <w:rPr>
          <w:rFonts w:ascii="Times New Roman" w:hAnsi="Times New Roman" w:cs="Times New Roman"/>
          <w:sz w:val="24"/>
          <w:szCs w:val="24"/>
        </w:rPr>
        <w:t>i</w:t>
      </w:r>
      <w:r>
        <w:rPr>
          <w:rFonts w:ascii="Times New Roman" w:hAnsi="Times New Roman" w:cs="Times New Roman"/>
          <w:sz w:val="24"/>
          <w:szCs w:val="24"/>
        </w:rPr>
        <w:t>:</w:t>
      </w:r>
    </w:p>
    <w:p w14:paraId="0FB95ABA" w14:textId="1E9778C9" w:rsidR="001358F0" w:rsidRDefault="001358F0" w:rsidP="001358F0">
      <w:pPr>
        <w:pStyle w:val="Loendilik"/>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Pr="00186131">
        <w:rPr>
          <w:rFonts w:ascii="Times New Roman" w:hAnsi="Times New Roman" w:cs="Times New Roman"/>
          <w:sz w:val="24"/>
          <w:szCs w:val="24"/>
        </w:rPr>
        <w:t>sikuandmete kaitse seadus (IKS) avaldamismärkega RT I, 12.07.2025, 14</w:t>
      </w:r>
      <w:r w:rsidR="5A1D13DD" w:rsidRPr="55D71C25">
        <w:rPr>
          <w:rFonts w:ascii="Times New Roman" w:hAnsi="Times New Roman" w:cs="Times New Roman"/>
          <w:sz w:val="24"/>
          <w:szCs w:val="24"/>
        </w:rPr>
        <w:t>;</w:t>
      </w:r>
    </w:p>
    <w:p w14:paraId="54DA5C46" w14:textId="797A50F0" w:rsidR="001358F0" w:rsidRPr="00186131" w:rsidRDefault="001358F0" w:rsidP="001358F0">
      <w:pPr>
        <w:pStyle w:val="Loendilik"/>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teadus- ja arendustegevuse ning innovatsiooni korralduse seadus (TAIKS) avaldamismärkega RT I, 12.07.2025, 1</w:t>
      </w:r>
      <w:r w:rsidR="1FE18C9D" w:rsidRPr="55D71C25">
        <w:rPr>
          <w:rFonts w:ascii="Times New Roman" w:hAnsi="Times New Roman" w:cs="Times New Roman"/>
          <w:sz w:val="24"/>
          <w:szCs w:val="24"/>
        </w:rPr>
        <w:t>.</w:t>
      </w:r>
    </w:p>
    <w:p w14:paraId="5812C6F0" w14:textId="77777777" w:rsidR="001358F0" w:rsidRPr="00E2544A" w:rsidRDefault="001358F0" w:rsidP="001358F0">
      <w:pPr>
        <w:spacing w:after="0" w:line="240" w:lineRule="auto"/>
        <w:ind w:left="360"/>
        <w:jc w:val="both"/>
        <w:rPr>
          <w:rFonts w:ascii="Times New Roman" w:hAnsi="Times New Roman" w:cs="Times New Roman"/>
          <w:sz w:val="24"/>
          <w:szCs w:val="24"/>
        </w:rPr>
      </w:pPr>
    </w:p>
    <w:p w14:paraId="6366D966" w14:textId="30B30FB4" w:rsidR="001358F0" w:rsidRPr="00E77199" w:rsidRDefault="001358F0" w:rsidP="00E77199">
      <w:pPr>
        <w:spacing w:line="240" w:lineRule="auto"/>
        <w:jc w:val="both"/>
        <w:rPr>
          <w:rFonts w:ascii="Times New Roman" w:eastAsia="Times New Roman" w:hAnsi="Times New Roman" w:cs="Times New Roman"/>
          <w:color w:val="000000"/>
          <w:sz w:val="24"/>
          <w:szCs w:val="24"/>
          <w:lang w:eastAsia="et-EE"/>
          <w14:ligatures w14:val="none"/>
        </w:rPr>
      </w:pPr>
      <w:r w:rsidRPr="00E2544A">
        <w:rPr>
          <w:rFonts w:ascii="Times New Roman" w:hAnsi="Times New Roman" w:cs="Times New Roman"/>
          <w:sz w:val="24"/>
          <w:szCs w:val="24"/>
        </w:rPr>
        <w:t>Eelnõu ei ole otse</w:t>
      </w:r>
      <w:r w:rsidR="1EE48D01" w:rsidRPr="00E2544A">
        <w:rPr>
          <w:rFonts w:ascii="Times New Roman" w:hAnsi="Times New Roman" w:cs="Times New Roman"/>
          <w:sz w:val="24"/>
          <w:szCs w:val="24"/>
        </w:rPr>
        <w:t>selt</w:t>
      </w:r>
      <w:r w:rsidRPr="00E2544A">
        <w:rPr>
          <w:rFonts w:ascii="Times New Roman" w:hAnsi="Times New Roman" w:cs="Times New Roman"/>
          <w:sz w:val="24"/>
          <w:szCs w:val="24"/>
        </w:rPr>
        <w:t xml:space="preserve"> seotud teiste menetluses olevate eelnõudega ega Euroopa Liidu õiguse rakendamisega. </w:t>
      </w:r>
      <w:r>
        <w:rPr>
          <w:rFonts w:ascii="Times New Roman" w:hAnsi="Times New Roman" w:cs="Times New Roman"/>
          <w:sz w:val="24"/>
          <w:szCs w:val="24"/>
        </w:rPr>
        <w:t xml:space="preserve">Eelnõu on </w:t>
      </w:r>
      <w:r w:rsidRPr="004D2342">
        <w:rPr>
          <w:rFonts w:ascii="Times New Roman" w:hAnsi="Times New Roman" w:cs="Times New Roman"/>
          <w:sz w:val="24"/>
          <w:szCs w:val="24"/>
        </w:rPr>
        <w:t>seotud Vabariigi Valitsuse tegevusprogrammis</w:t>
      </w:r>
      <w:r w:rsidRPr="004D2342">
        <w:rPr>
          <w:rStyle w:val="Allmrkuseviide"/>
          <w:rFonts w:ascii="Times New Roman" w:hAnsi="Times New Roman" w:cs="Times New Roman"/>
          <w:sz w:val="24"/>
          <w:szCs w:val="24"/>
        </w:rPr>
        <w:footnoteReference w:id="2"/>
      </w:r>
      <w:r w:rsidRPr="004D2342">
        <w:rPr>
          <w:rFonts w:ascii="Times New Roman" w:hAnsi="Times New Roman" w:cs="Times New Roman"/>
          <w:sz w:val="24"/>
          <w:szCs w:val="24"/>
        </w:rPr>
        <w:t xml:space="preserve"> seatud eesmärgiga</w:t>
      </w:r>
      <w:r w:rsidR="00432C44">
        <w:rPr>
          <w:rFonts w:ascii="Times New Roman" w:hAnsi="Times New Roman" w:cs="Times New Roman"/>
          <w:sz w:val="24"/>
          <w:szCs w:val="24"/>
        </w:rPr>
        <w:t xml:space="preserve">, tegevusprogrammi punkt </w:t>
      </w:r>
      <w:r w:rsidR="00EA30C1" w:rsidRPr="00E77199">
        <w:rPr>
          <w:rFonts w:ascii="Times New Roman" w:hAnsi="Times New Roman" w:cs="Times New Roman"/>
          <w:sz w:val="24"/>
          <w:szCs w:val="24"/>
        </w:rPr>
        <w:t>402 (</w:t>
      </w:r>
      <w:r w:rsidR="00E77199">
        <w:rPr>
          <w:rFonts w:ascii="Times New Roman" w:eastAsia="Times New Roman" w:hAnsi="Times New Roman" w:cs="Times New Roman"/>
          <w:color w:val="000000"/>
          <w:sz w:val="24"/>
          <w:szCs w:val="24"/>
          <w:lang w:eastAsia="et-EE"/>
          <w14:ligatures w14:val="none"/>
        </w:rPr>
        <w:t>i</w:t>
      </w:r>
      <w:r w:rsidR="00EA30C1" w:rsidRPr="00E77199">
        <w:rPr>
          <w:rFonts w:ascii="Times New Roman" w:eastAsia="Times New Roman" w:hAnsi="Times New Roman" w:cs="Times New Roman"/>
          <w:color w:val="000000"/>
          <w:sz w:val="24"/>
          <w:szCs w:val="24"/>
          <w:lang w:eastAsia="et-EE"/>
          <w14:ligatures w14:val="none"/>
        </w:rPr>
        <w:t>sikuandmete kaitse seaduse muutmine, et täpsustada teadus- ja poliitika kujundamise uuringute ning tehnoloogia arenduse eesmärgil isikuandmete töötlemise tingimus)</w:t>
      </w:r>
      <w:r w:rsidRPr="00E77199">
        <w:rPr>
          <w:rFonts w:ascii="Times New Roman" w:hAnsi="Times New Roman" w:cs="Times New Roman"/>
          <w:sz w:val="24"/>
          <w:szCs w:val="24"/>
        </w:rPr>
        <w:t>. Eelnõu vastuvõtmiseks on vajalik Riigikogu poolthäälteenamus.</w:t>
      </w:r>
    </w:p>
    <w:p w14:paraId="7BAF13B0" w14:textId="77777777" w:rsidR="001358F0" w:rsidRPr="00E2544A" w:rsidRDefault="001358F0" w:rsidP="001358F0">
      <w:pPr>
        <w:spacing w:after="0" w:line="240" w:lineRule="auto"/>
        <w:jc w:val="both"/>
        <w:rPr>
          <w:rFonts w:ascii="Times New Roman" w:hAnsi="Times New Roman" w:cs="Times New Roman"/>
          <w:sz w:val="24"/>
          <w:szCs w:val="24"/>
        </w:rPr>
      </w:pPr>
    </w:p>
    <w:p w14:paraId="06934DE3" w14:textId="77777777" w:rsidR="001358F0" w:rsidRPr="00E2544A" w:rsidRDefault="001358F0" w:rsidP="001358F0">
      <w:pPr>
        <w:spacing w:after="0" w:line="240" w:lineRule="auto"/>
        <w:jc w:val="both"/>
        <w:rPr>
          <w:rFonts w:ascii="Times New Roman" w:hAnsi="Times New Roman" w:cs="Times New Roman"/>
          <w:b/>
          <w:sz w:val="24"/>
          <w:szCs w:val="24"/>
        </w:rPr>
      </w:pPr>
      <w:r w:rsidRPr="0018230C">
        <w:rPr>
          <w:rFonts w:ascii="Times New Roman" w:hAnsi="Times New Roman" w:cs="Times New Roman"/>
          <w:b/>
          <w:sz w:val="24"/>
          <w:szCs w:val="24"/>
        </w:rPr>
        <w:t>2. Seaduse eesmärk</w:t>
      </w:r>
    </w:p>
    <w:p w14:paraId="5C1FB62F" w14:textId="77777777" w:rsidR="001358F0" w:rsidRPr="00E2544A" w:rsidRDefault="001358F0" w:rsidP="001358F0">
      <w:pPr>
        <w:spacing w:after="0" w:line="240" w:lineRule="auto"/>
        <w:jc w:val="both"/>
      </w:pPr>
    </w:p>
    <w:p w14:paraId="479D162B" w14:textId="11E19D8D" w:rsidR="001358F0" w:rsidRDefault="001358F0" w:rsidP="001358F0">
      <w:pPr>
        <w:spacing w:after="0" w:line="240" w:lineRule="auto"/>
        <w:jc w:val="both"/>
        <w:rPr>
          <w:rFonts w:ascii="Times New Roman" w:hAnsi="Times New Roman" w:cs="Times New Roman"/>
          <w:sz w:val="24"/>
          <w:szCs w:val="24"/>
        </w:rPr>
      </w:pPr>
      <w:r w:rsidRPr="00E2544A">
        <w:rPr>
          <w:rFonts w:ascii="Times New Roman" w:hAnsi="Times New Roman" w:cs="Times New Roman"/>
          <w:sz w:val="24"/>
          <w:szCs w:val="24"/>
        </w:rPr>
        <w:t xml:space="preserve">Eelnõu </w:t>
      </w:r>
      <w:r w:rsidR="00C40A79" w:rsidRPr="00E2544A">
        <w:rPr>
          <w:rFonts w:ascii="Times New Roman" w:hAnsi="Times New Roman" w:cs="Times New Roman"/>
          <w:sz w:val="24"/>
          <w:szCs w:val="24"/>
        </w:rPr>
        <w:t>eesmär</w:t>
      </w:r>
      <w:r w:rsidR="00C40A79">
        <w:rPr>
          <w:rFonts w:ascii="Times New Roman" w:hAnsi="Times New Roman" w:cs="Times New Roman"/>
          <w:sz w:val="24"/>
          <w:szCs w:val="24"/>
        </w:rPr>
        <w:t>k</w:t>
      </w:r>
      <w:r w:rsidR="00C40A79" w:rsidRPr="00E2544A">
        <w:rPr>
          <w:rFonts w:ascii="Times New Roman" w:hAnsi="Times New Roman" w:cs="Times New Roman"/>
          <w:sz w:val="24"/>
          <w:szCs w:val="24"/>
        </w:rPr>
        <w:t xml:space="preserve"> </w:t>
      </w:r>
      <w:r w:rsidRPr="00E2544A">
        <w:rPr>
          <w:rFonts w:ascii="Times New Roman" w:hAnsi="Times New Roman" w:cs="Times New Roman"/>
          <w:sz w:val="24"/>
          <w:szCs w:val="24"/>
        </w:rPr>
        <w:t xml:space="preserve">on tagada õigusselgus, </w:t>
      </w:r>
      <w:r>
        <w:rPr>
          <w:rFonts w:ascii="Times New Roman" w:hAnsi="Times New Roman" w:cs="Times New Roman"/>
          <w:sz w:val="24"/>
          <w:szCs w:val="24"/>
        </w:rPr>
        <w:t>kes ja millistel tingimustel võivad andmesubjekti nõusolekuta töödelda isikuandmeid teadus- ja ajaloouuringu ning statistika eesmärgil. On oluline, et kõigile osapooltele, kellel on vaja isikuandmeid nimetatud eesmärgil töödelda, kohalduksid võrdsed õigused ja kohustused</w:t>
      </w:r>
      <w:r w:rsidR="007A3A9B">
        <w:rPr>
          <w:rFonts w:ascii="Times New Roman" w:hAnsi="Times New Roman" w:cs="Times New Roman"/>
          <w:sz w:val="24"/>
          <w:szCs w:val="24"/>
        </w:rPr>
        <w:t>,</w:t>
      </w:r>
      <w:r>
        <w:rPr>
          <w:rFonts w:ascii="Times New Roman" w:hAnsi="Times New Roman" w:cs="Times New Roman"/>
          <w:sz w:val="24"/>
          <w:szCs w:val="24"/>
        </w:rPr>
        <w:t xml:space="preserve"> </w:t>
      </w:r>
      <w:r w:rsidR="0055590B">
        <w:rPr>
          <w:rFonts w:ascii="Times New Roman" w:hAnsi="Times New Roman" w:cs="Times New Roman"/>
          <w:sz w:val="24"/>
          <w:szCs w:val="24"/>
        </w:rPr>
        <w:t>olgu</w:t>
      </w:r>
      <w:r>
        <w:rPr>
          <w:rFonts w:ascii="Times New Roman" w:hAnsi="Times New Roman" w:cs="Times New Roman"/>
          <w:sz w:val="24"/>
          <w:szCs w:val="24"/>
        </w:rPr>
        <w:t xml:space="preserve"> selleks ülikool, üliõpilane, riigiasutus, kohalik omavalitsus </w:t>
      </w:r>
      <w:r w:rsidR="00592B5F">
        <w:rPr>
          <w:rFonts w:ascii="Times New Roman" w:hAnsi="Times New Roman" w:cs="Times New Roman"/>
          <w:sz w:val="24"/>
          <w:szCs w:val="24"/>
        </w:rPr>
        <w:t xml:space="preserve">(KOV) </w:t>
      </w:r>
      <w:r>
        <w:rPr>
          <w:rFonts w:ascii="Times New Roman" w:hAnsi="Times New Roman" w:cs="Times New Roman"/>
          <w:sz w:val="24"/>
          <w:szCs w:val="24"/>
        </w:rPr>
        <w:t>või ettevõt</w:t>
      </w:r>
      <w:r w:rsidR="004563C2">
        <w:rPr>
          <w:rFonts w:ascii="Times New Roman" w:hAnsi="Times New Roman" w:cs="Times New Roman"/>
          <w:sz w:val="24"/>
          <w:szCs w:val="24"/>
        </w:rPr>
        <w:t>ja</w:t>
      </w:r>
      <w:r>
        <w:rPr>
          <w:rFonts w:ascii="Times New Roman" w:hAnsi="Times New Roman" w:cs="Times New Roman"/>
          <w:sz w:val="24"/>
          <w:szCs w:val="24"/>
        </w:rPr>
        <w:t xml:space="preserve">, kes soovib teha teadusuuringut või innovatsiooni avalikes huvides. Samuti on eelnõu eesmärk täpsustada kaitsemeetmeid, mida tuleb andmetöötlusel rakendada, et oleks tagatud andmesubjektide õiguste kaitse. </w:t>
      </w:r>
      <w:r w:rsidR="007133AD">
        <w:rPr>
          <w:rFonts w:ascii="Times New Roman" w:hAnsi="Times New Roman" w:cs="Times New Roman"/>
          <w:sz w:val="24"/>
          <w:szCs w:val="24"/>
        </w:rPr>
        <w:t>E</w:t>
      </w:r>
      <w:r>
        <w:rPr>
          <w:rFonts w:ascii="Times New Roman" w:hAnsi="Times New Roman" w:cs="Times New Roman"/>
          <w:sz w:val="24"/>
          <w:szCs w:val="24"/>
        </w:rPr>
        <w:t>elnõu eesmär</w:t>
      </w:r>
      <w:r w:rsidR="007133AD">
        <w:rPr>
          <w:rFonts w:ascii="Times New Roman" w:hAnsi="Times New Roman" w:cs="Times New Roman"/>
          <w:sz w:val="24"/>
          <w:szCs w:val="24"/>
        </w:rPr>
        <w:t>k on ka</w:t>
      </w:r>
      <w:r>
        <w:rPr>
          <w:rFonts w:ascii="Times New Roman" w:hAnsi="Times New Roman" w:cs="Times New Roman"/>
          <w:sz w:val="24"/>
          <w:szCs w:val="24"/>
        </w:rPr>
        <w:t xml:space="preserve"> luua lahendus, mis võimaldab kiiremaid protsesse nii </w:t>
      </w:r>
      <w:r w:rsidRPr="00055C70">
        <w:rPr>
          <w:rFonts w:ascii="Times New Roman" w:hAnsi="Times New Roman" w:cs="Times New Roman"/>
          <w:sz w:val="24"/>
          <w:szCs w:val="24"/>
        </w:rPr>
        <w:t>klassikalise</w:t>
      </w:r>
      <w:r w:rsidR="00300716">
        <w:rPr>
          <w:rFonts w:ascii="Times New Roman" w:hAnsi="Times New Roman" w:cs="Times New Roman"/>
          <w:sz w:val="24"/>
          <w:szCs w:val="24"/>
        </w:rPr>
        <w:t>s</w:t>
      </w:r>
      <w:r>
        <w:rPr>
          <w:rFonts w:ascii="Times New Roman" w:hAnsi="Times New Roman" w:cs="Times New Roman"/>
          <w:sz w:val="24"/>
          <w:szCs w:val="24"/>
        </w:rPr>
        <w:t xml:space="preserve"> teaduse</w:t>
      </w:r>
      <w:r w:rsidR="00300716">
        <w:rPr>
          <w:rFonts w:ascii="Times New Roman" w:hAnsi="Times New Roman" w:cs="Times New Roman"/>
          <w:sz w:val="24"/>
          <w:szCs w:val="24"/>
        </w:rPr>
        <w:t>s</w:t>
      </w:r>
      <w:r>
        <w:rPr>
          <w:rFonts w:ascii="Times New Roman" w:hAnsi="Times New Roman" w:cs="Times New Roman"/>
          <w:sz w:val="24"/>
          <w:szCs w:val="24"/>
        </w:rPr>
        <w:t xml:space="preserve"> kui ka riigisektori</w:t>
      </w:r>
      <w:r w:rsidR="00300716">
        <w:rPr>
          <w:rFonts w:ascii="Times New Roman" w:hAnsi="Times New Roman" w:cs="Times New Roman"/>
          <w:sz w:val="24"/>
          <w:szCs w:val="24"/>
        </w:rPr>
        <w:t>s</w:t>
      </w:r>
      <w:r>
        <w:rPr>
          <w:rFonts w:ascii="Times New Roman" w:hAnsi="Times New Roman" w:cs="Times New Roman"/>
          <w:sz w:val="24"/>
          <w:szCs w:val="24"/>
        </w:rPr>
        <w:t xml:space="preserve"> ja innovatsiooni</w:t>
      </w:r>
      <w:r w:rsidR="00300716">
        <w:rPr>
          <w:rFonts w:ascii="Times New Roman" w:hAnsi="Times New Roman" w:cs="Times New Roman"/>
          <w:sz w:val="24"/>
          <w:szCs w:val="24"/>
        </w:rPr>
        <w:t>s</w:t>
      </w:r>
      <w:r>
        <w:rPr>
          <w:rFonts w:ascii="Times New Roman" w:hAnsi="Times New Roman" w:cs="Times New Roman"/>
          <w:sz w:val="24"/>
          <w:szCs w:val="24"/>
        </w:rPr>
        <w:t xml:space="preserve">, juhul kui andmetöötluseks kasutatakse eelnõus ette nähtud tingimustele ja nõuetele vastavat andmetöötlussüsteemi. Eelnõuga nähakse ette enne andmetöötlussüsteemi kasutuselevõttu tehtav </w:t>
      </w:r>
      <w:r w:rsidRPr="55D71C25">
        <w:rPr>
          <w:rFonts w:ascii="Times New Roman" w:hAnsi="Times New Roman" w:cs="Times New Roman"/>
          <w:sz w:val="24"/>
          <w:szCs w:val="24"/>
        </w:rPr>
        <w:t>Andmekaitse</w:t>
      </w:r>
      <w:r>
        <w:rPr>
          <w:rFonts w:ascii="Times New Roman" w:hAnsi="Times New Roman" w:cs="Times New Roman"/>
          <w:sz w:val="24"/>
          <w:szCs w:val="24"/>
        </w:rPr>
        <w:t xml:space="preserve"> Inspektsiooni </w:t>
      </w:r>
      <w:r w:rsidR="1D8DD7C5" w:rsidRPr="55D71C25">
        <w:rPr>
          <w:rFonts w:ascii="Times New Roman" w:hAnsi="Times New Roman" w:cs="Times New Roman"/>
          <w:sz w:val="24"/>
          <w:szCs w:val="24"/>
        </w:rPr>
        <w:t>(AKI)</w:t>
      </w:r>
      <w:r w:rsidRPr="55D71C25">
        <w:rPr>
          <w:rFonts w:ascii="Times New Roman" w:hAnsi="Times New Roman" w:cs="Times New Roman"/>
          <w:sz w:val="24"/>
          <w:szCs w:val="24"/>
        </w:rPr>
        <w:t xml:space="preserve"> </w:t>
      </w:r>
      <w:r>
        <w:rPr>
          <w:rFonts w:ascii="Times New Roman" w:hAnsi="Times New Roman" w:cs="Times New Roman"/>
          <w:sz w:val="24"/>
          <w:szCs w:val="24"/>
        </w:rPr>
        <w:t xml:space="preserve">kontroll, selgitamaks välja, kas süsteem vastab seaduses sätestatud tingimustele. Samuti nähakse ette kohustus </w:t>
      </w:r>
      <w:proofErr w:type="spellStart"/>
      <w:r w:rsidR="00753528">
        <w:rPr>
          <w:rFonts w:ascii="Times New Roman" w:hAnsi="Times New Roman" w:cs="Times New Roman"/>
          <w:sz w:val="24"/>
          <w:szCs w:val="24"/>
        </w:rPr>
        <w:t>AKI-t</w:t>
      </w:r>
      <w:proofErr w:type="spellEnd"/>
      <w:r w:rsidR="00753528">
        <w:rPr>
          <w:rFonts w:ascii="Times New Roman" w:hAnsi="Times New Roman" w:cs="Times New Roman"/>
          <w:sz w:val="24"/>
          <w:szCs w:val="24"/>
        </w:rPr>
        <w:t xml:space="preserve"> </w:t>
      </w:r>
      <w:r>
        <w:rPr>
          <w:rFonts w:ascii="Times New Roman" w:hAnsi="Times New Roman" w:cs="Times New Roman"/>
          <w:sz w:val="24"/>
          <w:szCs w:val="24"/>
        </w:rPr>
        <w:t>uuringust</w:t>
      </w:r>
      <w:r w:rsidR="00A27EB9">
        <w:rPr>
          <w:rFonts w:ascii="Times New Roman" w:hAnsi="Times New Roman" w:cs="Times New Roman"/>
          <w:sz w:val="24"/>
          <w:szCs w:val="24"/>
        </w:rPr>
        <w:t xml:space="preserve"> teavitada</w:t>
      </w:r>
      <w:r>
        <w:rPr>
          <w:rFonts w:ascii="Times New Roman" w:hAnsi="Times New Roman" w:cs="Times New Roman"/>
          <w:sz w:val="24"/>
          <w:szCs w:val="24"/>
        </w:rPr>
        <w:t xml:space="preserve">, et oleks selge ülevaade, kes milliste andmetega ja millisel eesmärgil uuringuid </w:t>
      </w:r>
      <w:r w:rsidR="09F173D2" w:rsidRPr="55D71C25">
        <w:rPr>
          <w:rFonts w:ascii="Times New Roman" w:hAnsi="Times New Roman" w:cs="Times New Roman"/>
          <w:sz w:val="24"/>
          <w:szCs w:val="24"/>
        </w:rPr>
        <w:t>teeb</w:t>
      </w:r>
      <w:r w:rsidRPr="55D71C25">
        <w:rPr>
          <w:rFonts w:ascii="Times New Roman" w:hAnsi="Times New Roman" w:cs="Times New Roman"/>
          <w:sz w:val="24"/>
          <w:szCs w:val="24"/>
        </w:rPr>
        <w:t>.</w:t>
      </w:r>
      <w:r>
        <w:rPr>
          <w:rFonts w:ascii="Times New Roman" w:hAnsi="Times New Roman" w:cs="Times New Roman"/>
          <w:sz w:val="24"/>
          <w:szCs w:val="24"/>
        </w:rPr>
        <w:t xml:space="preserve"> Samuti nähakse eelnõuga ette, et teatud juhtudel, kui </w:t>
      </w:r>
      <w:r w:rsidR="6D39DDFC" w:rsidRPr="55D71C25">
        <w:rPr>
          <w:rFonts w:ascii="Times New Roman" w:hAnsi="Times New Roman" w:cs="Times New Roman"/>
          <w:sz w:val="24"/>
          <w:szCs w:val="24"/>
        </w:rPr>
        <w:t xml:space="preserve">uuringu </w:t>
      </w:r>
      <w:r>
        <w:rPr>
          <w:rFonts w:ascii="Times New Roman" w:hAnsi="Times New Roman" w:cs="Times New Roman"/>
          <w:sz w:val="24"/>
          <w:szCs w:val="24"/>
        </w:rPr>
        <w:t>eesmärki ei ole võimalik muul viisil saavutada</w:t>
      </w:r>
      <w:r w:rsidR="75894D8E" w:rsidRPr="55D71C25">
        <w:rPr>
          <w:rFonts w:ascii="Times New Roman" w:hAnsi="Times New Roman" w:cs="Times New Roman"/>
          <w:sz w:val="24"/>
          <w:szCs w:val="24"/>
        </w:rPr>
        <w:t xml:space="preserve"> </w:t>
      </w:r>
      <w:r w:rsidR="0153FECF" w:rsidRPr="55D71C25">
        <w:rPr>
          <w:rFonts w:ascii="Times New Roman" w:hAnsi="Times New Roman" w:cs="Times New Roman"/>
          <w:sz w:val="24"/>
          <w:szCs w:val="24"/>
        </w:rPr>
        <w:t>kui</w:t>
      </w:r>
      <w:r w:rsidR="00AA3721">
        <w:rPr>
          <w:rFonts w:ascii="Times New Roman" w:hAnsi="Times New Roman" w:cs="Times New Roman"/>
          <w:sz w:val="24"/>
          <w:szCs w:val="24"/>
        </w:rPr>
        <w:t xml:space="preserve"> nii</w:t>
      </w:r>
      <w:r w:rsidR="75894D8E" w:rsidRPr="55D71C25">
        <w:rPr>
          <w:rFonts w:ascii="Times New Roman" w:hAnsi="Times New Roman" w:cs="Times New Roman"/>
          <w:sz w:val="24"/>
          <w:szCs w:val="24"/>
        </w:rPr>
        <w:t xml:space="preserve">, et </w:t>
      </w:r>
      <w:r w:rsidR="00C80F30">
        <w:rPr>
          <w:rFonts w:ascii="Times New Roman" w:hAnsi="Times New Roman" w:cs="Times New Roman"/>
          <w:sz w:val="24"/>
          <w:szCs w:val="24"/>
        </w:rPr>
        <w:t>töödeldakse</w:t>
      </w:r>
      <w:r w:rsidR="1F9CB34B" w:rsidRPr="55D71C25">
        <w:rPr>
          <w:rFonts w:ascii="Times New Roman" w:hAnsi="Times New Roman" w:cs="Times New Roman"/>
          <w:sz w:val="24"/>
          <w:szCs w:val="24"/>
        </w:rPr>
        <w:t xml:space="preserve"> isikustatud </w:t>
      </w:r>
      <w:r w:rsidR="00C80F30" w:rsidRPr="55D71C25">
        <w:rPr>
          <w:rFonts w:ascii="Times New Roman" w:hAnsi="Times New Roman" w:cs="Times New Roman"/>
          <w:sz w:val="24"/>
          <w:szCs w:val="24"/>
        </w:rPr>
        <w:t>andme</w:t>
      </w:r>
      <w:r w:rsidR="00C80F30">
        <w:rPr>
          <w:rFonts w:ascii="Times New Roman" w:hAnsi="Times New Roman" w:cs="Times New Roman"/>
          <w:sz w:val="24"/>
          <w:szCs w:val="24"/>
        </w:rPr>
        <w:t>id</w:t>
      </w:r>
      <w:r w:rsidR="1F9CB34B" w:rsidRPr="55D71C25">
        <w:rPr>
          <w:rFonts w:ascii="Times New Roman" w:hAnsi="Times New Roman" w:cs="Times New Roman"/>
          <w:sz w:val="24"/>
          <w:szCs w:val="24"/>
        </w:rPr>
        <w:t xml:space="preserve">, </w:t>
      </w:r>
      <w:r>
        <w:rPr>
          <w:rFonts w:ascii="Times New Roman" w:hAnsi="Times New Roman" w:cs="Times New Roman"/>
          <w:sz w:val="24"/>
          <w:szCs w:val="24"/>
        </w:rPr>
        <w:t xml:space="preserve">peab uuringu tegija enne uuringuga alustamist läbima </w:t>
      </w:r>
      <w:r w:rsidRPr="007F7C0F">
        <w:rPr>
          <w:rFonts w:ascii="Times New Roman" w:hAnsi="Times New Roman" w:cs="Times New Roman"/>
          <w:sz w:val="24"/>
          <w:szCs w:val="24"/>
        </w:rPr>
        <w:t>seaduse</w:t>
      </w:r>
      <w:r w:rsidR="006E5785">
        <w:rPr>
          <w:rFonts w:ascii="Times New Roman" w:hAnsi="Times New Roman" w:cs="Times New Roman"/>
          <w:sz w:val="24"/>
          <w:szCs w:val="24"/>
        </w:rPr>
        <w:t>ga</w:t>
      </w:r>
      <w:r w:rsidRPr="007F7C0F">
        <w:rPr>
          <w:rFonts w:ascii="Times New Roman" w:hAnsi="Times New Roman" w:cs="Times New Roman"/>
          <w:sz w:val="24"/>
          <w:szCs w:val="24"/>
        </w:rPr>
        <w:t xml:space="preserve"> või selle alusel moodustatud valdkondliku eetikakomitee</w:t>
      </w:r>
      <w:r>
        <w:rPr>
          <w:rFonts w:ascii="Times New Roman" w:hAnsi="Times New Roman" w:cs="Times New Roman"/>
          <w:sz w:val="24"/>
          <w:szCs w:val="24"/>
        </w:rPr>
        <w:t xml:space="preserve">. </w:t>
      </w:r>
      <w:r w:rsidR="000C24D0">
        <w:rPr>
          <w:rFonts w:ascii="Times New Roman" w:hAnsi="Times New Roman" w:cs="Times New Roman"/>
          <w:sz w:val="24"/>
          <w:szCs w:val="24"/>
        </w:rPr>
        <w:t xml:space="preserve">Varem </w:t>
      </w:r>
      <w:r>
        <w:rPr>
          <w:rFonts w:ascii="Times New Roman" w:hAnsi="Times New Roman" w:cs="Times New Roman"/>
          <w:sz w:val="24"/>
          <w:szCs w:val="24"/>
        </w:rPr>
        <w:t xml:space="preserve">on olnud ebaselgust, kelle poole peaks uuringu tegija pöörduma, </w:t>
      </w:r>
      <w:r w:rsidR="3C85A399" w:rsidRPr="55D71C25">
        <w:rPr>
          <w:rFonts w:ascii="Times New Roman" w:hAnsi="Times New Roman" w:cs="Times New Roman"/>
          <w:sz w:val="24"/>
          <w:szCs w:val="24"/>
        </w:rPr>
        <w:t xml:space="preserve">kas </w:t>
      </w:r>
      <w:r>
        <w:rPr>
          <w:rFonts w:ascii="Times New Roman" w:hAnsi="Times New Roman" w:cs="Times New Roman"/>
          <w:sz w:val="24"/>
          <w:szCs w:val="24"/>
        </w:rPr>
        <w:t>eetikakomitee või AKI või mõlema</w:t>
      </w:r>
      <w:r w:rsidR="3B75B8A6" w:rsidRPr="55D71C25">
        <w:rPr>
          <w:rFonts w:ascii="Times New Roman" w:hAnsi="Times New Roman" w:cs="Times New Roman"/>
          <w:sz w:val="24"/>
          <w:szCs w:val="24"/>
        </w:rPr>
        <w:t>.</w:t>
      </w:r>
      <w:r w:rsidRPr="55D71C25">
        <w:rPr>
          <w:rFonts w:ascii="Times New Roman" w:hAnsi="Times New Roman" w:cs="Times New Roman"/>
          <w:sz w:val="24"/>
          <w:szCs w:val="24"/>
        </w:rPr>
        <w:t xml:space="preserve"> </w:t>
      </w:r>
      <w:r w:rsidR="002E108F">
        <w:rPr>
          <w:rFonts w:ascii="Times New Roman" w:hAnsi="Times New Roman" w:cs="Times New Roman"/>
          <w:sz w:val="24"/>
          <w:szCs w:val="24"/>
        </w:rPr>
        <w:t>M</w:t>
      </w:r>
      <w:r>
        <w:rPr>
          <w:rFonts w:ascii="Times New Roman" w:hAnsi="Times New Roman" w:cs="Times New Roman"/>
          <w:sz w:val="24"/>
          <w:szCs w:val="24"/>
        </w:rPr>
        <w:t xml:space="preserve">uudatusega luuakse selgus, et tuleb pöörduda eetikakomiteesse. Võrreldes varasemaga on täpsustatud, et eetikakomitee peab olema </w:t>
      </w:r>
      <w:r w:rsidR="00794947">
        <w:rPr>
          <w:rFonts w:ascii="Times New Roman" w:hAnsi="Times New Roman" w:cs="Times New Roman"/>
          <w:sz w:val="24"/>
          <w:szCs w:val="24"/>
        </w:rPr>
        <w:t>moodustatud</w:t>
      </w:r>
      <w:r>
        <w:rPr>
          <w:rFonts w:ascii="Times New Roman" w:hAnsi="Times New Roman" w:cs="Times New Roman"/>
          <w:sz w:val="24"/>
          <w:szCs w:val="24"/>
        </w:rPr>
        <w:t xml:space="preserve"> seaduse</w:t>
      </w:r>
      <w:r w:rsidR="00761615">
        <w:rPr>
          <w:rFonts w:ascii="Times New Roman" w:hAnsi="Times New Roman" w:cs="Times New Roman"/>
          <w:sz w:val="24"/>
          <w:szCs w:val="24"/>
        </w:rPr>
        <w:t>ga</w:t>
      </w:r>
      <w:r>
        <w:rPr>
          <w:rFonts w:ascii="Times New Roman" w:hAnsi="Times New Roman" w:cs="Times New Roman"/>
          <w:sz w:val="24"/>
          <w:szCs w:val="24"/>
        </w:rPr>
        <w:t xml:space="preserve"> või selle alusel</w:t>
      </w:r>
      <w:r w:rsidDel="00DD0811">
        <w:rPr>
          <w:rFonts w:ascii="Times New Roman" w:hAnsi="Times New Roman" w:cs="Times New Roman"/>
          <w:sz w:val="24"/>
          <w:szCs w:val="24"/>
        </w:rPr>
        <w:t xml:space="preserve">, </w:t>
      </w:r>
      <w:r w:rsidR="5DE16B9A" w:rsidRPr="55D71C25" w:rsidDel="00DD0811">
        <w:rPr>
          <w:rFonts w:ascii="Times New Roman" w:hAnsi="Times New Roman" w:cs="Times New Roman"/>
          <w:sz w:val="24"/>
          <w:szCs w:val="24"/>
        </w:rPr>
        <w:t>kuna</w:t>
      </w:r>
      <w:r w:rsidRPr="55D71C25" w:rsidDel="00DD0811">
        <w:rPr>
          <w:rFonts w:ascii="Times New Roman" w:hAnsi="Times New Roman" w:cs="Times New Roman"/>
          <w:sz w:val="24"/>
          <w:szCs w:val="24"/>
        </w:rPr>
        <w:t xml:space="preserve"> </w:t>
      </w:r>
      <w:r>
        <w:rPr>
          <w:rFonts w:ascii="Times New Roman" w:hAnsi="Times New Roman" w:cs="Times New Roman"/>
          <w:sz w:val="24"/>
          <w:szCs w:val="24"/>
        </w:rPr>
        <w:t xml:space="preserve">kehtiva seaduse kohaselt võiks eetikakomitee luua põhimõtteliselt igaüks. </w:t>
      </w:r>
    </w:p>
    <w:p w14:paraId="70685B71" w14:textId="77777777" w:rsidR="001358F0" w:rsidRDefault="001358F0" w:rsidP="001358F0">
      <w:pPr>
        <w:spacing w:after="0" w:line="240" w:lineRule="auto"/>
        <w:jc w:val="both"/>
        <w:rPr>
          <w:rFonts w:ascii="Times New Roman" w:hAnsi="Times New Roman" w:cs="Times New Roman"/>
          <w:sz w:val="24"/>
          <w:szCs w:val="24"/>
        </w:rPr>
      </w:pPr>
    </w:p>
    <w:p w14:paraId="04FD7291" w14:textId="534665BE" w:rsidR="661201D3" w:rsidRDefault="006125B5" w:rsidP="00340802">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w:t>
      </w:r>
      <w:r w:rsidR="661201D3" w:rsidRPr="55D71C25">
        <w:rPr>
          <w:rFonts w:ascii="Times New Roman" w:eastAsia="Times New Roman" w:hAnsi="Times New Roman" w:cs="Times New Roman"/>
          <w:color w:val="000000" w:themeColor="text1"/>
          <w:sz w:val="24"/>
          <w:szCs w:val="24"/>
        </w:rPr>
        <w:t xml:space="preserve">elnõuga </w:t>
      </w:r>
      <w:r w:rsidRPr="55D71C25">
        <w:rPr>
          <w:rFonts w:ascii="Times New Roman" w:eastAsia="Times New Roman" w:hAnsi="Times New Roman" w:cs="Times New Roman"/>
          <w:color w:val="000000" w:themeColor="text1"/>
          <w:sz w:val="24"/>
          <w:szCs w:val="24"/>
        </w:rPr>
        <w:t xml:space="preserve">muudetakse </w:t>
      </w:r>
      <w:r w:rsidR="661201D3" w:rsidRPr="55D71C25">
        <w:rPr>
          <w:rFonts w:ascii="Times New Roman" w:eastAsia="Times New Roman" w:hAnsi="Times New Roman" w:cs="Times New Roman"/>
          <w:color w:val="000000" w:themeColor="text1"/>
          <w:sz w:val="24"/>
          <w:szCs w:val="24"/>
        </w:rPr>
        <w:t>IKS § 6, mis on õiguslikuks aluseks isikuandmete töötlemisel</w:t>
      </w:r>
      <w:r w:rsidR="008E4F0A">
        <w:rPr>
          <w:rFonts w:ascii="Times New Roman" w:eastAsia="Times New Roman" w:hAnsi="Times New Roman" w:cs="Times New Roman"/>
          <w:color w:val="000000" w:themeColor="text1"/>
          <w:sz w:val="24"/>
          <w:szCs w:val="24"/>
        </w:rPr>
        <w:t>,</w:t>
      </w:r>
      <w:r w:rsidR="661201D3" w:rsidRPr="55D71C25">
        <w:rPr>
          <w:rFonts w:ascii="Times New Roman" w:eastAsia="Times New Roman" w:hAnsi="Times New Roman" w:cs="Times New Roman"/>
          <w:color w:val="000000" w:themeColor="text1"/>
          <w:sz w:val="24"/>
          <w:szCs w:val="24"/>
        </w:rPr>
        <w:t xml:space="preserve"> kui </w:t>
      </w:r>
      <w:r w:rsidR="00500CB2">
        <w:rPr>
          <w:rFonts w:ascii="Times New Roman" w:eastAsia="Times New Roman" w:hAnsi="Times New Roman" w:cs="Times New Roman"/>
          <w:color w:val="000000" w:themeColor="text1"/>
          <w:sz w:val="24"/>
          <w:szCs w:val="24"/>
        </w:rPr>
        <w:t>seda</w:t>
      </w:r>
      <w:r w:rsidR="661201D3" w:rsidRPr="55D71C25">
        <w:rPr>
          <w:rFonts w:ascii="Times New Roman" w:eastAsia="Times New Roman" w:hAnsi="Times New Roman" w:cs="Times New Roman"/>
          <w:color w:val="000000" w:themeColor="text1"/>
          <w:sz w:val="24"/>
          <w:szCs w:val="24"/>
        </w:rPr>
        <w:t xml:space="preserve"> on vaja t</w:t>
      </w:r>
      <w:r w:rsidR="00500CB2">
        <w:rPr>
          <w:rFonts w:ascii="Times New Roman" w:eastAsia="Times New Roman" w:hAnsi="Times New Roman" w:cs="Times New Roman"/>
          <w:color w:val="000000" w:themeColor="text1"/>
          <w:sz w:val="24"/>
          <w:szCs w:val="24"/>
        </w:rPr>
        <w:t>eha</w:t>
      </w:r>
      <w:r w:rsidR="661201D3" w:rsidRPr="55D71C25">
        <w:rPr>
          <w:rFonts w:ascii="Times New Roman" w:eastAsia="Times New Roman" w:hAnsi="Times New Roman" w:cs="Times New Roman"/>
          <w:color w:val="000000" w:themeColor="text1"/>
          <w:sz w:val="24"/>
          <w:szCs w:val="24"/>
        </w:rPr>
        <w:t xml:space="preserve"> teadus- </w:t>
      </w:r>
      <w:r w:rsidR="008E4F0A">
        <w:rPr>
          <w:rFonts w:ascii="Times New Roman" w:eastAsia="Times New Roman" w:hAnsi="Times New Roman" w:cs="Times New Roman"/>
          <w:color w:val="000000" w:themeColor="text1"/>
          <w:sz w:val="24"/>
          <w:szCs w:val="24"/>
        </w:rPr>
        <w:t>või</w:t>
      </w:r>
      <w:r w:rsidR="008E4F0A" w:rsidRPr="55D71C25">
        <w:rPr>
          <w:rFonts w:ascii="Times New Roman" w:eastAsia="Times New Roman" w:hAnsi="Times New Roman" w:cs="Times New Roman"/>
          <w:color w:val="000000" w:themeColor="text1"/>
          <w:sz w:val="24"/>
          <w:szCs w:val="24"/>
        </w:rPr>
        <w:t xml:space="preserve"> </w:t>
      </w:r>
      <w:r w:rsidR="661201D3" w:rsidRPr="55D71C25">
        <w:rPr>
          <w:rFonts w:ascii="Times New Roman" w:eastAsia="Times New Roman" w:hAnsi="Times New Roman" w:cs="Times New Roman"/>
          <w:color w:val="000000" w:themeColor="text1"/>
          <w:sz w:val="24"/>
          <w:szCs w:val="24"/>
        </w:rPr>
        <w:t xml:space="preserve">ajaloouuringu </w:t>
      </w:r>
      <w:r w:rsidR="008E4F0A">
        <w:rPr>
          <w:rFonts w:ascii="Times New Roman" w:eastAsia="Times New Roman" w:hAnsi="Times New Roman" w:cs="Times New Roman"/>
          <w:color w:val="000000" w:themeColor="text1"/>
          <w:sz w:val="24"/>
          <w:szCs w:val="24"/>
        </w:rPr>
        <w:t>või</w:t>
      </w:r>
      <w:r w:rsidR="008E4F0A" w:rsidRPr="55D71C25">
        <w:rPr>
          <w:rFonts w:ascii="Times New Roman" w:eastAsia="Times New Roman" w:hAnsi="Times New Roman" w:cs="Times New Roman"/>
          <w:color w:val="000000" w:themeColor="text1"/>
          <w:sz w:val="24"/>
          <w:szCs w:val="24"/>
        </w:rPr>
        <w:t xml:space="preserve"> </w:t>
      </w:r>
      <w:r w:rsidR="661201D3" w:rsidRPr="55D71C25">
        <w:rPr>
          <w:rFonts w:ascii="Times New Roman" w:eastAsia="Times New Roman" w:hAnsi="Times New Roman" w:cs="Times New Roman"/>
          <w:color w:val="000000" w:themeColor="text1"/>
          <w:sz w:val="24"/>
          <w:szCs w:val="24"/>
        </w:rPr>
        <w:t xml:space="preserve">riikliku statistika vajadusteks. 25. maist 2018 </w:t>
      </w:r>
      <w:r w:rsidR="00CD030E">
        <w:rPr>
          <w:rFonts w:ascii="Times New Roman" w:eastAsia="Times New Roman" w:hAnsi="Times New Roman" w:cs="Times New Roman"/>
          <w:color w:val="000000" w:themeColor="text1"/>
          <w:sz w:val="24"/>
          <w:szCs w:val="24"/>
        </w:rPr>
        <w:t>sätestab</w:t>
      </w:r>
      <w:r w:rsidR="00CD030E" w:rsidRPr="55D71C25">
        <w:rPr>
          <w:rFonts w:ascii="Times New Roman" w:eastAsia="Times New Roman" w:hAnsi="Times New Roman" w:cs="Times New Roman"/>
          <w:color w:val="000000" w:themeColor="text1"/>
          <w:sz w:val="24"/>
          <w:szCs w:val="24"/>
        </w:rPr>
        <w:t xml:space="preserve"> </w:t>
      </w:r>
      <w:r w:rsidR="661201D3" w:rsidRPr="55D71C25">
        <w:rPr>
          <w:rFonts w:ascii="Times New Roman" w:eastAsia="Times New Roman" w:hAnsi="Times New Roman" w:cs="Times New Roman"/>
          <w:color w:val="000000" w:themeColor="text1"/>
          <w:sz w:val="24"/>
          <w:szCs w:val="24"/>
        </w:rPr>
        <w:t>isikuandmete kaitse õigus</w:t>
      </w:r>
      <w:r w:rsidR="00CD030E">
        <w:rPr>
          <w:rFonts w:ascii="Times New Roman" w:eastAsia="Times New Roman" w:hAnsi="Times New Roman" w:cs="Times New Roman"/>
          <w:color w:val="000000" w:themeColor="text1"/>
          <w:sz w:val="24"/>
          <w:szCs w:val="24"/>
        </w:rPr>
        <w:t>e</w:t>
      </w:r>
      <w:r w:rsidR="661201D3" w:rsidRPr="55D71C25">
        <w:rPr>
          <w:rFonts w:ascii="Times New Roman" w:eastAsia="Times New Roman" w:hAnsi="Times New Roman" w:cs="Times New Roman"/>
          <w:color w:val="000000" w:themeColor="text1"/>
          <w:sz w:val="24"/>
          <w:szCs w:val="24"/>
        </w:rPr>
        <w:t xml:space="preserve"> otsekohalduv Euroopa Parlamendi ja nõukogu määrus (EL) 2016/679 füüsiliste isikute kaitse kohta isikuandmete töötlemisel ja selliste andmete vaba liikumise ning direktiivi 95/46/EÜ kehtetuks tunnistamise kohta (IKÜM)</w:t>
      </w:r>
      <w:r w:rsidR="661201D3" w:rsidRPr="55D71C25">
        <w:rPr>
          <w:rFonts w:ascii="Times New Roman" w:eastAsia="Times New Roman" w:hAnsi="Times New Roman" w:cs="Times New Roman"/>
          <w:color w:val="000000" w:themeColor="text1"/>
          <w:sz w:val="24"/>
          <w:szCs w:val="24"/>
          <w:vertAlign w:val="superscript"/>
        </w:rPr>
        <w:t>2</w:t>
      </w:r>
      <w:r w:rsidR="661201D3" w:rsidRPr="55D71C25">
        <w:rPr>
          <w:rFonts w:ascii="Times New Roman" w:eastAsia="Times New Roman" w:hAnsi="Times New Roman" w:cs="Times New Roman"/>
          <w:color w:val="000000" w:themeColor="text1"/>
          <w:sz w:val="24"/>
          <w:szCs w:val="24"/>
        </w:rPr>
        <w:t xml:space="preserve">, mis tingis vajaduse sel hetkel kehtinud riigisisene </w:t>
      </w:r>
      <w:r w:rsidR="00CD030E">
        <w:rPr>
          <w:rFonts w:ascii="Times New Roman" w:eastAsia="Times New Roman" w:hAnsi="Times New Roman" w:cs="Times New Roman"/>
          <w:color w:val="000000" w:themeColor="text1"/>
          <w:sz w:val="24"/>
          <w:szCs w:val="24"/>
        </w:rPr>
        <w:t>õigus</w:t>
      </w:r>
      <w:r w:rsidR="00CD030E" w:rsidRPr="55D71C25">
        <w:rPr>
          <w:rFonts w:ascii="Times New Roman" w:eastAsia="Times New Roman" w:hAnsi="Times New Roman" w:cs="Times New Roman"/>
          <w:color w:val="000000" w:themeColor="text1"/>
          <w:sz w:val="24"/>
          <w:szCs w:val="24"/>
        </w:rPr>
        <w:t xml:space="preserve"> </w:t>
      </w:r>
      <w:r w:rsidR="661201D3" w:rsidRPr="55D71C25">
        <w:rPr>
          <w:rFonts w:ascii="Times New Roman" w:eastAsia="Times New Roman" w:hAnsi="Times New Roman" w:cs="Times New Roman"/>
          <w:color w:val="000000" w:themeColor="text1"/>
          <w:sz w:val="24"/>
          <w:szCs w:val="24"/>
        </w:rPr>
        <w:t>üle vaadata. Kuigi IKÜM-i puhul on tegemist E</w:t>
      </w:r>
      <w:r w:rsidR="00535219">
        <w:rPr>
          <w:rFonts w:ascii="Times New Roman" w:eastAsia="Times New Roman" w:hAnsi="Times New Roman" w:cs="Times New Roman"/>
          <w:color w:val="000000" w:themeColor="text1"/>
          <w:sz w:val="24"/>
          <w:szCs w:val="24"/>
        </w:rPr>
        <w:t xml:space="preserve">uroopa </w:t>
      </w:r>
      <w:r w:rsidR="661201D3" w:rsidRPr="55D71C25">
        <w:rPr>
          <w:rFonts w:ascii="Times New Roman" w:eastAsia="Times New Roman" w:hAnsi="Times New Roman" w:cs="Times New Roman"/>
          <w:color w:val="000000" w:themeColor="text1"/>
          <w:sz w:val="24"/>
          <w:szCs w:val="24"/>
        </w:rPr>
        <w:t>L</w:t>
      </w:r>
      <w:r w:rsidR="00535219">
        <w:rPr>
          <w:rFonts w:ascii="Times New Roman" w:eastAsia="Times New Roman" w:hAnsi="Times New Roman" w:cs="Times New Roman"/>
          <w:color w:val="000000" w:themeColor="text1"/>
          <w:sz w:val="24"/>
          <w:szCs w:val="24"/>
        </w:rPr>
        <w:t>iidu</w:t>
      </w:r>
      <w:r w:rsidR="661201D3" w:rsidRPr="55D71C25">
        <w:rPr>
          <w:rFonts w:ascii="Times New Roman" w:eastAsia="Times New Roman" w:hAnsi="Times New Roman" w:cs="Times New Roman"/>
          <w:color w:val="000000" w:themeColor="text1"/>
          <w:sz w:val="24"/>
          <w:szCs w:val="24"/>
        </w:rPr>
        <w:t xml:space="preserve"> otsekohalduva õigusaktiga, on teatud küsimustes jäetud liikmesriikidele kaalutlusõigus riigisisese</w:t>
      </w:r>
      <w:r w:rsidR="00F95374">
        <w:rPr>
          <w:rFonts w:ascii="Times New Roman" w:eastAsia="Times New Roman" w:hAnsi="Times New Roman" w:cs="Times New Roman"/>
          <w:color w:val="000000" w:themeColor="text1"/>
          <w:sz w:val="24"/>
          <w:szCs w:val="24"/>
        </w:rPr>
        <w:t xml:space="preserve"> õigusaktiga</w:t>
      </w:r>
      <w:r w:rsidR="661201D3" w:rsidRPr="55D71C25">
        <w:rPr>
          <w:rFonts w:ascii="Times New Roman" w:eastAsia="Times New Roman" w:hAnsi="Times New Roman" w:cs="Times New Roman"/>
          <w:color w:val="000000" w:themeColor="text1"/>
          <w:sz w:val="24"/>
          <w:szCs w:val="24"/>
        </w:rPr>
        <w:t xml:space="preserve"> täpsustada IKÜM-</w:t>
      </w:r>
      <w:proofErr w:type="spellStart"/>
      <w:r w:rsidR="661201D3" w:rsidRPr="55D71C25">
        <w:rPr>
          <w:rFonts w:ascii="Times New Roman" w:eastAsia="Times New Roman" w:hAnsi="Times New Roman" w:cs="Times New Roman"/>
          <w:color w:val="000000" w:themeColor="text1"/>
          <w:sz w:val="24"/>
          <w:szCs w:val="24"/>
        </w:rPr>
        <w:t>is</w:t>
      </w:r>
      <w:proofErr w:type="spellEnd"/>
      <w:r w:rsidR="661201D3" w:rsidRPr="55D71C25">
        <w:rPr>
          <w:rFonts w:ascii="Times New Roman" w:eastAsia="Times New Roman" w:hAnsi="Times New Roman" w:cs="Times New Roman"/>
          <w:color w:val="000000" w:themeColor="text1"/>
          <w:sz w:val="24"/>
          <w:szCs w:val="24"/>
        </w:rPr>
        <w:t xml:space="preserve"> sätestatud isikuandmete töötlemisega seotud </w:t>
      </w:r>
      <w:r w:rsidR="661201D3" w:rsidRPr="55D71C25">
        <w:rPr>
          <w:rFonts w:ascii="Times New Roman" w:eastAsia="Times New Roman" w:hAnsi="Times New Roman" w:cs="Times New Roman"/>
          <w:color w:val="000000" w:themeColor="text1"/>
          <w:sz w:val="24"/>
          <w:szCs w:val="24"/>
        </w:rPr>
        <w:lastRenderedPageBreak/>
        <w:t xml:space="preserve">küsimusi. </w:t>
      </w:r>
      <w:proofErr w:type="spellStart"/>
      <w:r w:rsidR="661201D3" w:rsidRPr="55D71C25">
        <w:rPr>
          <w:rFonts w:ascii="Times New Roman" w:eastAsia="Times New Roman" w:hAnsi="Times New Roman" w:cs="Times New Roman"/>
          <w:color w:val="000000" w:themeColor="text1"/>
          <w:sz w:val="24"/>
          <w:szCs w:val="24"/>
        </w:rPr>
        <w:t>IKS-iga</w:t>
      </w:r>
      <w:proofErr w:type="spellEnd"/>
      <w:r w:rsidR="661201D3" w:rsidRPr="55D71C25">
        <w:rPr>
          <w:rFonts w:ascii="Times New Roman" w:eastAsia="Times New Roman" w:hAnsi="Times New Roman" w:cs="Times New Roman"/>
          <w:color w:val="000000" w:themeColor="text1"/>
          <w:sz w:val="24"/>
          <w:szCs w:val="24"/>
        </w:rPr>
        <w:t xml:space="preserve"> loodi üldised raamid isikuandmete töötlemisele küsimustes, mis IKÜM-iga on jäetud liikmesriigi otsustada. </w:t>
      </w:r>
      <w:r w:rsidR="00B92649">
        <w:rPr>
          <w:rFonts w:ascii="Times New Roman" w:eastAsia="Times New Roman" w:hAnsi="Times New Roman" w:cs="Times New Roman"/>
          <w:color w:val="000000" w:themeColor="text1"/>
          <w:sz w:val="24"/>
          <w:szCs w:val="24"/>
        </w:rPr>
        <w:t>T</w:t>
      </w:r>
      <w:r w:rsidR="661201D3" w:rsidRPr="55D71C25">
        <w:rPr>
          <w:rFonts w:ascii="Times New Roman" w:eastAsia="Times New Roman" w:hAnsi="Times New Roman" w:cs="Times New Roman"/>
          <w:color w:val="000000" w:themeColor="text1"/>
          <w:sz w:val="24"/>
          <w:szCs w:val="24"/>
        </w:rPr>
        <w:t xml:space="preserve">egemist </w:t>
      </w:r>
      <w:r w:rsidR="00B92649">
        <w:rPr>
          <w:rFonts w:ascii="Times New Roman" w:eastAsia="Times New Roman" w:hAnsi="Times New Roman" w:cs="Times New Roman"/>
          <w:color w:val="000000" w:themeColor="text1"/>
          <w:sz w:val="24"/>
          <w:szCs w:val="24"/>
        </w:rPr>
        <w:t xml:space="preserve">on </w:t>
      </w:r>
      <w:r w:rsidR="661201D3" w:rsidRPr="55D71C25">
        <w:rPr>
          <w:rFonts w:ascii="Times New Roman" w:eastAsia="Times New Roman" w:hAnsi="Times New Roman" w:cs="Times New Roman"/>
          <w:color w:val="000000" w:themeColor="text1"/>
          <w:sz w:val="24"/>
          <w:szCs w:val="24"/>
        </w:rPr>
        <w:t>erandiga, mis tuleneb IKÜM</w:t>
      </w:r>
      <w:r w:rsidR="00B92649">
        <w:rPr>
          <w:rFonts w:ascii="Times New Roman" w:eastAsia="Times New Roman" w:hAnsi="Times New Roman" w:cs="Times New Roman"/>
          <w:color w:val="000000" w:themeColor="text1"/>
          <w:sz w:val="24"/>
          <w:szCs w:val="24"/>
        </w:rPr>
        <w:t>-i</w:t>
      </w:r>
      <w:r w:rsidR="661201D3" w:rsidRPr="55D71C25">
        <w:rPr>
          <w:rFonts w:ascii="Times New Roman" w:eastAsia="Times New Roman" w:hAnsi="Times New Roman" w:cs="Times New Roman"/>
          <w:color w:val="000000" w:themeColor="text1"/>
          <w:sz w:val="24"/>
          <w:szCs w:val="24"/>
        </w:rPr>
        <w:t xml:space="preserve"> artiklist 89. IKS § 6 põhineb ka IKÜM</w:t>
      </w:r>
      <w:r w:rsidR="000E4345">
        <w:rPr>
          <w:rFonts w:ascii="Times New Roman" w:eastAsia="Times New Roman" w:hAnsi="Times New Roman" w:cs="Times New Roman"/>
          <w:color w:val="000000" w:themeColor="text1"/>
          <w:sz w:val="24"/>
          <w:szCs w:val="24"/>
        </w:rPr>
        <w:t>-i</w:t>
      </w:r>
      <w:r w:rsidR="661201D3" w:rsidRPr="55D71C25">
        <w:rPr>
          <w:rFonts w:ascii="Times New Roman" w:eastAsia="Times New Roman" w:hAnsi="Times New Roman" w:cs="Times New Roman"/>
          <w:color w:val="000000" w:themeColor="text1"/>
          <w:sz w:val="24"/>
          <w:szCs w:val="24"/>
        </w:rPr>
        <w:t xml:space="preserve"> art</w:t>
      </w:r>
      <w:r w:rsidR="000E4345">
        <w:rPr>
          <w:rFonts w:ascii="Times New Roman" w:eastAsia="Times New Roman" w:hAnsi="Times New Roman" w:cs="Times New Roman"/>
          <w:color w:val="000000" w:themeColor="text1"/>
          <w:sz w:val="24"/>
          <w:szCs w:val="24"/>
        </w:rPr>
        <w:t>ikli</w:t>
      </w:r>
      <w:r w:rsidR="661201D3" w:rsidRPr="55D71C25">
        <w:rPr>
          <w:rFonts w:ascii="Times New Roman" w:eastAsia="Times New Roman" w:hAnsi="Times New Roman" w:cs="Times New Roman"/>
          <w:color w:val="000000" w:themeColor="text1"/>
          <w:sz w:val="24"/>
          <w:szCs w:val="24"/>
        </w:rPr>
        <w:t xml:space="preserve"> 6 lõike 1 punktil e, mille kohaselt on liikmesriigil võimalik õigusaktiga täpsustada avalikes huvides oleva ülesande täitmise aluseid. Teadus- ja ajaloouuringud ning statistika on avalikes huvides olevad ülesanded.</w:t>
      </w:r>
    </w:p>
    <w:p w14:paraId="3B91EA84" w14:textId="34215A7D" w:rsidR="55D71C25" w:rsidRDefault="55D71C25" w:rsidP="00340802">
      <w:pPr>
        <w:spacing w:after="0" w:line="240" w:lineRule="auto"/>
        <w:jc w:val="both"/>
        <w:rPr>
          <w:rFonts w:ascii="Times New Roman" w:eastAsia="Times New Roman" w:hAnsi="Times New Roman" w:cs="Times New Roman"/>
          <w:color w:val="000000" w:themeColor="text1"/>
          <w:sz w:val="24"/>
          <w:szCs w:val="24"/>
        </w:rPr>
      </w:pPr>
    </w:p>
    <w:p w14:paraId="530817F7" w14:textId="23153352" w:rsidR="661201D3" w:rsidRDefault="661201D3" w:rsidP="00340802">
      <w:pPr>
        <w:spacing w:after="0" w:line="240" w:lineRule="auto"/>
        <w:jc w:val="both"/>
        <w:rPr>
          <w:rFonts w:ascii="Times New Roman" w:eastAsia="Times New Roman" w:hAnsi="Times New Roman" w:cs="Times New Roman"/>
          <w:color w:val="000000" w:themeColor="text1"/>
          <w:sz w:val="24"/>
          <w:szCs w:val="24"/>
        </w:rPr>
      </w:pPr>
      <w:proofErr w:type="spellStart"/>
      <w:r w:rsidRPr="55D71C25">
        <w:rPr>
          <w:rFonts w:ascii="Times New Roman" w:eastAsia="Times New Roman" w:hAnsi="Times New Roman" w:cs="Times New Roman"/>
          <w:color w:val="000000" w:themeColor="text1"/>
          <w:sz w:val="24"/>
          <w:szCs w:val="24"/>
        </w:rPr>
        <w:t>IKS-i</w:t>
      </w:r>
      <w:proofErr w:type="spellEnd"/>
      <w:r w:rsidRPr="55D71C25">
        <w:rPr>
          <w:rFonts w:ascii="Times New Roman" w:eastAsia="Times New Roman" w:hAnsi="Times New Roman" w:cs="Times New Roman"/>
          <w:color w:val="000000" w:themeColor="text1"/>
          <w:sz w:val="24"/>
          <w:szCs w:val="24"/>
        </w:rPr>
        <w:t xml:space="preserve"> uue tervikteksti jõustumisest on möödas üle viie aasta ning selle aja jooksul on selgunud mitu probleemi IKS § 6 tõlgendamisel ja rakendamisel. Eelnõuga täiendatakse IKS § 6 täiendavate kaitsemeetmetega. </w:t>
      </w:r>
      <w:r w:rsidR="00881738">
        <w:rPr>
          <w:rFonts w:ascii="Times New Roman" w:eastAsia="Times New Roman" w:hAnsi="Times New Roman" w:cs="Times New Roman"/>
          <w:color w:val="000000" w:themeColor="text1"/>
          <w:sz w:val="24"/>
          <w:szCs w:val="24"/>
        </w:rPr>
        <w:t>S</w:t>
      </w:r>
      <w:r w:rsidRPr="55D71C25">
        <w:rPr>
          <w:rFonts w:ascii="Times New Roman" w:eastAsia="Times New Roman" w:hAnsi="Times New Roman" w:cs="Times New Roman"/>
          <w:color w:val="000000" w:themeColor="text1"/>
          <w:sz w:val="24"/>
          <w:szCs w:val="24"/>
        </w:rPr>
        <w:t>ätestatakse täpsemad tingimused, millele andmetöötlus peab vastama, et oleks</w:t>
      </w:r>
      <w:r w:rsidR="00876E4E">
        <w:rPr>
          <w:rFonts w:ascii="Times New Roman" w:eastAsia="Times New Roman" w:hAnsi="Times New Roman" w:cs="Times New Roman"/>
          <w:color w:val="000000" w:themeColor="text1"/>
          <w:sz w:val="24"/>
          <w:szCs w:val="24"/>
        </w:rPr>
        <w:t>id</w:t>
      </w:r>
      <w:r w:rsidRPr="55D71C25">
        <w:rPr>
          <w:rFonts w:ascii="Times New Roman" w:eastAsia="Times New Roman" w:hAnsi="Times New Roman" w:cs="Times New Roman"/>
          <w:color w:val="000000" w:themeColor="text1"/>
          <w:sz w:val="24"/>
          <w:szCs w:val="24"/>
        </w:rPr>
        <w:t xml:space="preserve"> täidetud IKÜM-i nõuded </w:t>
      </w:r>
      <w:r w:rsidR="00493710">
        <w:rPr>
          <w:rFonts w:ascii="Times New Roman" w:eastAsia="Times New Roman" w:hAnsi="Times New Roman" w:cs="Times New Roman"/>
          <w:color w:val="000000" w:themeColor="text1"/>
          <w:sz w:val="24"/>
          <w:szCs w:val="24"/>
        </w:rPr>
        <w:t>ja</w:t>
      </w:r>
      <w:r w:rsidR="00493710" w:rsidRPr="55D71C25">
        <w:rPr>
          <w:rFonts w:ascii="Times New Roman" w:eastAsia="Times New Roman" w:hAnsi="Times New Roman" w:cs="Times New Roman"/>
          <w:color w:val="000000" w:themeColor="text1"/>
          <w:sz w:val="24"/>
          <w:szCs w:val="24"/>
        </w:rPr>
        <w:t xml:space="preserve"> </w:t>
      </w:r>
      <w:r w:rsidRPr="55D71C25">
        <w:rPr>
          <w:rFonts w:ascii="Times New Roman" w:eastAsia="Times New Roman" w:hAnsi="Times New Roman" w:cs="Times New Roman"/>
          <w:color w:val="000000" w:themeColor="text1"/>
          <w:sz w:val="24"/>
          <w:szCs w:val="24"/>
        </w:rPr>
        <w:t xml:space="preserve">andmesubjekti õigused oleksid kaitstud. Selleks, et andmeid oleks võimalik teadustöös kasutada, nähakse ette, millised kaitsemeetmed on piisavad, et võimaldada andmesubjekti nõusolekuta isikuandmete töötlemist teadusuuringutes. </w:t>
      </w:r>
      <w:r w:rsidR="00EC260A">
        <w:rPr>
          <w:rFonts w:ascii="Times New Roman" w:eastAsia="Times New Roman" w:hAnsi="Times New Roman" w:cs="Times New Roman"/>
          <w:color w:val="000000" w:themeColor="text1"/>
          <w:sz w:val="24"/>
          <w:szCs w:val="24"/>
        </w:rPr>
        <w:t>K</w:t>
      </w:r>
      <w:r w:rsidRPr="55D71C25">
        <w:rPr>
          <w:rFonts w:ascii="Times New Roman" w:eastAsia="Times New Roman" w:hAnsi="Times New Roman" w:cs="Times New Roman"/>
          <w:color w:val="000000" w:themeColor="text1"/>
          <w:sz w:val="24"/>
          <w:szCs w:val="24"/>
        </w:rPr>
        <w:t xml:space="preserve">ehtiv IKS </w:t>
      </w:r>
      <w:r w:rsidR="00EC260A" w:rsidRPr="55D71C25">
        <w:rPr>
          <w:rFonts w:ascii="Times New Roman" w:eastAsia="Times New Roman" w:hAnsi="Times New Roman" w:cs="Times New Roman"/>
          <w:color w:val="000000" w:themeColor="text1"/>
          <w:sz w:val="24"/>
          <w:szCs w:val="24"/>
        </w:rPr>
        <w:t xml:space="preserve">kitsendab </w:t>
      </w:r>
      <w:r w:rsidRPr="55D71C25">
        <w:rPr>
          <w:rFonts w:ascii="Times New Roman" w:eastAsia="Times New Roman" w:hAnsi="Times New Roman" w:cs="Times New Roman"/>
          <w:color w:val="000000" w:themeColor="text1"/>
          <w:sz w:val="24"/>
          <w:szCs w:val="24"/>
        </w:rPr>
        <w:t xml:space="preserve">ülemäära asutuste ringi, kellel on lubatud analüüse ja uuringuid teha. Kehtiva seaduse kohaselt loetakse teadusuuringuks täidesaatva riigivõimu analüüsid ja uuringud, mis tehakse poliitika kujundamise eesmärgil. On leitud, et ei ole otstarbekas asutuste uuringute tegemise õigust siduda üksnes poliitika kujundamisega, asutustel on vaja analüüse ja uuringuid teha ka muul otstarbel, nt teenuste arendamiseks jne. Eelnõuga luuakse selged raamid, millised asutused võivad IKS § 6 alusel analüüse ja uuringuid teha. </w:t>
      </w:r>
    </w:p>
    <w:p w14:paraId="67DE52C1" w14:textId="3CBB80B8" w:rsidR="55D71C25" w:rsidRDefault="55D71C25" w:rsidP="00340802">
      <w:pPr>
        <w:spacing w:after="0" w:line="240" w:lineRule="auto"/>
        <w:jc w:val="both"/>
        <w:rPr>
          <w:rFonts w:ascii="Times New Roman" w:eastAsia="Times New Roman" w:hAnsi="Times New Roman" w:cs="Times New Roman"/>
          <w:color w:val="000000" w:themeColor="text1"/>
          <w:sz w:val="24"/>
          <w:szCs w:val="24"/>
        </w:rPr>
      </w:pPr>
    </w:p>
    <w:p w14:paraId="6EE80236" w14:textId="4C9EDB92" w:rsidR="661201D3" w:rsidRDefault="661201D3" w:rsidP="00340802">
      <w:pPr>
        <w:spacing w:after="0" w:line="240" w:lineRule="auto"/>
        <w:jc w:val="both"/>
        <w:rPr>
          <w:rFonts w:ascii="Times New Roman" w:eastAsia="Times New Roman" w:hAnsi="Times New Roman" w:cs="Times New Roman"/>
          <w:color w:val="000000" w:themeColor="text1"/>
          <w:sz w:val="24"/>
          <w:szCs w:val="24"/>
        </w:rPr>
      </w:pPr>
      <w:r w:rsidRPr="55D71C25">
        <w:rPr>
          <w:rFonts w:ascii="Times New Roman" w:eastAsia="Times New Roman" w:hAnsi="Times New Roman" w:cs="Times New Roman"/>
          <w:color w:val="000000" w:themeColor="text1"/>
          <w:sz w:val="24"/>
          <w:szCs w:val="24"/>
        </w:rPr>
        <w:t>Riigikantselei tellitud NJORD Advokaadibüroo analüüsis</w:t>
      </w:r>
      <w:r w:rsidRPr="55D71C25">
        <w:rPr>
          <w:rFonts w:ascii="Times New Roman" w:eastAsia="Times New Roman" w:hAnsi="Times New Roman" w:cs="Times New Roman"/>
          <w:color w:val="000000" w:themeColor="text1"/>
          <w:sz w:val="24"/>
          <w:szCs w:val="24"/>
          <w:vertAlign w:val="superscript"/>
        </w:rPr>
        <w:t>3</w:t>
      </w:r>
      <w:r w:rsidRPr="55D71C25">
        <w:rPr>
          <w:rFonts w:ascii="Times New Roman" w:eastAsia="Times New Roman" w:hAnsi="Times New Roman" w:cs="Times New Roman"/>
          <w:color w:val="000000" w:themeColor="text1"/>
          <w:sz w:val="24"/>
          <w:szCs w:val="24"/>
        </w:rPr>
        <w:t xml:space="preserve"> on käsitletud probleemi, et asutustel ei ole võimalik teha kiireid andmepõhiseid otsuseid. Muudatus ühtlustab kõikide uuringute </w:t>
      </w:r>
      <w:r w:rsidR="00F250D2">
        <w:rPr>
          <w:rFonts w:ascii="Times New Roman" w:eastAsia="Times New Roman" w:hAnsi="Times New Roman" w:cs="Times New Roman"/>
          <w:color w:val="000000" w:themeColor="text1"/>
          <w:sz w:val="24"/>
          <w:szCs w:val="24"/>
        </w:rPr>
        <w:t>tege</w:t>
      </w:r>
      <w:r w:rsidR="00F250D2" w:rsidRPr="55D71C25">
        <w:rPr>
          <w:rFonts w:ascii="Times New Roman" w:eastAsia="Times New Roman" w:hAnsi="Times New Roman" w:cs="Times New Roman"/>
          <w:color w:val="000000" w:themeColor="text1"/>
          <w:sz w:val="24"/>
          <w:szCs w:val="24"/>
        </w:rPr>
        <w:t xml:space="preserve">mise </w:t>
      </w:r>
      <w:r w:rsidRPr="55D71C25">
        <w:rPr>
          <w:rFonts w:ascii="Times New Roman" w:eastAsia="Times New Roman" w:hAnsi="Times New Roman" w:cs="Times New Roman"/>
          <w:color w:val="000000" w:themeColor="text1"/>
          <w:sz w:val="24"/>
          <w:szCs w:val="24"/>
        </w:rPr>
        <w:t xml:space="preserve">tingimused. </w:t>
      </w:r>
      <w:r w:rsidR="00681FE8">
        <w:rPr>
          <w:rFonts w:ascii="Times New Roman" w:eastAsia="Times New Roman" w:hAnsi="Times New Roman" w:cs="Times New Roman"/>
          <w:color w:val="000000" w:themeColor="text1"/>
          <w:sz w:val="24"/>
          <w:szCs w:val="24"/>
        </w:rPr>
        <w:t>Uue</w:t>
      </w:r>
      <w:r w:rsidR="00681FE8" w:rsidRPr="55D71C25">
        <w:rPr>
          <w:rFonts w:ascii="Times New Roman" w:eastAsia="Times New Roman" w:hAnsi="Times New Roman" w:cs="Times New Roman"/>
          <w:color w:val="000000" w:themeColor="text1"/>
          <w:sz w:val="24"/>
          <w:szCs w:val="24"/>
        </w:rPr>
        <w:t xml:space="preserve"> </w:t>
      </w:r>
      <w:r w:rsidRPr="55D71C25">
        <w:rPr>
          <w:rFonts w:ascii="Times New Roman" w:eastAsia="Times New Roman" w:hAnsi="Times New Roman" w:cs="Times New Roman"/>
          <w:color w:val="000000" w:themeColor="text1"/>
          <w:sz w:val="24"/>
          <w:szCs w:val="24"/>
        </w:rPr>
        <w:t xml:space="preserve">lahendusena uuringu </w:t>
      </w:r>
      <w:r w:rsidR="00681FE8" w:rsidRPr="55D71C25">
        <w:rPr>
          <w:rFonts w:ascii="Times New Roman" w:eastAsia="Times New Roman" w:hAnsi="Times New Roman" w:cs="Times New Roman"/>
          <w:color w:val="000000" w:themeColor="text1"/>
          <w:sz w:val="24"/>
          <w:szCs w:val="24"/>
        </w:rPr>
        <w:t xml:space="preserve">kiiremaks </w:t>
      </w:r>
      <w:r w:rsidR="00681FE8">
        <w:rPr>
          <w:rFonts w:ascii="Times New Roman" w:eastAsia="Times New Roman" w:hAnsi="Times New Roman" w:cs="Times New Roman"/>
          <w:color w:val="000000" w:themeColor="text1"/>
          <w:sz w:val="24"/>
          <w:szCs w:val="24"/>
        </w:rPr>
        <w:t>tege</w:t>
      </w:r>
      <w:r w:rsidR="00681FE8" w:rsidRPr="55D71C25">
        <w:rPr>
          <w:rFonts w:ascii="Times New Roman" w:eastAsia="Times New Roman" w:hAnsi="Times New Roman" w:cs="Times New Roman"/>
          <w:color w:val="000000" w:themeColor="text1"/>
          <w:sz w:val="24"/>
          <w:szCs w:val="24"/>
        </w:rPr>
        <w:t xml:space="preserve">miseks </w:t>
      </w:r>
      <w:r w:rsidRPr="55D71C25">
        <w:rPr>
          <w:rFonts w:ascii="Times New Roman" w:eastAsia="Times New Roman" w:hAnsi="Times New Roman" w:cs="Times New Roman"/>
          <w:color w:val="000000" w:themeColor="text1"/>
          <w:sz w:val="24"/>
          <w:szCs w:val="24"/>
        </w:rPr>
        <w:t xml:space="preserve">luuakse muudatusega võimalus andmeid töödelda eelnõus ettenähtud tingimustele vastavas andmetöötlussüsteemis. </w:t>
      </w:r>
      <w:r w:rsidR="00161D6E">
        <w:rPr>
          <w:rFonts w:ascii="Times New Roman" w:eastAsia="Times New Roman" w:hAnsi="Times New Roman" w:cs="Times New Roman"/>
          <w:color w:val="000000" w:themeColor="text1"/>
          <w:sz w:val="24"/>
          <w:szCs w:val="24"/>
        </w:rPr>
        <w:t>L</w:t>
      </w:r>
      <w:r w:rsidR="00255875">
        <w:rPr>
          <w:rFonts w:ascii="Times New Roman" w:eastAsia="Times New Roman" w:hAnsi="Times New Roman" w:cs="Times New Roman"/>
          <w:color w:val="000000" w:themeColor="text1"/>
          <w:sz w:val="24"/>
          <w:szCs w:val="24"/>
        </w:rPr>
        <w:t>uuakse</w:t>
      </w:r>
      <w:r w:rsidR="00255875" w:rsidRPr="55D71C25">
        <w:rPr>
          <w:rFonts w:ascii="Times New Roman" w:eastAsia="Times New Roman" w:hAnsi="Times New Roman" w:cs="Times New Roman"/>
          <w:color w:val="000000" w:themeColor="text1"/>
          <w:sz w:val="24"/>
          <w:szCs w:val="24"/>
        </w:rPr>
        <w:t xml:space="preserve"> </w:t>
      </w:r>
      <w:r w:rsidRPr="55D71C25">
        <w:rPr>
          <w:rFonts w:ascii="Times New Roman" w:eastAsia="Times New Roman" w:hAnsi="Times New Roman" w:cs="Times New Roman"/>
          <w:color w:val="000000" w:themeColor="text1"/>
          <w:sz w:val="24"/>
          <w:szCs w:val="24"/>
        </w:rPr>
        <w:t xml:space="preserve">võimalus </w:t>
      </w:r>
      <w:r w:rsidR="005F0D9D" w:rsidRPr="55D71C25">
        <w:rPr>
          <w:rFonts w:ascii="Times New Roman" w:eastAsia="Times New Roman" w:hAnsi="Times New Roman" w:cs="Times New Roman"/>
          <w:color w:val="000000" w:themeColor="text1"/>
          <w:sz w:val="24"/>
          <w:szCs w:val="24"/>
        </w:rPr>
        <w:t>uuringu</w:t>
      </w:r>
      <w:r w:rsidR="005F0D9D">
        <w:rPr>
          <w:rFonts w:ascii="Times New Roman" w:eastAsia="Times New Roman" w:hAnsi="Times New Roman" w:cs="Times New Roman"/>
          <w:color w:val="000000" w:themeColor="text1"/>
          <w:sz w:val="24"/>
          <w:szCs w:val="24"/>
        </w:rPr>
        <w:t>id</w:t>
      </w:r>
      <w:r w:rsidR="005F0D9D" w:rsidRPr="55D71C25">
        <w:rPr>
          <w:rFonts w:ascii="Times New Roman" w:eastAsia="Times New Roman" w:hAnsi="Times New Roman" w:cs="Times New Roman"/>
          <w:color w:val="000000" w:themeColor="text1"/>
          <w:sz w:val="24"/>
          <w:szCs w:val="24"/>
        </w:rPr>
        <w:t xml:space="preserve"> kiirem</w:t>
      </w:r>
      <w:r w:rsidR="005F0D9D">
        <w:rPr>
          <w:rFonts w:ascii="Times New Roman" w:eastAsia="Times New Roman" w:hAnsi="Times New Roman" w:cs="Times New Roman"/>
          <w:color w:val="000000" w:themeColor="text1"/>
          <w:sz w:val="24"/>
          <w:szCs w:val="24"/>
        </w:rPr>
        <w:t>ini</w:t>
      </w:r>
      <w:r w:rsidR="005F0D9D" w:rsidRPr="55D71C25">
        <w:rPr>
          <w:rFonts w:ascii="Times New Roman" w:eastAsia="Times New Roman" w:hAnsi="Times New Roman" w:cs="Times New Roman"/>
          <w:color w:val="000000" w:themeColor="text1"/>
          <w:sz w:val="24"/>
          <w:szCs w:val="24"/>
        </w:rPr>
        <w:t xml:space="preserve"> </w:t>
      </w:r>
      <w:r w:rsidR="005F0D9D">
        <w:rPr>
          <w:rFonts w:ascii="Times New Roman" w:eastAsia="Times New Roman" w:hAnsi="Times New Roman" w:cs="Times New Roman"/>
          <w:color w:val="000000" w:themeColor="text1"/>
          <w:sz w:val="24"/>
          <w:szCs w:val="24"/>
        </w:rPr>
        <w:t>teha,</w:t>
      </w:r>
      <w:r w:rsidR="005F0D9D" w:rsidRPr="55D71C25">
        <w:rPr>
          <w:rFonts w:ascii="Times New Roman" w:eastAsia="Times New Roman" w:hAnsi="Times New Roman" w:cs="Times New Roman"/>
          <w:color w:val="000000" w:themeColor="text1"/>
          <w:sz w:val="24"/>
          <w:szCs w:val="24"/>
        </w:rPr>
        <w:t xml:space="preserve"> </w:t>
      </w:r>
      <w:r w:rsidRPr="55D71C25">
        <w:rPr>
          <w:rFonts w:ascii="Times New Roman" w:eastAsia="Times New Roman" w:hAnsi="Times New Roman" w:cs="Times New Roman"/>
          <w:color w:val="000000" w:themeColor="text1"/>
          <w:sz w:val="24"/>
          <w:szCs w:val="24"/>
        </w:rPr>
        <w:t xml:space="preserve">samas </w:t>
      </w:r>
      <w:r w:rsidR="00255875" w:rsidRPr="55D71C25">
        <w:rPr>
          <w:rFonts w:ascii="Times New Roman" w:eastAsia="Times New Roman" w:hAnsi="Times New Roman" w:cs="Times New Roman"/>
          <w:color w:val="000000" w:themeColor="text1"/>
          <w:sz w:val="24"/>
          <w:szCs w:val="24"/>
        </w:rPr>
        <w:t>nä</w:t>
      </w:r>
      <w:r w:rsidR="00255875">
        <w:rPr>
          <w:rFonts w:ascii="Times New Roman" w:eastAsia="Times New Roman" w:hAnsi="Times New Roman" w:cs="Times New Roman"/>
          <w:color w:val="000000" w:themeColor="text1"/>
          <w:sz w:val="24"/>
          <w:szCs w:val="24"/>
        </w:rPr>
        <w:t>hakse</w:t>
      </w:r>
      <w:r w:rsidR="00255875" w:rsidRPr="55D71C25">
        <w:rPr>
          <w:rFonts w:ascii="Times New Roman" w:eastAsia="Times New Roman" w:hAnsi="Times New Roman" w:cs="Times New Roman"/>
          <w:color w:val="000000" w:themeColor="text1"/>
          <w:sz w:val="24"/>
          <w:szCs w:val="24"/>
        </w:rPr>
        <w:t xml:space="preserve"> </w:t>
      </w:r>
      <w:r w:rsidRPr="55D71C25">
        <w:rPr>
          <w:rFonts w:ascii="Times New Roman" w:eastAsia="Times New Roman" w:hAnsi="Times New Roman" w:cs="Times New Roman"/>
          <w:color w:val="000000" w:themeColor="text1"/>
          <w:sz w:val="24"/>
          <w:szCs w:val="24"/>
        </w:rPr>
        <w:t xml:space="preserve">ette </w:t>
      </w:r>
      <w:r w:rsidR="00255875">
        <w:rPr>
          <w:rFonts w:ascii="Times New Roman" w:eastAsia="Times New Roman" w:hAnsi="Times New Roman" w:cs="Times New Roman"/>
          <w:color w:val="000000" w:themeColor="text1"/>
          <w:sz w:val="24"/>
          <w:szCs w:val="24"/>
        </w:rPr>
        <w:t>lisa</w:t>
      </w:r>
      <w:r w:rsidRPr="55D71C25">
        <w:rPr>
          <w:rFonts w:ascii="Times New Roman" w:eastAsia="Times New Roman" w:hAnsi="Times New Roman" w:cs="Times New Roman"/>
          <w:color w:val="000000" w:themeColor="text1"/>
          <w:sz w:val="24"/>
          <w:szCs w:val="24"/>
        </w:rPr>
        <w:t>tingimused ja kaitsemeetmed.</w:t>
      </w:r>
    </w:p>
    <w:p w14:paraId="2B61BE99" w14:textId="6A2B7244" w:rsidR="55D71C25" w:rsidRDefault="55D71C25" w:rsidP="00340802">
      <w:pPr>
        <w:spacing w:after="0" w:line="240" w:lineRule="auto"/>
        <w:jc w:val="both"/>
        <w:rPr>
          <w:rFonts w:ascii="Times New Roman" w:eastAsia="Times New Roman" w:hAnsi="Times New Roman" w:cs="Times New Roman"/>
          <w:color w:val="000000" w:themeColor="text1"/>
          <w:sz w:val="24"/>
          <w:szCs w:val="24"/>
        </w:rPr>
      </w:pPr>
    </w:p>
    <w:p w14:paraId="74B407A7" w14:textId="72CE5A0C" w:rsidR="661201D3" w:rsidRDefault="661201D3" w:rsidP="00340802">
      <w:pPr>
        <w:spacing w:after="0" w:line="240" w:lineRule="auto"/>
        <w:jc w:val="both"/>
        <w:rPr>
          <w:rFonts w:ascii="Times New Roman" w:eastAsia="Times New Roman" w:hAnsi="Times New Roman" w:cs="Times New Roman"/>
          <w:color w:val="000000" w:themeColor="text1"/>
          <w:sz w:val="24"/>
          <w:szCs w:val="24"/>
        </w:rPr>
      </w:pPr>
      <w:r w:rsidRPr="55D71C25">
        <w:rPr>
          <w:rFonts w:ascii="Times New Roman" w:eastAsia="Times New Roman" w:hAnsi="Times New Roman" w:cs="Times New Roman"/>
          <w:color w:val="000000" w:themeColor="text1"/>
          <w:sz w:val="24"/>
          <w:szCs w:val="24"/>
        </w:rPr>
        <w:t>Muudatused mõjutavad eelkõige uuringu tegijaid</w:t>
      </w:r>
      <w:r w:rsidR="00255875">
        <w:rPr>
          <w:rFonts w:ascii="Times New Roman" w:eastAsia="Times New Roman" w:hAnsi="Times New Roman" w:cs="Times New Roman"/>
          <w:color w:val="000000" w:themeColor="text1"/>
          <w:sz w:val="24"/>
          <w:szCs w:val="24"/>
        </w:rPr>
        <w:t xml:space="preserve"> </w:t>
      </w:r>
      <w:r w:rsidR="004E3671">
        <w:rPr>
          <w:rFonts w:ascii="Times New Roman" w:eastAsia="Times New Roman" w:hAnsi="Times New Roman" w:cs="Times New Roman"/>
          <w:color w:val="000000" w:themeColor="text1"/>
          <w:sz w:val="24"/>
          <w:szCs w:val="24"/>
        </w:rPr>
        <w:t>–</w:t>
      </w:r>
      <w:r w:rsidRPr="55D71C25">
        <w:rPr>
          <w:rFonts w:ascii="Times New Roman" w:eastAsia="Times New Roman" w:hAnsi="Times New Roman" w:cs="Times New Roman"/>
          <w:color w:val="000000" w:themeColor="text1"/>
          <w:sz w:val="24"/>
          <w:szCs w:val="24"/>
        </w:rPr>
        <w:t xml:space="preserve"> andmekogude vastutavaid töötlejaid. Muudatused on vajalikud, et kaasajastada </w:t>
      </w:r>
      <w:r w:rsidR="00161D6E">
        <w:rPr>
          <w:rFonts w:ascii="Times New Roman" w:eastAsia="Times New Roman" w:hAnsi="Times New Roman" w:cs="Times New Roman"/>
          <w:color w:val="000000" w:themeColor="text1"/>
          <w:sz w:val="24"/>
          <w:szCs w:val="24"/>
        </w:rPr>
        <w:t>ja</w:t>
      </w:r>
      <w:r w:rsidR="00161D6E" w:rsidRPr="55D71C25">
        <w:rPr>
          <w:rFonts w:ascii="Times New Roman" w:eastAsia="Times New Roman" w:hAnsi="Times New Roman" w:cs="Times New Roman"/>
          <w:color w:val="000000" w:themeColor="text1"/>
          <w:sz w:val="24"/>
          <w:szCs w:val="24"/>
        </w:rPr>
        <w:t xml:space="preserve"> </w:t>
      </w:r>
      <w:r w:rsidRPr="55D71C25">
        <w:rPr>
          <w:rFonts w:ascii="Times New Roman" w:eastAsia="Times New Roman" w:hAnsi="Times New Roman" w:cs="Times New Roman"/>
          <w:color w:val="000000" w:themeColor="text1"/>
          <w:sz w:val="24"/>
          <w:szCs w:val="24"/>
        </w:rPr>
        <w:t xml:space="preserve">ühtlustada uuringu tegemise andmetöötluse tingimusi ning sätestada </w:t>
      </w:r>
      <w:r w:rsidRPr="00E1269A">
        <w:rPr>
          <w:rFonts w:ascii="Times New Roman" w:eastAsia="Times New Roman" w:hAnsi="Times New Roman" w:cs="Times New Roman"/>
          <w:color w:val="000000" w:themeColor="text1"/>
          <w:sz w:val="24"/>
          <w:szCs w:val="24"/>
        </w:rPr>
        <w:t>täiendavad</w:t>
      </w:r>
      <w:r w:rsidRPr="55D71C25">
        <w:rPr>
          <w:rFonts w:ascii="Times New Roman" w:eastAsia="Times New Roman" w:hAnsi="Times New Roman" w:cs="Times New Roman"/>
          <w:color w:val="000000" w:themeColor="text1"/>
          <w:sz w:val="24"/>
          <w:szCs w:val="24"/>
        </w:rPr>
        <w:t xml:space="preserve"> kaitsemeetmed, et andmesubjektide põhiõigused oleks</w:t>
      </w:r>
      <w:r w:rsidR="005B4B45">
        <w:rPr>
          <w:rFonts w:ascii="Times New Roman" w:eastAsia="Times New Roman" w:hAnsi="Times New Roman" w:cs="Times New Roman"/>
          <w:color w:val="000000" w:themeColor="text1"/>
          <w:sz w:val="24"/>
          <w:szCs w:val="24"/>
        </w:rPr>
        <w:t>id</w:t>
      </w:r>
      <w:r w:rsidRPr="55D71C25">
        <w:rPr>
          <w:rFonts w:ascii="Times New Roman" w:eastAsia="Times New Roman" w:hAnsi="Times New Roman" w:cs="Times New Roman"/>
          <w:color w:val="000000" w:themeColor="text1"/>
          <w:sz w:val="24"/>
          <w:szCs w:val="24"/>
        </w:rPr>
        <w:t xml:space="preserve"> paremini kaitstud.</w:t>
      </w:r>
    </w:p>
    <w:p w14:paraId="45C02FB9" w14:textId="4A19F637" w:rsidR="55D71C25" w:rsidRDefault="55D71C25" w:rsidP="55D71C25">
      <w:pPr>
        <w:spacing w:after="0" w:line="240" w:lineRule="auto"/>
        <w:jc w:val="both"/>
        <w:rPr>
          <w:rFonts w:ascii="Times New Roman" w:hAnsi="Times New Roman" w:cs="Times New Roman"/>
          <w:sz w:val="24"/>
          <w:szCs w:val="24"/>
        </w:rPr>
      </w:pPr>
    </w:p>
    <w:p w14:paraId="4A896DC8" w14:textId="2C389883" w:rsidR="009A42B6" w:rsidRPr="007E2778" w:rsidRDefault="001358F0" w:rsidP="001358F0">
      <w:pPr>
        <w:spacing w:after="0" w:line="240" w:lineRule="auto"/>
        <w:jc w:val="both"/>
        <w:rPr>
          <w:rFonts w:ascii="Times New Roman" w:hAnsi="Times New Roman" w:cs="Times New Roman"/>
          <w:sz w:val="24"/>
          <w:szCs w:val="24"/>
        </w:rPr>
      </w:pPr>
      <w:r w:rsidRPr="007E2778">
        <w:rPr>
          <w:rFonts w:ascii="Times New Roman" w:hAnsi="Times New Roman" w:cs="Times New Roman"/>
          <w:sz w:val="24"/>
          <w:szCs w:val="24"/>
        </w:rPr>
        <w:t>Muudatuste kohta on koostatud seaduseelnõu väljatöötamise kavatsus</w:t>
      </w:r>
      <w:r w:rsidR="00387DE5">
        <w:rPr>
          <w:rFonts w:ascii="Times New Roman" w:hAnsi="Times New Roman" w:cs="Times New Roman"/>
          <w:sz w:val="24"/>
          <w:szCs w:val="24"/>
        </w:rPr>
        <w:t xml:space="preserve"> (VTK)</w:t>
      </w:r>
      <w:r w:rsidRPr="007E2778">
        <w:rPr>
          <w:rStyle w:val="Allmrkuseviide"/>
          <w:rFonts w:ascii="Times New Roman" w:hAnsi="Times New Roman" w:cs="Times New Roman"/>
          <w:sz w:val="24"/>
          <w:szCs w:val="24"/>
        </w:rPr>
        <w:footnoteReference w:id="3"/>
      </w:r>
      <w:r w:rsidRPr="007E2778" w:rsidDel="001358F0">
        <w:rPr>
          <w:rFonts w:ascii="Times New Roman" w:hAnsi="Times New Roman" w:cs="Times New Roman"/>
          <w:sz w:val="24"/>
          <w:szCs w:val="24"/>
        </w:rPr>
        <w:t>.</w:t>
      </w:r>
      <w:r w:rsidR="00333037" w:rsidRPr="007E2778">
        <w:rPr>
          <w:rFonts w:ascii="Times New Roman" w:hAnsi="Times New Roman" w:cs="Times New Roman"/>
          <w:sz w:val="24"/>
          <w:szCs w:val="24"/>
        </w:rPr>
        <w:t xml:space="preserve"> VTK</w:t>
      </w:r>
      <w:r w:rsidR="005B4B45">
        <w:rPr>
          <w:rFonts w:ascii="Times New Roman" w:hAnsi="Times New Roman" w:cs="Times New Roman"/>
          <w:sz w:val="24"/>
          <w:szCs w:val="24"/>
        </w:rPr>
        <w:t xml:space="preserve"> kohta</w:t>
      </w:r>
      <w:r w:rsidR="00333037" w:rsidRPr="007E2778">
        <w:rPr>
          <w:rFonts w:ascii="Times New Roman" w:hAnsi="Times New Roman" w:cs="Times New Roman"/>
          <w:sz w:val="24"/>
          <w:szCs w:val="24"/>
        </w:rPr>
        <w:t xml:space="preserve"> märkuste esitajad on </w:t>
      </w:r>
      <w:r w:rsidR="007E1799">
        <w:rPr>
          <w:rFonts w:ascii="Times New Roman" w:hAnsi="Times New Roman" w:cs="Times New Roman"/>
          <w:sz w:val="24"/>
          <w:szCs w:val="24"/>
        </w:rPr>
        <w:t>kirjas</w:t>
      </w:r>
      <w:r w:rsidR="005B4B45" w:rsidRPr="007E2778">
        <w:rPr>
          <w:rFonts w:ascii="Times New Roman" w:hAnsi="Times New Roman" w:cs="Times New Roman"/>
          <w:sz w:val="24"/>
          <w:szCs w:val="24"/>
        </w:rPr>
        <w:t xml:space="preserve"> </w:t>
      </w:r>
      <w:r w:rsidR="09519475" w:rsidRPr="007E2778">
        <w:rPr>
          <w:rFonts w:ascii="Times New Roman" w:hAnsi="Times New Roman" w:cs="Times New Roman"/>
          <w:sz w:val="24"/>
          <w:szCs w:val="24"/>
        </w:rPr>
        <w:t xml:space="preserve">seletuskirja </w:t>
      </w:r>
      <w:r w:rsidR="32C79D56" w:rsidRPr="007E2778">
        <w:rPr>
          <w:rFonts w:ascii="Times New Roman" w:hAnsi="Times New Roman" w:cs="Times New Roman"/>
          <w:sz w:val="24"/>
          <w:szCs w:val="24"/>
        </w:rPr>
        <w:t>10</w:t>
      </w:r>
      <w:r w:rsidR="00333037" w:rsidRPr="007E2778">
        <w:rPr>
          <w:rFonts w:ascii="Times New Roman" w:hAnsi="Times New Roman" w:cs="Times New Roman"/>
          <w:sz w:val="24"/>
          <w:szCs w:val="24"/>
        </w:rPr>
        <w:t>.</w:t>
      </w:r>
      <w:r w:rsidR="005B4E48" w:rsidRPr="007E2778">
        <w:rPr>
          <w:rFonts w:ascii="Times New Roman" w:hAnsi="Times New Roman" w:cs="Times New Roman"/>
          <w:sz w:val="24"/>
          <w:szCs w:val="24"/>
        </w:rPr>
        <w:t xml:space="preserve"> </w:t>
      </w:r>
      <w:r w:rsidR="5F1F6188" w:rsidRPr="007E2778">
        <w:rPr>
          <w:rFonts w:ascii="Times New Roman" w:hAnsi="Times New Roman" w:cs="Times New Roman"/>
          <w:sz w:val="24"/>
          <w:szCs w:val="24"/>
        </w:rPr>
        <w:t>osas</w:t>
      </w:r>
      <w:r w:rsidR="00333037" w:rsidRPr="007E2778">
        <w:rPr>
          <w:rFonts w:ascii="Times New Roman" w:hAnsi="Times New Roman" w:cs="Times New Roman"/>
          <w:sz w:val="24"/>
          <w:szCs w:val="24"/>
        </w:rPr>
        <w:t>.</w:t>
      </w:r>
      <w:r w:rsidR="005B4E48" w:rsidRPr="007E2778">
        <w:rPr>
          <w:rFonts w:ascii="Times New Roman" w:hAnsi="Times New Roman" w:cs="Times New Roman"/>
          <w:sz w:val="24"/>
          <w:szCs w:val="24"/>
        </w:rPr>
        <w:t xml:space="preserve"> </w:t>
      </w:r>
      <w:r w:rsidR="00727EC8" w:rsidRPr="007E2778">
        <w:rPr>
          <w:rFonts w:ascii="Times New Roman" w:hAnsi="Times New Roman" w:cs="Times New Roman"/>
          <w:sz w:val="24"/>
          <w:szCs w:val="24"/>
        </w:rPr>
        <w:t>VTK-</w:t>
      </w:r>
      <w:r w:rsidR="00904437">
        <w:rPr>
          <w:rFonts w:ascii="Times New Roman" w:hAnsi="Times New Roman" w:cs="Times New Roman"/>
          <w:sz w:val="24"/>
          <w:szCs w:val="24"/>
        </w:rPr>
        <w:t>s</w:t>
      </w:r>
      <w:r w:rsidR="00727EC8" w:rsidRPr="007E2778">
        <w:rPr>
          <w:rFonts w:ascii="Times New Roman" w:hAnsi="Times New Roman" w:cs="Times New Roman"/>
          <w:sz w:val="24"/>
          <w:szCs w:val="24"/>
        </w:rPr>
        <w:t xml:space="preserve"> </w:t>
      </w:r>
      <w:r w:rsidR="00CA5639">
        <w:rPr>
          <w:rFonts w:ascii="Times New Roman" w:hAnsi="Times New Roman" w:cs="Times New Roman"/>
          <w:sz w:val="24"/>
          <w:szCs w:val="24"/>
        </w:rPr>
        <w:t>pakuti</w:t>
      </w:r>
      <w:r w:rsidR="00CA5639" w:rsidRPr="007E2778">
        <w:rPr>
          <w:rFonts w:ascii="Times New Roman" w:hAnsi="Times New Roman" w:cs="Times New Roman"/>
          <w:sz w:val="24"/>
          <w:szCs w:val="24"/>
        </w:rPr>
        <w:t xml:space="preserve"> </w:t>
      </w:r>
      <w:r w:rsidR="00727EC8" w:rsidRPr="007E2778">
        <w:rPr>
          <w:rFonts w:ascii="Times New Roman" w:hAnsi="Times New Roman" w:cs="Times New Roman"/>
          <w:sz w:val="24"/>
          <w:szCs w:val="24"/>
        </w:rPr>
        <w:t xml:space="preserve">välja </w:t>
      </w:r>
      <w:r w:rsidR="00892BFE">
        <w:rPr>
          <w:rFonts w:ascii="Times New Roman" w:hAnsi="Times New Roman" w:cs="Times New Roman"/>
          <w:sz w:val="24"/>
          <w:szCs w:val="24"/>
        </w:rPr>
        <w:t xml:space="preserve">kaks lahendust: </w:t>
      </w:r>
      <w:r w:rsidR="3F84DD17" w:rsidRPr="007E2778">
        <w:rPr>
          <w:rFonts w:ascii="Times New Roman" w:hAnsi="Times New Roman" w:cs="Times New Roman"/>
          <w:sz w:val="24"/>
          <w:szCs w:val="24"/>
        </w:rPr>
        <w:t>esiteks</w:t>
      </w:r>
      <w:r w:rsidR="2E5EDEE8" w:rsidRPr="007E2778">
        <w:rPr>
          <w:rFonts w:ascii="Times New Roman" w:hAnsi="Times New Roman" w:cs="Times New Roman"/>
          <w:sz w:val="24"/>
          <w:szCs w:val="24"/>
        </w:rPr>
        <w:t>, et</w:t>
      </w:r>
      <w:r w:rsidR="00727EC8" w:rsidRPr="007E2778">
        <w:rPr>
          <w:rFonts w:ascii="Times New Roman" w:hAnsi="Times New Roman" w:cs="Times New Roman"/>
          <w:sz w:val="24"/>
          <w:szCs w:val="24"/>
        </w:rPr>
        <w:t xml:space="preserve"> erinevate</w:t>
      </w:r>
      <w:r w:rsidR="007278A0" w:rsidRPr="007E2778">
        <w:rPr>
          <w:rFonts w:ascii="Times New Roman" w:hAnsi="Times New Roman" w:cs="Times New Roman"/>
          <w:sz w:val="24"/>
          <w:szCs w:val="24"/>
        </w:rPr>
        <w:t>le</w:t>
      </w:r>
      <w:r w:rsidR="009702B8" w:rsidRPr="007E2778">
        <w:rPr>
          <w:rFonts w:ascii="Times New Roman" w:hAnsi="Times New Roman" w:cs="Times New Roman"/>
          <w:sz w:val="24"/>
          <w:szCs w:val="24"/>
        </w:rPr>
        <w:t xml:space="preserve"> uuringu tegijatele </w:t>
      </w:r>
      <w:r w:rsidR="193817D9" w:rsidRPr="007E2778">
        <w:rPr>
          <w:rFonts w:ascii="Times New Roman" w:hAnsi="Times New Roman" w:cs="Times New Roman"/>
          <w:sz w:val="24"/>
          <w:szCs w:val="24"/>
        </w:rPr>
        <w:t xml:space="preserve">kehtivad </w:t>
      </w:r>
      <w:r w:rsidR="009702B8" w:rsidRPr="007E2778">
        <w:rPr>
          <w:rFonts w:ascii="Times New Roman" w:hAnsi="Times New Roman" w:cs="Times New Roman"/>
          <w:sz w:val="24"/>
          <w:szCs w:val="24"/>
        </w:rPr>
        <w:t>erinevad tingimus</w:t>
      </w:r>
      <w:r w:rsidR="00C06FD8" w:rsidRPr="007E2778">
        <w:rPr>
          <w:rFonts w:ascii="Times New Roman" w:hAnsi="Times New Roman" w:cs="Times New Roman"/>
          <w:sz w:val="24"/>
          <w:szCs w:val="24"/>
        </w:rPr>
        <w:t>ed</w:t>
      </w:r>
      <w:r w:rsidR="00892BFE">
        <w:rPr>
          <w:rFonts w:ascii="Times New Roman" w:hAnsi="Times New Roman" w:cs="Times New Roman"/>
          <w:sz w:val="24"/>
          <w:szCs w:val="24"/>
        </w:rPr>
        <w:t>;</w:t>
      </w:r>
      <w:r w:rsidR="257F4331" w:rsidRPr="007E2778">
        <w:rPr>
          <w:rFonts w:ascii="Times New Roman" w:hAnsi="Times New Roman" w:cs="Times New Roman"/>
          <w:sz w:val="24"/>
          <w:szCs w:val="24"/>
        </w:rPr>
        <w:t xml:space="preserve"> teiseks, et</w:t>
      </w:r>
      <w:r w:rsidR="00562C20" w:rsidRPr="007E2778">
        <w:rPr>
          <w:rFonts w:ascii="Times New Roman" w:hAnsi="Times New Roman" w:cs="Times New Roman"/>
          <w:sz w:val="24"/>
          <w:szCs w:val="24"/>
        </w:rPr>
        <w:t xml:space="preserve"> </w:t>
      </w:r>
      <w:r w:rsidR="33AFFD44" w:rsidRPr="007E2778">
        <w:rPr>
          <w:rFonts w:ascii="Times New Roman" w:hAnsi="Times New Roman" w:cs="Times New Roman"/>
          <w:sz w:val="24"/>
          <w:szCs w:val="24"/>
        </w:rPr>
        <w:t xml:space="preserve">kõigi </w:t>
      </w:r>
      <w:r w:rsidR="00562C20" w:rsidRPr="007E2778">
        <w:rPr>
          <w:rFonts w:ascii="Times New Roman" w:hAnsi="Times New Roman" w:cs="Times New Roman"/>
          <w:sz w:val="24"/>
          <w:szCs w:val="24"/>
        </w:rPr>
        <w:t>uuringu tegija</w:t>
      </w:r>
      <w:r w:rsidR="55604BA4" w:rsidRPr="007E2778">
        <w:rPr>
          <w:rFonts w:ascii="Times New Roman" w:hAnsi="Times New Roman" w:cs="Times New Roman"/>
          <w:sz w:val="24"/>
          <w:szCs w:val="24"/>
        </w:rPr>
        <w:t xml:space="preserve">te suhtes võiks kehtida samasugune </w:t>
      </w:r>
      <w:r w:rsidR="00562C20" w:rsidRPr="00904437">
        <w:rPr>
          <w:rFonts w:ascii="Times New Roman" w:hAnsi="Times New Roman" w:cs="Times New Roman"/>
          <w:sz w:val="24"/>
          <w:szCs w:val="24"/>
        </w:rPr>
        <w:t>regulatsioon</w:t>
      </w:r>
      <w:r w:rsidR="00662AF2" w:rsidRPr="007E2778">
        <w:rPr>
          <w:rFonts w:ascii="Times New Roman" w:hAnsi="Times New Roman" w:cs="Times New Roman"/>
          <w:sz w:val="24"/>
          <w:szCs w:val="24"/>
        </w:rPr>
        <w:t>. Selleks, et regulatsioon oleks selge, üheselt arusaadav ja võrdne kõigile osapooltele</w:t>
      </w:r>
      <w:r w:rsidR="171DC2EF" w:rsidRPr="007E2778">
        <w:rPr>
          <w:rFonts w:ascii="Times New Roman" w:hAnsi="Times New Roman" w:cs="Times New Roman"/>
          <w:sz w:val="24"/>
          <w:szCs w:val="24"/>
        </w:rPr>
        <w:t>,</w:t>
      </w:r>
      <w:r w:rsidR="00662AF2" w:rsidRPr="007E2778">
        <w:rPr>
          <w:rFonts w:ascii="Times New Roman" w:hAnsi="Times New Roman" w:cs="Times New Roman"/>
          <w:sz w:val="24"/>
          <w:szCs w:val="24"/>
        </w:rPr>
        <w:t xml:space="preserve"> on </w:t>
      </w:r>
      <w:r w:rsidR="339C03DA" w:rsidRPr="007E2778">
        <w:rPr>
          <w:rFonts w:ascii="Times New Roman" w:hAnsi="Times New Roman" w:cs="Times New Roman"/>
          <w:sz w:val="24"/>
          <w:szCs w:val="24"/>
        </w:rPr>
        <w:t xml:space="preserve">eelnõus valitud lahendus, et </w:t>
      </w:r>
      <w:r w:rsidR="00662AF2" w:rsidRPr="007E2778">
        <w:rPr>
          <w:rFonts w:ascii="Times New Roman" w:hAnsi="Times New Roman" w:cs="Times New Roman"/>
          <w:sz w:val="24"/>
          <w:szCs w:val="24"/>
        </w:rPr>
        <w:t xml:space="preserve">kõik uuringu tegijate </w:t>
      </w:r>
      <w:r w:rsidR="470274FD" w:rsidRPr="007E2778">
        <w:rPr>
          <w:rFonts w:ascii="Times New Roman" w:hAnsi="Times New Roman" w:cs="Times New Roman"/>
          <w:sz w:val="24"/>
          <w:szCs w:val="24"/>
        </w:rPr>
        <w:t>suhtes kehtivad</w:t>
      </w:r>
      <w:r w:rsidR="00662AF2" w:rsidRPr="007E2778">
        <w:rPr>
          <w:rFonts w:ascii="Times New Roman" w:hAnsi="Times New Roman" w:cs="Times New Roman"/>
          <w:sz w:val="24"/>
          <w:szCs w:val="24"/>
        </w:rPr>
        <w:t xml:space="preserve"> tingimused </w:t>
      </w:r>
      <w:r w:rsidR="758322CB" w:rsidRPr="007E2778">
        <w:rPr>
          <w:rFonts w:ascii="Times New Roman" w:hAnsi="Times New Roman" w:cs="Times New Roman"/>
          <w:sz w:val="24"/>
          <w:szCs w:val="24"/>
        </w:rPr>
        <w:t xml:space="preserve">on </w:t>
      </w:r>
      <w:r w:rsidR="00662AF2" w:rsidRPr="007E2778">
        <w:rPr>
          <w:rFonts w:ascii="Times New Roman" w:hAnsi="Times New Roman" w:cs="Times New Roman"/>
          <w:sz w:val="24"/>
          <w:szCs w:val="24"/>
        </w:rPr>
        <w:t xml:space="preserve">ühtlustatud. </w:t>
      </w:r>
      <w:r w:rsidR="009A42B6" w:rsidRPr="007E2778">
        <w:rPr>
          <w:rFonts w:ascii="Times New Roman" w:hAnsi="Times New Roman" w:cs="Times New Roman"/>
          <w:sz w:val="24"/>
          <w:szCs w:val="24"/>
        </w:rPr>
        <w:t>VTK</w:t>
      </w:r>
      <w:r w:rsidR="7A6A633A" w:rsidRPr="007E2778">
        <w:rPr>
          <w:rFonts w:ascii="Times New Roman" w:hAnsi="Times New Roman" w:cs="Times New Roman"/>
          <w:sz w:val="24"/>
          <w:szCs w:val="24"/>
        </w:rPr>
        <w:t xml:space="preserve"> </w:t>
      </w:r>
      <w:r w:rsidR="00CA6553">
        <w:rPr>
          <w:rFonts w:ascii="Times New Roman" w:hAnsi="Times New Roman" w:cs="Times New Roman"/>
          <w:sz w:val="24"/>
          <w:szCs w:val="24"/>
        </w:rPr>
        <w:t xml:space="preserve">kajastas </w:t>
      </w:r>
      <w:r w:rsidR="7A6A633A" w:rsidRPr="007E2778">
        <w:rPr>
          <w:rFonts w:ascii="Times New Roman" w:hAnsi="Times New Roman" w:cs="Times New Roman"/>
          <w:sz w:val="24"/>
          <w:szCs w:val="24"/>
        </w:rPr>
        <w:t>tol hetkel veel jõustumata regulatsioon</w:t>
      </w:r>
      <w:r w:rsidR="00A65100">
        <w:rPr>
          <w:rFonts w:ascii="Times New Roman" w:hAnsi="Times New Roman" w:cs="Times New Roman"/>
          <w:sz w:val="24"/>
          <w:szCs w:val="24"/>
        </w:rPr>
        <w:t>i</w:t>
      </w:r>
      <w:r w:rsidR="7A6A633A" w:rsidRPr="007E2778">
        <w:rPr>
          <w:rFonts w:ascii="Times New Roman" w:hAnsi="Times New Roman" w:cs="Times New Roman"/>
          <w:sz w:val="24"/>
          <w:szCs w:val="24"/>
        </w:rPr>
        <w:t xml:space="preserve"> (mis </w:t>
      </w:r>
      <w:r w:rsidR="00CA6553">
        <w:rPr>
          <w:rFonts w:ascii="Times New Roman" w:hAnsi="Times New Roman" w:cs="Times New Roman"/>
          <w:sz w:val="24"/>
          <w:szCs w:val="24"/>
        </w:rPr>
        <w:t>praegu</w:t>
      </w:r>
      <w:r w:rsidR="7A6A633A" w:rsidRPr="007E2778">
        <w:rPr>
          <w:rFonts w:ascii="Times New Roman" w:hAnsi="Times New Roman" w:cs="Times New Roman"/>
          <w:sz w:val="24"/>
          <w:szCs w:val="24"/>
        </w:rPr>
        <w:t xml:space="preserve"> on jõustunud), mille</w:t>
      </w:r>
      <w:r w:rsidR="009A42B6" w:rsidRPr="007E2778">
        <w:rPr>
          <w:rFonts w:ascii="Times New Roman" w:hAnsi="Times New Roman" w:cs="Times New Roman"/>
          <w:sz w:val="24"/>
          <w:szCs w:val="24"/>
        </w:rPr>
        <w:t xml:space="preserve"> kohaselt</w:t>
      </w:r>
      <w:r w:rsidR="002B079C">
        <w:rPr>
          <w:rFonts w:ascii="Times New Roman" w:hAnsi="Times New Roman" w:cs="Times New Roman"/>
          <w:sz w:val="24"/>
          <w:szCs w:val="24"/>
        </w:rPr>
        <w:t>:</w:t>
      </w:r>
      <w:r w:rsidR="009A42B6" w:rsidRPr="007E2778">
        <w:rPr>
          <w:rFonts w:ascii="Times New Roman" w:hAnsi="Times New Roman" w:cs="Times New Roman"/>
          <w:sz w:val="24"/>
          <w:szCs w:val="24"/>
        </w:rPr>
        <w:t xml:space="preserve"> </w:t>
      </w:r>
      <w:r w:rsidR="002B079C">
        <w:rPr>
          <w:rFonts w:ascii="Times New Roman" w:hAnsi="Times New Roman" w:cs="Times New Roman"/>
          <w:sz w:val="24"/>
          <w:szCs w:val="24"/>
        </w:rPr>
        <w:t xml:space="preserve">kui </w:t>
      </w:r>
      <w:r w:rsidR="009A42B6" w:rsidRPr="007E2778">
        <w:rPr>
          <w:rFonts w:ascii="Times New Roman" w:hAnsi="Times New Roman" w:cs="Times New Roman"/>
          <w:sz w:val="24"/>
          <w:szCs w:val="24"/>
        </w:rPr>
        <w:t>uuringus töödeldakse isikuandmeid kujul, mis ei vasta seaduses sätestatud tingimustele</w:t>
      </w:r>
      <w:r w:rsidR="004A1AC3">
        <w:rPr>
          <w:rFonts w:ascii="Times New Roman" w:hAnsi="Times New Roman" w:cs="Times New Roman"/>
          <w:sz w:val="24"/>
          <w:szCs w:val="24"/>
        </w:rPr>
        <w:t>,</w:t>
      </w:r>
      <w:r w:rsidR="009A42B6" w:rsidRPr="007E2778">
        <w:rPr>
          <w:rFonts w:ascii="Times New Roman" w:hAnsi="Times New Roman" w:cs="Times New Roman"/>
          <w:sz w:val="24"/>
          <w:szCs w:val="24"/>
        </w:rPr>
        <w:t xml:space="preserve"> </w:t>
      </w:r>
      <w:r w:rsidR="0090207A">
        <w:rPr>
          <w:rFonts w:ascii="Times New Roman" w:hAnsi="Times New Roman" w:cs="Times New Roman"/>
          <w:sz w:val="24"/>
          <w:szCs w:val="24"/>
        </w:rPr>
        <w:t>ning</w:t>
      </w:r>
      <w:r w:rsidR="0090207A" w:rsidRPr="007E2778">
        <w:rPr>
          <w:rFonts w:ascii="Times New Roman" w:hAnsi="Times New Roman" w:cs="Times New Roman"/>
          <w:sz w:val="24"/>
          <w:szCs w:val="24"/>
        </w:rPr>
        <w:t xml:space="preserve"> </w:t>
      </w:r>
      <w:r w:rsidR="002B079C">
        <w:rPr>
          <w:rFonts w:ascii="Times New Roman" w:hAnsi="Times New Roman" w:cs="Times New Roman"/>
          <w:sz w:val="24"/>
          <w:szCs w:val="24"/>
        </w:rPr>
        <w:t xml:space="preserve">seda tehakse </w:t>
      </w:r>
      <w:r w:rsidR="009A42B6" w:rsidRPr="007E2778">
        <w:rPr>
          <w:rFonts w:ascii="Times New Roman" w:hAnsi="Times New Roman" w:cs="Times New Roman"/>
          <w:sz w:val="24"/>
          <w:szCs w:val="24"/>
        </w:rPr>
        <w:t>kaitsemeetmeid rakenda</w:t>
      </w:r>
      <w:r w:rsidR="008B3846" w:rsidRPr="007E2778">
        <w:rPr>
          <w:rFonts w:ascii="Times New Roman" w:hAnsi="Times New Roman" w:cs="Times New Roman"/>
          <w:sz w:val="24"/>
          <w:szCs w:val="24"/>
        </w:rPr>
        <w:t>mata</w:t>
      </w:r>
      <w:r w:rsidR="002E101C" w:rsidRPr="007E2778">
        <w:rPr>
          <w:rFonts w:ascii="Times New Roman" w:hAnsi="Times New Roman" w:cs="Times New Roman"/>
          <w:sz w:val="24"/>
          <w:szCs w:val="24"/>
        </w:rPr>
        <w:t xml:space="preserve">, hindab </w:t>
      </w:r>
      <w:r w:rsidR="009A42B6" w:rsidRPr="007E2778">
        <w:rPr>
          <w:rFonts w:ascii="Times New Roman" w:hAnsi="Times New Roman" w:cs="Times New Roman"/>
          <w:sz w:val="24"/>
          <w:szCs w:val="24"/>
        </w:rPr>
        <w:t>n</w:t>
      </w:r>
      <w:r w:rsidR="004A1AC3">
        <w:rPr>
          <w:rFonts w:ascii="Times New Roman" w:hAnsi="Times New Roman" w:cs="Times New Roman"/>
          <w:sz w:val="24"/>
          <w:szCs w:val="24"/>
        </w:rPr>
        <w:t>-</w:t>
      </w:r>
      <w:r w:rsidR="009A42B6" w:rsidRPr="007E2778">
        <w:rPr>
          <w:rFonts w:ascii="Times New Roman" w:hAnsi="Times New Roman" w:cs="Times New Roman"/>
          <w:sz w:val="24"/>
          <w:szCs w:val="24"/>
        </w:rPr>
        <w:t>ö tavalisi uuringuid eetikakomitee ja poliitika kujundamise uuringuid AK</w:t>
      </w:r>
      <w:r w:rsidR="002E101C" w:rsidRPr="007E2778">
        <w:rPr>
          <w:rFonts w:ascii="Times New Roman" w:hAnsi="Times New Roman" w:cs="Times New Roman"/>
          <w:sz w:val="24"/>
          <w:szCs w:val="24"/>
        </w:rPr>
        <w:t xml:space="preserve">I. </w:t>
      </w:r>
      <w:r w:rsidR="111EFEA6" w:rsidRPr="007E2778">
        <w:rPr>
          <w:rFonts w:ascii="Times New Roman" w:hAnsi="Times New Roman" w:cs="Times New Roman"/>
          <w:sz w:val="24"/>
          <w:szCs w:val="24"/>
        </w:rPr>
        <w:t>Erinevalt VTK lisas välja pakutud e</w:t>
      </w:r>
      <w:r w:rsidR="1D431CE9" w:rsidRPr="007E2778">
        <w:rPr>
          <w:rFonts w:ascii="Times New Roman" w:hAnsi="Times New Roman" w:cs="Times New Roman"/>
          <w:sz w:val="24"/>
          <w:szCs w:val="24"/>
        </w:rPr>
        <w:t>e</w:t>
      </w:r>
      <w:r w:rsidR="138019B8" w:rsidRPr="007E2778">
        <w:rPr>
          <w:rFonts w:ascii="Times New Roman" w:hAnsi="Times New Roman" w:cs="Times New Roman"/>
          <w:sz w:val="24"/>
          <w:szCs w:val="24"/>
        </w:rPr>
        <w:t>lnõu</w:t>
      </w:r>
      <w:r w:rsidR="002B3BE7">
        <w:rPr>
          <w:rFonts w:ascii="Times New Roman" w:hAnsi="Times New Roman" w:cs="Times New Roman"/>
          <w:sz w:val="24"/>
          <w:szCs w:val="24"/>
        </w:rPr>
        <w:t>st</w:t>
      </w:r>
      <w:r w:rsidR="47CFB96D" w:rsidRPr="007E2778">
        <w:rPr>
          <w:rFonts w:ascii="Times New Roman" w:hAnsi="Times New Roman" w:cs="Times New Roman"/>
          <w:sz w:val="24"/>
          <w:szCs w:val="24"/>
        </w:rPr>
        <w:t xml:space="preserve"> </w:t>
      </w:r>
      <w:r w:rsidR="002E101C" w:rsidRPr="007E2778">
        <w:rPr>
          <w:rFonts w:ascii="Times New Roman" w:hAnsi="Times New Roman" w:cs="Times New Roman"/>
          <w:sz w:val="24"/>
          <w:szCs w:val="24"/>
        </w:rPr>
        <w:t xml:space="preserve">allutatakse </w:t>
      </w:r>
      <w:r w:rsidR="002B3BE7">
        <w:rPr>
          <w:rFonts w:ascii="Times New Roman" w:hAnsi="Times New Roman" w:cs="Times New Roman"/>
          <w:sz w:val="24"/>
          <w:szCs w:val="24"/>
        </w:rPr>
        <w:t>siinse</w:t>
      </w:r>
      <w:r w:rsidR="002B3BE7" w:rsidRPr="007E2778">
        <w:rPr>
          <w:rFonts w:ascii="Times New Roman" w:hAnsi="Times New Roman" w:cs="Times New Roman"/>
          <w:sz w:val="24"/>
          <w:szCs w:val="24"/>
        </w:rPr>
        <w:t xml:space="preserve"> </w:t>
      </w:r>
      <w:r w:rsidR="6ACFE0D8" w:rsidRPr="007E2778">
        <w:rPr>
          <w:rFonts w:ascii="Times New Roman" w:hAnsi="Times New Roman" w:cs="Times New Roman"/>
          <w:sz w:val="24"/>
          <w:szCs w:val="24"/>
        </w:rPr>
        <w:t xml:space="preserve">eelnõuga </w:t>
      </w:r>
      <w:r w:rsidR="002E101C" w:rsidRPr="007E2778">
        <w:rPr>
          <w:rFonts w:ascii="Times New Roman" w:hAnsi="Times New Roman" w:cs="Times New Roman"/>
          <w:sz w:val="24"/>
          <w:szCs w:val="24"/>
        </w:rPr>
        <w:t>kõik uuringud eetikakomitee hindamisele</w:t>
      </w:r>
      <w:r w:rsidR="00C37A5C" w:rsidRPr="007E2778">
        <w:rPr>
          <w:rFonts w:ascii="Times New Roman" w:hAnsi="Times New Roman" w:cs="Times New Roman"/>
          <w:sz w:val="24"/>
          <w:szCs w:val="24"/>
        </w:rPr>
        <w:t xml:space="preserve">. Lisandub AKI </w:t>
      </w:r>
      <w:r w:rsidR="00C37A5C" w:rsidRPr="009857FC">
        <w:rPr>
          <w:rFonts w:ascii="Times New Roman" w:hAnsi="Times New Roman" w:cs="Times New Roman"/>
          <w:sz w:val="24"/>
          <w:szCs w:val="24"/>
        </w:rPr>
        <w:t>teavitamis</w:t>
      </w:r>
      <w:r w:rsidR="0043559A" w:rsidRPr="009857FC">
        <w:rPr>
          <w:rFonts w:ascii="Times New Roman" w:hAnsi="Times New Roman" w:cs="Times New Roman"/>
          <w:sz w:val="24"/>
          <w:szCs w:val="24"/>
        </w:rPr>
        <w:t xml:space="preserve">e </w:t>
      </w:r>
      <w:r w:rsidR="00C37A5C" w:rsidRPr="009857FC">
        <w:rPr>
          <w:rFonts w:ascii="Times New Roman" w:hAnsi="Times New Roman" w:cs="Times New Roman"/>
          <w:sz w:val="24"/>
          <w:szCs w:val="24"/>
        </w:rPr>
        <w:t>kohustus</w:t>
      </w:r>
      <w:r w:rsidR="00C37A5C" w:rsidRPr="007E2778">
        <w:rPr>
          <w:rFonts w:ascii="Times New Roman" w:hAnsi="Times New Roman" w:cs="Times New Roman"/>
          <w:sz w:val="24"/>
          <w:szCs w:val="24"/>
        </w:rPr>
        <w:t>, ku</w:t>
      </w:r>
      <w:r w:rsidR="0043559A">
        <w:rPr>
          <w:rFonts w:ascii="Times New Roman" w:hAnsi="Times New Roman" w:cs="Times New Roman"/>
          <w:sz w:val="24"/>
          <w:szCs w:val="24"/>
        </w:rPr>
        <w:t>i</w:t>
      </w:r>
      <w:r w:rsidR="00C37A5C" w:rsidRPr="007E2778">
        <w:rPr>
          <w:rFonts w:ascii="Times New Roman" w:hAnsi="Times New Roman" w:cs="Times New Roman"/>
          <w:sz w:val="24"/>
          <w:szCs w:val="24"/>
        </w:rPr>
        <w:t xml:space="preserve"> andmetöötlus </w:t>
      </w:r>
      <w:r w:rsidR="007772A2" w:rsidRPr="007E2778">
        <w:rPr>
          <w:rFonts w:ascii="Times New Roman" w:hAnsi="Times New Roman" w:cs="Times New Roman"/>
          <w:sz w:val="24"/>
          <w:szCs w:val="24"/>
        </w:rPr>
        <w:t xml:space="preserve">toimub seadusega sätestatud kaitsemeetmeid rakendades, </w:t>
      </w:r>
      <w:r w:rsidR="76B9571C" w:rsidRPr="007E2778">
        <w:rPr>
          <w:rFonts w:ascii="Times New Roman" w:hAnsi="Times New Roman" w:cs="Times New Roman"/>
          <w:sz w:val="24"/>
          <w:szCs w:val="24"/>
        </w:rPr>
        <w:t>ning</w:t>
      </w:r>
      <w:r w:rsidR="007772A2" w:rsidRPr="007E2778">
        <w:rPr>
          <w:rFonts w:ascii="Times New Roman" w:hAnsi="Times New Roman" w:cs="Times New Roman"/>
          <w:sz w:val="24"/>
          <w:szCs w:val="24"/>
        </w:rPr>
        <w:t xml:space="preserve"> AKI kontroll andmetöötlussüsteemi kasutuselevõtul. </w:t>
      </w:r>
      <w:r w:rsidR="0043559A">
        <w:rPr>
          <w:rStyle w:val="normaltextrun"/>
          <w:rFonts w:ascii="Times New Roman" w:hAnsi="Times New Roman" w:cs="Times New Roman"/>
          <w:sz w:val="24"/>
          <w:szCs w:val="24"/>
        </w:rPr>
        <w:t>Siinses</w:t>
      </w:r>
      <w:r w:rsidR="0043559A" w:rsidRPr="007E2778">
        <w:rPr>
          <w:rStyle w:val="normaltextrun"/>
          <w:rFonts w:ascii="Times New Roman" w:hAnsi="Times New Roman" w:cs="Times New Roman"/>
          <w:sz w:val="24"/>
          <w:szCs w:val="24"/>
        </w:rPr>
        <w:t xml:space="preserve"> </w:t>
      </w:r>
      <w:r w:rsidR="16010761" w:rsidRPr="007E2778">
        <w:rPr>
          <w:rStyle w:val="normaltextrun"/>
          <w:rFonts w:ascii="Times New Roman" w:hAnsi="Times New Roman" w:cs="Times New Roman"/>
          <w:sz w:val="24"/>
          <w:szCs w:val="24"/>
        </w:rPr>
        <w:t xml:space="preserve">eelnõus ette nähtud </w:t>
      </w:r>
      <w:r w:rsidR="0036579F" w:rsidRPr="007E2778">
        <w:rPr>
          <w:rStyle w:val="normaltextrun"/>
          <w:rFonts w:ascii="Times New Roman" w:hAnsi="Times New Roman" w:cs="Times New Roman"/>
          <w:sz w:val="24"/>
          <w:szCs w:val="24"/>
        </w:rPr>
        <w:t>tööjaotus</w:t>
      </w:r>
      <w:r w:rsidR="2CD40349" w:rsidRPr="007E2778">
        <w:rPr>
          <w:rStyle w:val="normaltextrun"/>
          <w:rFonts w:ascii="Times New Roman" w:hAnsi="Times New Roman" w:cs="Times New Roman"/>
          <w:sz w:val="24"/>
          <w:szCs w:val="24"/>
        </w:rPr>
        <w:t>t</w:t>
      </w:r>
      <w:r w:rsidR="00CB41EC" w:rsidRPr="007E2778">
        <w:rPr>
          <w:rStyle w:val="normaltextrun"/>
          <w:rFonts w:ascii="Times New Roman" w:hAnsi="Times New Roman" w:cs="Times New Roman"/>
          <w:sz w:val="24"/>
          <w:szCs w:val="24"/>
        </w:rPr>
        <w:t xml:space="preserve"> </w:t>
      </w:r>
      <w:r w:rsidR="4CC5204E" w:rsidRPr="007E2778">
        <w:rPr>
          <w:rStyle w:val="normaltextrun"/>
          <w:rFonts w:ascii="Times New Roman" w:hAnsi="Times New Roman" w:cs="Times New Roman"/>
          <w:sz w:val="24"/>
          <w:szCs w:val="24"/>
        </w:rPr>
        <w:t>toet</w:t>
      </w:r>
      <w:r w:rsidR="008C5395">
        <w:rPr>
          <w:rStyle w:val="normaltextrun"/>
          <w:rFonts w:ascii="Times New Roman" w:hAnsi="Times New Roman" w:cs="Times New Roman"/>
          <w:sz w:val="24"/>
          <w:szCs w:val="24"/>
        </w:rPr>
        <w:t>a</w:t>
      </w:r>
      <w:r w:rsidR="4CC5204E" w:rsidRPr="007E2778">
        <w:rPr>
          <w:rStyle w:val="normaltextrun"/>
          <w:rFonts w:ascii="Times New Roman" w:hAnsi="Times New Roman" w:cs="Times New Roman"/>
          <w:sz w:val="24"/>
          <w:szCs w:val="24"/>
        </w:rPr>
        <w:t>b</w:t>
      </w:r>
      <w:r w:rsidR="00CB41EC" w:rsidRPr="007E2778">
        <w:rPr>
          <w:rStyle w:val="normaltextrun"/>
          <w:rFonts w:ascii="Times New Roman" w:hAnsi="Times New Roman" w:cs="Times New Roman"/>
          <w:sz w:val="24"/>
          <w:szCs w:val="24"/>
        </w:rPr>
        <w:t xml:space="preserve"> ka</w:t>
      </w:r>
      <w:r w:rsidR="0036579F" w:rsidRPr="007E2778">
        <w:rPr>
          <w:rStyle w:val="normaltextrun"/>
          <w:rFonts w:ascii="Times New Roman" w:hAnsi="Times New Roman" w:cs="Times New Roman"/>
          <w:sz w:val="24"/>
          <w:szCs w:val="24"/>
        </w:rPr>
        <w:t xml:space="preserve"> IKÜM-i loogika, </w:t>
      </w:r>
      <w:r w:rsidR="4899DDBE" w:rsidRPr="007E2778">
        <w:rPr>
          <w:rStyle w:val="normaltextrun"/>
          <w:rFonts w:ascii="Times New Roman" w:hAnsi="Times New Roman" w:cs="Times New Roman"/>
          <w:sz w:val="24"/>
          <w:szCs w:val="24"/>
        </w:rPr>
        <w:t>mille kohas</w:t>
      </w:r>
      <w:r w:rsidR="007E2778" w:rsidRPr="007E2778">
        <w:rPr>
          <w:rStyle w:val="normaltextrun"/>
          <w:rFonts w:ascii="Times New Roman" w:hAnsi="Times New Roman" w:cs="Times New Roman"/>
          <w:sz w:val="24"/>
          <w:szCs w:val="24"/>
        </w:rPr>
        <w:t>e</w:t>
      </w:r>
      <w:r w:rsidR="4899DDBE" w:rsidRPr="007E2778">
        <w:rPr>
          <w:rStyle w:val="normaltextrun"/>
          <w:rFonts w:ascii="Times New Roman" w:hAnsi="Times New Roman" w:cs="Times New Roman"/>
          <w:sz w:val="24"/>
          <w:szCs w:val="24"/>
        </w:rPr>
        <w:t>lt on</w:t>
      </w:r>
      <w:r w:rsidR="0036579F" w:rsidRPr="007E2778">
        <w:rPr>
          <w:rStyle w:val="normaltextrun"/>
          <w:rFonts w:ascii="Times New Roman" w:hAnsi="Times New Roman" w:cs="Times New Roman"/>
          <w:sz w:val="24"/>
          <w:szCs w:val="24"/>
        </w:rPr>
        <w:t xml:space="preserve"> </w:t>
      </w:r>
      <w:proofErr w:type="spellStart"/>
      <w:r w:rsidR="0036579F" w:rsidRPr="007E2778">
        <w:rPr>
          <w:rStyle w:val="normaltextrun"/>
          <w:rFonts w:ascii="Times New Roman" w:hAnsi="Times New Roman" w:cs="Times New Roman"/>
          <w:sz w:val="24"/>
          <w:szCs w:val="24"/>
        </w:rPr>
        <w:t>AKI-l</w:t>
      </w:r>
      <w:proofErr w:type="spellEnd"/>
      <w:r w:rsidR="0036579F" w:rsidRPr="007E2778">
        <w:rPr>
          <w:rStyle w:val="normaltextrun"/>
          <w:rFonts w:ascii="Times New Roman" w:hAnsi="Times New Roman" w:cs="Times New Roman"/>
          <w:sz w:val="24"/>
          <w:szCs w:val="24"/>
        </w:rPr>
        <w:t xml:space="preserve"> nõustamise ja järelevalve pädevus, kuid AKI ei anna lubasid andmetöötluseks.</w:t>
      </w:r>
    </w:p>
    <w:p w14:paraId="66F9A203" w14:textId="77777777" w:rsidR="009A42B6" w:rsidRDefault="009A42B6" w:rsidP="001358F0">
      <w:pPr>
        <w:spacing w:after="0" w:line="240" w:lineRule="auto"/>
        <w:jc w:val="both"/>
        <w:rPr>
          <w:rFonts w:ascii="Times New Roman" w:hAnsi="Times New Roman" w:cs="Times New Roman"/>
          <w:sz w:val="24"/>
          <w:szCs w:val="24"/>
          <w:highlight w:val="yellow"/>
        </w:rPr>
      </w:pPr>
    </w:p>
    <w:p w14:paraId="3CCC6317" w14:textId="77777777" w:rsidR="001358F0" w:rsidRDefault="001358F0" w:rsidP="001358F0">
      <w:pPr>
        <w:spacing w:after="0" w:line="240" w:lineRule="auto"/>
        <w:jc w:val="both"/>
        <w:rPr>
          <w:rFonts w:ascii="Times New Roman" w:hAnsi="Times New Roman" w:cs="Times New Roman"/>
          <w:b/>
          <w:sz w:val="24"/>
          <w:szCs w:val="24"/>
        </w:rPr>
      </w:pPr>
      <w:r w:rsidRPr="00E2544A">
        <w:rPr>
          <w:rFonts w:ascii="Times New Roman" w:hAnsi="Times New Roman" w:cs="Times New Roman"/>
          <w:b/>
          <w:sz w:val="24"/>
          <w:szCs w:val="24"/>
        </w:rPr>
        <w:t>3. Eelnõu sisu ja võrdlev analüüs</w:t>
      </w:r>
    </w:p>
    <w:p w14:paraId="54867B08" w14:textId="61C930D6" w:rsidR="00CA206F" w:rsidRPr="00E2544A" w:rsidRDefault="000C0DCC" w:rsidP="001358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3.1</w:t>
      </w:r>
      <w:r w:rsidR="00D97749">
        <w:rPr>
          <w:rFonts w:ascii="Times New Roman" w:hAnsi="Times New Roman" w:cs="Times New Roman"/>
          <w:b/>
          <w:sz w:val="24"/>
          <w:szCs w:val="24"/>
        </w:rPr>
        <w:t>.</w:t>
      </w:r>
      <w:r>
        <w:rPr>
          <w:rFonts w:ascii="Times New Roman" w:hAnsi="Times New Roman" w:cs="Times New Roman"/>
          <w:b/>
          <w:sz w:val="24"/>
          <w:szCs w:val="24"/>
        </w:rPr>
        <w:t xml:space="preserve"> Eelnõu sisu</w:t>
      </w:r>
    </w:p>
    <w:p w14:paraId="080238C8" w14:textId="77777777" w:rsidR="001358F0" w:rsidRPr="00E2544A" w:rsidRDefault="001358F0" w:rsidP="001358F0">
      <w:pPr>
        <w:pStyle w:val="Loendilik"/>
        <w:spacing w:after="0" w:line="240" w:lineRule="auto"/>
        <w:ind w:left="420"/>
        <w:jc w:val="both"/>
        <w:rPr>
          <w:rFonts w:ascii="Times New Roman" w:hAnsi="Times New Roman" w:cs="Times New Roman"/>
          <w:b/>
          <w:sz w:val="24"/>
          <w:szCs w:val="24"/>
        </w:rPr>
      </w:pPr>
    </w:p>
    <w:p w14:paraId="584918D0" w14:textId="180E5CFB" w:rsidR="001358F0" w:rsidRDefault="001358F0" w:rsidP="001358F0">
      <w:pPr>
        <w:spacing w:after="0" w:line="240" w:lineRule="auto"/>
        <w:jc w:val="both"/>
        <w:rPr>
          <w:rFonts w:ascii="Times New Roman" w:hAnsi="Times New Roman" w:cs="Times New Roman"/>
          <w:sz w:val="24"/>
          <w:szCs w:val="24"/>
        </w:rPr>
      </w:pPr>
      <w:r w:rsidRPr="00E2544A">
        <w:rPr>
          <w:rFonts w:ascii="Times New Roman" w:hAnsi="Times New Roman" w:cs="Times New Roman"/>
          <w:sz w:val="24"/>
          <w:szCs w:val="24"/>
        </w:rPr>
        <w:t xml:space="preserve">Eelnõu koosneb </w:t>
      </w:r>
      <w:r>
        <w:rPr>
          <w:rFonts w:ascii="Times New Roman" w:hAnsi="Times New Roman" w:cs="Times New Roman"/>
          <w:sz w:val="24"/>
          <w:szCs w:val="24"/>
        </w:rPr>
        <w:t>kahes</w:t>
      </w:r>
      <w:r w:rsidRPr="00E2544A">
        <w:rPr>
          <w:rFonts w:ascii="Times New Roman" w:hAnsi="Times New Roman" w:cs="Times New Roman"/>
          <w:sz w:val="24"/>
          <w:szCs w:val="24"/>
        </w:rPr>
        <w:t xml:space="preserve"> paragrahvist, millest esimene sätestab </w:t>
      </w:r>
      <w:proofErr w:type="spellStart"/>
      <w:r>
        <w:rPr>
          <w:rFonts w:ascii="Times New Roman" w:hAnsi="Times New Roman" w:cs="Times New Roman"/>
          <w:sz w:val="24"/>
          <w:szCs w:val="24"/>
        </w:rPr>
        <w:t>IKS-</w:t>
      </w:r>
      <w:r w:rsidRPr="00E2544A">
        <w:rPr>
          <w:rFonts w:ascii="Times New Roman" w:hAnsi="Times New Roman" w:cs="Times New Roman"/>
          <w:sz w:val="24"/>
          <w:szCs w:val="24"/>
        </w:rPr>
        <w:t>i</w:t>
      </w:r>
      <w:proofErr w:type="spellEnd"/>
      <w:r w:rsidRPr="00E2544A">
        <w:rPr>
          <w:rFonts w:ascii="Times New Roman" w:hAnsi="Times New Roman" w:cs="Times New Roman"/>
          <w:sz w:val="24"/>
          <w:szCs w:val="24"/>
        </w:rPr>
        <w:t xml:space="preserve"> kavandatud muudatused</w:t>
      </w:r>
      <w:r>
        <w:rPr>
          <w:rFonts w:ascii="Times New Roman" w:hAnsi="Times New Roman" w:cs="Times New Roman"/>
          <w:sz w:val="24"/>
          <w:szCs w:val="24"/>
        </w:rPr>
        <w:t xml:space="preserve"> ja </w:t>
      </w:r>
      <w:r w:rsidRPr="00E2544A">
        <w:rPr>
          <w:rFonts w:ascii="Times New Roman" w:hAnsi="Times New Roman" w:cs="Times New Roman"/>
          <w:sz w:val="24"/>
          <w:szCs w:val="24"/>
        </w:rPr>
        <w:t xml:space="preserve">teine </w:t>
      </w:r>
      <w:proofErr w:type="spellStart"/>
      <w:r>
        <w:rPr>
          <w:rFonts w:ascii="Times New Roman" w:hAnsi="Times New Roman" w:cs="Times New Roman"/>
          <w:sz w:val="24"/>
          <w:szCs w:val="24"/>
        </w:rPr>
        <w:t>TAIKS</w:t>
      </w:r>
      <w:r w:rsidR="00A9275A">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E2544A">
        <w:rPr>
          <w:rFonts w:ascii="Times New Roman" w:hAnsi="Times New Roman" w:cs="Times New Roman"/>
          <w:sz w:val="24"/>
          <w:szCs w:val="24"/>
        </w:rPr>
        <w:t>muudatuse</w:t>
      </w:r>
      <w:r>
        <w:rPr>
          <w:rFonts w:ascii="Times New Roman" w:hAnsi="Times New Roman" w:cs="Times New Roman"/>
          <w:sz w:val="24"/>
          <w:szCs w:val="24"/>
        </w:rPr>
        <w:t>.</w:t>
      </w:r>
    </w:p>
    <w:p w14:paraId="59786610" w14:textId="77777777" w:rsidR="000C0DCC" w:rsidRDefault="000C0DCC" w:rsidP="001358F0">
      <w:pPr>
        <w:spacing w:after="0" w:line="240" w:lineRule="auto"/>
        <w:jc w:val="both"/>
        <w:rPr>
          <w:rFonts w:ascii="Times New Roman" w:hAnsi="Times New Roman" w:cs="Times New Roman"/>
          <w:sz w:val="24"/>
          <w:szCs w:val="24"/>
        </w:rPr>
      </w:pPr>
    </w:p>
    <w:p w14:paraId="327E0F65" w14:textId="34587E6D" w:rsidR="001358F0" w:rsidRPr="00BA1F71" w:rsidRDefault="001358F0" w:rsidP="001358F0">
      <w:pPr>
        <w:spacing w:after="0" w:line="240" w:lineRule="auto"/>
        <w:jc w:val="both"/>
        <w:rPr>
          <w:rFonts w:ascii="Times New Roman" w:hAnsi="Times New Roman" w:cs="Times New Roman"/>
          <w:b/>
          <w:bCs/>
          <w:sz w:val="24"/>
          <w:szCs w:val="24"/>
          <w:u w:val="single"/>
        </w:rPr>
      </w:pPr>
      <w:r w:rsidRPr="00BA1F71">
        <w:rPr>
          <w:rFonts w:ascii="Times New Roman" w:hAnsi="Times New Roman" w:cs="Times New Roman"/>
          <w:b/>
          <w:bCs/>
          <w:sz w:val="24"/>
          <w:szCs w:val="24"/>
          <w:u w:val="single"/>
        </w:rPr>
        <w:t>§ 1</w:t>
      </w:r>
      <w:r>
        <w:rPr>
          <w:rFonts w:ascii="Times New Roman" w:hAnsi="Times New Roman" w:cs="Times New Roman"/>
          <w:b/>
          <w:bCs/>
          <w:sz w:val="24"/>
          <w:szCs w:val="24"/>
          <w:u w:val="single"/>
        </w:rPr>
        <w:t>.</w:t>
      </w:r>
      <w:r w:rsidRPr="00BA1F71">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I</w:t>
      </w:r>
      <w:r w:rsidRPr="00BA1F71">
        <w:rPr>
          <w:rFonts w:ascii="Times New Roman" w:hAnsi="Times New Roman" w:cs="Times New Roman"/>
          <w:b/>
          <w:bCs/>
          <w:sz w:val="24"/>
          <w:szCs w:val="24"/>
          <w:u w:val="single"/>
        </w:rPr>
        <w:t xml:space="preserve">sikuandmete kaitse seadus </w:t>
      </w:r>
    </w:p>
    <w:p w14:paraId="2921583B" w14:textId="77777777" w:rsidR="001358F0" w:rsidRPr="00E2544A" w:rsidRDefault="001358F0" w:rsidP="001358F0">
      <w:pPr>
        <w:spacing w:after="0" w:line="240" w:lineRule="auto"/>
        <w:jc w:val="both"/>
        <w:textAlignment w:val="baseline"/>
        <w:rPr>
          <w:rFonts w:ascii="Times New Roman" w:hAnsi="Times New Roman" w:cs="Times New Roman"/>
          <w:sz w:val="24"/>
          <w:szCs w:val="24"/>
        </w:rPr>
      </w:pPr>
    </w:p>
    <w:p w14:paraId="7F428E4B" w14:textId="77777777" w:rsidR="001358F0" w:rsidRDefault="001358F0" w:rsidP="001358F0">
      <w:pPr>
        <w:spacing w:after="0" w:line="240" w:lineRule="auto"/>
        <w:jc w:val="both"/>
        <w:textAlignment w:val="baseline"/>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 xml:space="preserve">IKS </w:t>
      </w:r>
      <w:r w:rsidRPr="00E2544A">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6</w:t>
      </w:r>
    </w:p>
    <w:p w14:paraId="3759E2A9" w14:textId="77777777" w:rsidR="001358F0" w:rsidRDefault="001358F0" w:rsidP="001358F0">
      <w:pPr>
        <w:spacing w:after="0" w:line="240" w:lineRule="auto"/>
        <w:jc w:val="both"/>
        <w:textAlignment w:val="baseline"/>
        <w:rPr>
          <w:rFonts w:ascii="Times New Roman" w:eastAsia="Times New Roman" w:hAnsi="Times New Roman" w:cs="Times New Roman"/>
          <w:b/>
          <w:sz w:val="24"/>
          <w:szCs w:val="24"/>
          <w:lang w:eastAsia="et-EE"/>
        </w:rPr>
      </w:pPr>
    </w:p>
    <w:p w14:paraId="15BED504" w14:textId="03F9555F" w:rsidR="001358F0" w:rsidRDefault="001358F0" w:rsidP="55D71C25">
      <w:pPr>
        <w:spacing w:after="0" w:line="240" w:lineRule="auto"/>
        <w:jc w:val="both"/>
        <w:textAlignment w:val="baseline"/>
        <w:rPr>
          <w:rFonts w:ascii="Times New Roman" w:hAnsi="Times New Roman" w:cs="Times New Roman"/>
          <w:color w:val="000000" w:themeColor="text1"/>
          <w:sz w:val="24"/>
          <w:szCs w:val="24"/>
        </w:rPr>
      </w:pPr>
      <w:r w:rsidRPr="005A3302">
        <w:rPr>
          <w:rFonts w:ascii="Times New Roman" w:eastAsia="Times New Roman" w:hAnsi="Times New Roman" w:cs="Times New Roman"/>
          <w:b/>
          <w:sz w:val="24"/>
          <w:szCs w:val="24"/>
          <w:lang w:eastAsia="et-EE"/>
        </w:rPr>
        <w:t>Lõ</w:t>
      </w:r>
      <w:r>
        <w:rPr>
          <w:rFonts w:ascii="Times New Roman" w:eastAsia="Times New Roman" w:hAnsi="Times New Roman" w:cs="Times New Roman"/>
          <w:b/>
          <w:sz w:val="24"/>
          <w:szCs w:val="24"/>
          <w:lang w:eastAsia="et-EE"/>
        </w:rPr>
        <w:t xml:space="preserve">ige 1 </w:t>
      </w:r>
      <w:r w:rsidR="3DD0548A" w:rsidRPr="001E545D">
        <w:rPr>
          <w:rFonts w:ascii="Times New Roman" w:eastAsia="Times New Roman" w:hAnsi="Times New Roman" w:cs="Times New Roman"/>
          <w:sz w:val="24"/>
          <w:szCs w:val="24"/>
          <w:lang w:eastAsia="et-EE"/>
        </w:rPr>
        <w:t>sätestab, et isikuandmeid, sealhulgas eriliiki isikuandmeid, võib andmesubjekti nõusolekuta teadus-</w:t>
      </w:r>
      <w:r w:rsidR="00B20A2F">
        <w:rPr>
          <w:rFonts w:ascii="Times New Roman" w:eastAsia="Times New Roman" w:hAnsi="Times New Roman" w:cs="Times New Roman"/>
          <w:sz w:val="24"/>
          <w:szCs w:val="24"/>
          <w:lang w:eastAsia="et-EE"/>
        </w:rPr>
        <w:t>,</w:t>
      </w:r>
      <w:r w:rsidR="3DD0548A" w:rsidRPr="001E545D">
        <w:rPr>
          <w:rFonts w:ascii="Times New Roman" w:eastAsia="Times New Roman" w:hAnsi="Times New Roman" w:cs="Times New Roman"/>
          <w:sz w:val="24"/>
          <w:szCs w:val="24"/>
          <w:lang w:eastAsia="et-EE"/>
        </w:rPr>
        <w:t xml:space="preserve"> ajaloo</w:t>
      </w:r>
      <w:r w:rsidR="00B20A2F">
        <w:rPr>
          <w:rFonts w:ascii="Times New Roman" w:eastAsia="Times New Roman" w:hAnsi="Times New Roman" w:cs="Times New Roman"/>
          <w:sz w:val="24"/>
          <w:szCs w:val="24"/>
          <w:lang w:eastAsia="et-EE"/>
        </w:rPr>
        <w:t>-</w:t>
      </w:r>
      <w:r w:rsidR="3DD0548A" w:rsidRPr="001E545D">
        <w:rPr>
          <w:rFonts w:ascii="Times New Roman" w:eastAsia="Times New Roman" w:hAnsi="Times New Roman" w:cs="Times New Roman"/>
          <w:sz w:val="24"/>
          <w:szCs w:val="24"/>
          <w:lang w:eastAsia="et-EE"/>
        </w:rPr>
        <w:t xml:space="preserve"> või statistika</w:t>
      </w:r>
      <w:r w:rsidR="00B20A2F">
        <w:rPr>
          <w:rFonts w:ascii="Times New Roman" w:eastAsia="Times New Roman" w:hAnsi="Times New Roman" w:cs="Times New Roman"/>
          <w:sz w:val="24"/>
          <w:szCs w:val="24"/>
          <w:lang w:eastAsia="et-EE"/>
        </w:rPr>
        <w:t>uuringu</w:t>
      </w:r>
      <w:r w:rsidR="3DD0548A" w:rsidRPr="001E545D">
        <w:rPr>
          <w:rFonts w:ascii="Times New Roman" w:eastAsia="Times New Roman" w:hAnsi="Times New Roman" w:cs="Times New Roman"/>
          <w:sz w:val="24"/>
          <w:szCs w:val="24"/>
          <w:lang w:eastAsia="et-EE"/>
        </w:rPr>
        <w:t xml:space="preserve"> (edaspidi </w:t>
      </w:r>
      <w:r w:rsidR="3DD0548A" w:rsidRPr="00036AE7">
        <w:rPr>
          <w:rFonts w:ascii="Times New Roman" w:eastAsia="Times New Roman" w:hAnsi="Times New Roman" w:cs="Times New Roman"/>
          <w:i/>
          <w:iCs/>
          <w:sz w:val="24"/>
          <w:szCs w:val="24"/>
          <w:lang w:eastAsia="et-EE"/>
        </w:rPr>
        <w:t>uuring</w:t>
      </w:r>
      <w:r w:rsidR="3DD0548A" w:rsidRPr="001E545D">
        <w:rPr>
          <w:rFonts w:ascii="Times New Roman" w:eastAsia="Times New Roman" w:hAnsi="Times New Roman" w:cs="Times New Roman"/>
          <w:sz w:val="24"/>
          <w:szCs w:val="24"/>
          <w:lang w:eastAsia="et-EE"/>
        </w:rPr>
        <w:t>) eesmärgil töödelda</w:t>
      </w:r>
      <w:r w:rsidR="005A3302">
        <w:rPr>
          <w:rFonts w:ascii="Times New Roman" w:eastAsia="Times New Roman" w:hAnsi="Times New Roman" w:cs="Times New Roman"/>
          <w:sz w:val="24"/>
          <w:szCs w:val="24"/>
          <w:lang w:eastAsia="et-EE"/>
        </w:rPr>
        <w:t>,</w:t>
      </w:r>
      <w:r w:rsidR="3DD0548A" w:rsidRPr="001E545D">
        <w:rPr>
          <w:rFonts w:ascii="Times New Roman" w:eastAsia="Times New Roman" w:hAnsi="Times New Roman" w:cs="Times New Roman"/>
          <w:sz w:val="24"/>
          <w:szCs w:val="24"/>
          <w:lang w:eastAsia="et-EE"/>
        </w:rPr>
        <w:t xml:space="preserve"> kasutades </w:t>
      </w:r>
      <w:proofErr w:type="spellStart"/>
      <w:r w:rsidR="3DD0548A" w:rsidRPr="001E545D">
        <w:rPr>
          <w:rFonts w:ascii="Times New Roman" w:eastAsia="Times New Roman" w:hAnsi="Times New Roman" w:cs="Times New Roman"/>
          <w:sz w:val="24"/>
          <w:szCs w:val="24"/>
          <w:lang w:eastAsia="et-EE"/>
        </w:rPr>
        <w:t>pseudonüümimist</w:t>
      </w:r>
      <w:proofErr w:type="spellEnd"/>
      <w:r w:rsidR="3DD0548A" w:rsidRPr="001E545D">
        <w:rPr>
          <w:rFonts w:ascii="Times New Roman" w:eastAsia="Times New Roman" w:hAnsi="Times New Roman" w:cs="Times New Roman"/>
          <w:sz w:val="24"/>
          <w:szCs w:val="24"/>
          <w:lang w:eastAsia="et-EE"/>
        </w:rPr>
        <w:t xml:space="preserve"> või muud samaväärset kaitse</w:t>
      </w:r>
      <w:r w:rsidR="005A3302">
        <w:rPr>
          <w:rFonts w:ascii="Times New Roman" w:eastAsia="Times New Roman" w:hAnsi="Times New Roman" w:cs="Times New Roman"/>
          <w:sz w:val="24"/>
          <w:szCs w:val="24"/>
          <w:lang w:eastAsia="et-EE"/>
        </w:rPr>
        <w:t>t</w:t>
      </w:r>
      <w:r w:rsidR="3DD0548A" w:rsidRPr="001E545D">
        <w:rPr>
          <w:rFonts w:ascii="Times New Roman" w:eastAsia="Times New Roman" w:hAnsi="Times New Roman" w:cs="Times New Roman"/>
          <w:sz w:val="24"/>
          <w:szCs w:val="24"/>
          <w:lang w:eastAsia="et-EE"/>
        </w:rPr>
        <w:t xml:space="preserve"> pakkuvat meedet. </w:t>
      </w:r>
    </w:p>
    <w:p w14:paraId="782F49FA" w14:textId="26E7BC57" w:rsidR="001358F0" w:rsidRDefault="001358F0" w:rsidP="55D71C25">
      <w:pPr>
        <w:spacing w:after="0" w:line="240" w:lineRule="auto"/>
        <w:jc w:val="both"/>
        <w:textAlignment w:val="baseline"/>
        <w:rPr>
          <w:rFonts w:ascii="Times New Roman" w:hAnsi="Times New Roman" w:cs="Times New Roman"/>
          <w:color w:val="000000" w:themeColor="text1"/>
          <w:sz w:val="24"/>
          <w:szCs w:val="24"/>
        </w:rPr>
      </w:pPr>
    </w:p>
    <w:p w14:paraId="0E593A59" w14:textId="0DFFD6BD" w:rsidR="001358F0" w:rsidRDefault="001358F0" w:rsidP="001358F0">
      <w:pPr>
        <w:spacing w:after="0" w:line="240" w:lineRule="auto"/>
        <w:jc w:val="both"/>
        <w:textAlignment w:val="baseline"/>
        <w:rPr>
          <w:rFonts w:ascii="Times New Roman" w:hAnsi="Times New Roman" w:cs="Times New Roman"/>
          <w:color w:val="000000"/>
          <w:sz w:val="24"/>
          <w:szCs w:val="24"/>
        </w:rPr>
      </w:pPr>
      <w:r w:rsidRPr="55D71C25">
        <w:rPr>
          <w:rFonts w:ascii="Times New Roman" w:hAnsi="Times New Roman" w:cs="Times New Roman"/>
          <w:color w:val="000000" w:themeColor="text1"/>
          <w:sz w:val="24"/>
          <w:szCs w:val="24"/>
        </w:rPr>
        <w:t xml:space="preserve">Põhiseaduse (PS) § 26 teine lause sätestab eraelu </w:t>
      </w:r>
      <w:r w:rsidR="00CB7366">
        <w:rPr>
          <w:rFonts w:ascii="Times New Roman" w:hAnsi="Times New Roman" w:cs="Times New Roman"/>
          <w:color w:val="000000" w:themeColor="text1"/>
          <w:sz w:val="24"/>
          <w:szCs w:val="24"/>
        </w:rPr>
        <w:t xml:space="preserve">käsitleva </w:t>
      </w:r>
      <w:r w:rsidRPr="55D71C25">
        <w:rPr>
          <w:rFonts w:ascii="Times New Roman" w:hAnsi="Times New Roman" w:cs="Times New Roman"/>
          <w:color w:val="000000" w:themeColor="text1"/>
          <w:sz w:val="24"/>
          <w:szCs w:val="24"/>
        </w:rPr>
        <w:t>piiriklausli</w:t>
      </w:r>
      <w:r w:rsidR="6D2E24DC" w:rsidRPr="55D71C25">
        <w:rPr>
          <w:rFonts w:ascii="Times New Roman" w:hAnsi="Times New Roman" w:cs="Times New Roman"/>
          <w:color w:val="000000" w:themeColor="text1"/>
          <w:sz w:val="24"/>
          <w:szCs w:val="24"/>
        </w:rPr>
        <w:t xml:space="preserve">, mille </w:t>
      </w:r>
      <w:r w:rsidRPr="55D71C25">
        <w:rPr>
          <w:rFonts w:ascii="Times New Roman" w:hAnsi="Times New Roman" w:cs="Times New Roman"/>
          <w:color w:val="000000" w:themeColor="text1"/>
          <w:sz w:val="24"/>
          <w:szCs w:val="24"/>
        </w:rPr>
        <w:t xml:space="preserve">kohaselt võib sekkuda perekonna- ja eraellu </w:t>
      </w:r>
      <w:r w:rsidR="00452FD1" w:rsidRPr="00452FD1">
        <w:rPr>
          <w:rFonts w:ascii="Times New Roman" w:hAnsi="Times New Roman" w:cs="Times New Roman"/>
          <w:color w:val="000000" w:themeColor="text1"/>
          <w:sz w:val="24"/>
          <w:szCs w:val="24"/>
        </w:rPr>
        <w:t xml:space="preserve">seaduses sätestatud juhtudel ja korras </w:t>
      </w:r>
      <w:r w:rsidRPr="55D71C25">
        <w:rPr>
          <w:rFonts w:ascii="Times New Roman" w:hAnsi="Times New Roman" w:cs="Times New Roman"/>
          <w:color w:val="000000" w:themeColor="text1"/>
          <w:sz w:val="24"/>
          <w:szCs w:val="24"/>
        </w:rPr>
        <w:t xml:space="preserve">tervise, kõlbluse, avaliku korra või teiste inimeste õiguste ja vabaduste kaitseks, kuriteo tõkestamiseks või kurjategija tabamiseks. Paragrahvi 26 teises lauses on seega sätestatud kvalifitseeritud seadusereservatsioon, mis lubab eraelu riivata üksnes seaduse alusel ja § 26 teises lauses kindlaks määratud põhjustel. PS koosmõjus IKÜM art 6 lõike 1 punktiga e kannab mõtet, et isikuandmete töötlemine on võimalik seaduse </w:t>
      </w:r>
      <w:r w:rsidR="000C4F54">
        <w:rPr>
          <w:rFonts w:ascii="Times New Roman" w:hAnsi="Times New Roman" w:cs="Times New Roman"/>
          <w:color w:val="000000" w:themeColor="text1"/>
          <w:sz w:val="24"/>
          <w:szCs w:val="24"/>
        </w:rPr>
        <w:t>alusel</w:t>
      </w:r>
      <w:r w:rsidRPr="55D71C25">
        <w:rPr>
          <w:rFonts w:ascii="Times New Roman" w:hAnsi="Times New Roman" w:cs="Times New Roman"/>
          <w:color w:val="000000" w:themeColor="text1"/>
          <w:sz w:val="24"/>
          <w:szCs w:val="24"/>
        </w:rPr>
        <w:t xml:space="preserve">, kui see on vajalik avalikes huvides oleva ülesande või avaliku võimu teostamiseks. </w:t>
      </w:r>
      <w:r w:rsidR="00865AB5" w:rsidRPr="002D739D">
        <w:rPr>
          <w:rFonts w:ascii="Times New Roman" w:hAnsi="Times New Roman" w:cs="Times New Roman"/>
          <w:sz w:val="24"/>
          <w:szCs w:val="24"/>
        </w:rPr>
        <w:t>Teadus- ja ajaloouuringud ning statistika on avalikes huvides olevad ülesanded.</w:t>
      </w:r>
      <w:r w:rsidR="00865AB5">
        <w:rPr>
          <w:rFonts w:ascii="Times New Roman" w:hAnsi="Times New Roman" w:cs="Times New Roman"/>
          <w:sz w:val="24"/>
          <w:szCs w:val="24"/>
        </w:rPr>
        <w:t xml:space="preserve"> </w:t>
      </w:r>
      <w:r w:rsidRPr="55D71C25">
        <w:rPr>
          <w:rFonts w:ascii="Times New Roman" w:hAnsi="Times New Roman" w:cs="Times New Roman"/>
          <w:color w:val="000000" w:themeColor="text1"/>
          <w:sz w:val="24"/>
          <w:szCs w:val="24"/>
        </w:rPr>
        <w:t>Siinkohal ei muudeta juba kehtivat seadust ja sellest tulenevaid põhimõtteid</w:t>
      </w:r>
      <w:r w:rsidR="00253837">
        <w:rPr>
          <w:rFonts w:ascii="Times New Roman" w:hAnsi="Times New Roman" w:cs="Times New Roman"/>
          <w:color w:val="000000" w:themeColor="text1"/>
          <w:sz w:val="24"/>
          <w:szCs w:val="24"/>
        </w:rPr>
        <w:t>,</w:t>
      </w:r>
      <w:r w:rsidRPr="55D71C25">
        <w:rPr>
          <w:rFonts w:ascii="Times New Roman" w:hAnsi="Times New Roman" w:cs="Times New Roman"/>
          <w:color w:val="000000" w:themeColor="text1"/>
          <w:sz w:val="24"/>
          <w:szCs w:val="24"/>
        </w:rPr>
        <w:t xml:space="preserve"> vaid tegemist on pigem sõnastusliku muudatusega</w:t>
      </w:r>
      <w:r w:rsidR="2B26475E" w:rsidRPr="55D71C25">
        <w:rPr>
          <w:rFonts w:ascii="Times New Roman" w:hAnsi="Times New Roman" w:cs="Times New Roman"/>
          <w:color w:val="000000" w:themeColor="text1"/>
          <w:sz w:val="24"/>
          <w:szCs w:val="24"/>
        </w:rPr>
        <w:t>.</w:t>
      </w:r>
      <w:r w:rsidRPr="55D71C25">
        <w:rPr>
          <w:rFonts w:ascii="Times New Roman" w:hAnsi="Times New Roman" w:cs="Times New Roman"/>
          <w:color w:val="000000" w:themeColor="text1"/>
          <w:sz w:val="24"/>
          <w:szCs w:val="24"/>
        </w:rPr>
        <w:t xml:space="preserve"> </w:t>
      </w:r>
    </w:p>
    <w:p w14:paraId="102030B7" w14:textId="77777777" w:rsidR="001358F0" w:rsidRDefault="001358F0" w:rsidP="001358F0">
      <w:pPr>
        <w:spacing w:after="0" w:line="240" w:lineRule="auto"/>
        <w:jc w:val="both"/>
        <w:textAlignment w:val="baseline"/>
        <w:rPr>
          <w:rFonts w:ascii="Times New Roman" w:hAnsi="Times New Roman" w:cs="Times New Roman"/>
          <w:color w:val="000000"/>
          <w:sz w:val="24"/>
          <w:szCs w:val="24"/>
        </w:rPr>
      </w:pPr>
    </w:p>
    <w:p w14:paraId="3DF9A1CA" w14:textId="0F2A00AB" w:rsidR="001358F0" w:rsidRPr="00E2544A" w:rsidRDefault="001358F0" w:rsidP="001358F0">
      <w:pPr>
        <w:spacing w:after="0" w:line="240" w:lineRule="auto"/>
        <w:jc w:val="both"/>
        <w:textAlignment w:val="baseline"/>
        <w:rPr>
          <w:rFonts w:ascii="Times New Roman" w:hAnsi="Times New Roman" w:cs="Times New Roman"/>
          <w:sz w:val="24"/>
          <w:szCs w:val="24"/>
        </w:rPr>
      </w:pPr>
      <w:r>
        <w:rPr>
          <w:rFonts w:ascii="Times New Roman" w:hAnsi="Times New Roman" w:cs="Times New Roman"/>
          <w:color w:val="000000"/>
          <w:sz w:val="24"/>
          <w:szCs w:val="24"/>
        </w:rPr>
        <w:t>IKS §-ga 6 on juba sätestatud õiguslik alus andmesubjekti nõusolekuta isikuandmete töötlemiseks teadus- ja ajaloouuringu ning statistika eesmärgil. Lõike 1 kohaselt nimetatakse teadus- ja ajaloo</w:t>
      </w:r>
      <w:r w:rsidR="00E62DC7">
        <w:rPr>
          <w:rFonts w:ascii="Times New Roman" w:hAnsi="Times New Roman" w:cs="Times New Roman"/>
          <w:color w:val="000000"/>
          <w:sz w:val="24"/>
          <w:szCs w:val="24"/>
        </w:rPr>
        <w:t>uuringut</w:t>
      </w:r>
      <w:r>
        <w:rPr>
          <w:rFonts w:ascii="Times New Roman" w:hAnsi="Times New Roman" w:cs="Times New Roman"/>
          <w:color w:val="000000"/>
          <w:sz w:val="24"/>
          <w:szCs w:val="24"/>
        </w:rPr>
        <w:t xml:space="preserve"> ning statistika eesmärgil tehtavat uuringut edaspidi ühise nimet</w:t>
      </w:r>
      <w:r w:rsidR="008738B5">
        <w:rPr>
          <w:rFonts w:ascii="Times New Roman" w:hAnsi="Times New Roman" w:cs="Times New Roman"/>
          <w:color w:val="000000"/>
          <w:sz w:val="24"/>
          <w:szCs w:val="24"/>
        </w:rPr>
        <w:t>use</w:t>
      </w:r>
      <w:r>
        <w:rPr>
          <w:rFonts w:ascii="Times New Roman" w:hAnsi="Times New Roman" w:cs="Times New Roman"/>
          <w:color w:val="000000"/>
          <w:sz w:val="24"/>
          <w:szCs w:val="24"/>
        </w:rPr>
        <w:t>ga „uuring“. Samuti sätestatakse põhimõte, et eelkõige, kui asjaolud võimaldavad, tuleb enne uuring</w:t>
      </w:r>
      <w:r w:rsidR="008738B5">
        <w:rPr>
          <w:rFonts w:ascii="Times New Roman" w:hAnsi="Times New Roman" w:cs="Times New Roman"/>
          <w:color w:val="000000"/>
          <w:sz w:val="24"/>
          <w:szCs w:val="24"/>
        </w:rPr>
        <w:t>u</w:t>
      </w:r>
      <w:r>
        <w:rPr>
          <w:rFonts w:ascii="Times New Roman" w:hAnsi="Times New Roman" w:cs="Times New Roman"/>
          <w:color w:val="000000"/>
          <w:sz w:val="24"/>
          <w:szCs w:val="24"/>
        </w:rPr>
        <w:t xml:space="preserve"> tegemist andmed pseudonüümida või kasutada muud samaväärset kaitset pakkuvat meedet, mis on ka </w:t>
      </w:r>
      <w:r w:rsidR="008738B5">
        <w:rPr>
          <w:rFonts w:ascii="Times New Roman" w:hAnsi="Times New Roman" w:cs="Times New Roman"/>
          <w:color w:val="000000"/>
          <w:sz w:val="24"/>
          <w:szCs w:val="24"/>
        </w:rPr>
        <w:t xml:space="preserve">praegu </w:t>
      </w:r>
      <w:r>
        <w:rPr>
          <w:rFonts w:ascii="Times New Roman" w:hAnsi="Times New Roman" w:cs="Times New Roman"/>
          <w:color w:val="000000"/>
          <w:sz w:val="24"/>
          <w:szCs w:val="24"/>
        </w:rPr>
        <w:t xml:space="preserve">kehtiv põhimõte. Sättest on välja jäetud sõna „riiklik“, sest säte kohaldub igasuguse, mitte ainult riikliku statistika kohta. </w:t>
      </w:r>
      <w:r>
        <w:rPr>
          <w:rFonts w:ascii="Times New Roman" w:hAnsi="Times New Roman" w:cs="Times New Roman"/>
          <w:sz w:val="24"/>
          <w:szCs w:val="24"/>
        </w:rPr>
        <w:t xml:space="preserve">Statistiline eesmärk tähendab kõiki isikuandmete kogumise ja töötlemise toiminguid, mis on vajalikud statistikauuringuteks või statistika koostamiseks. </w:t>
      </w:r>
    </w:p>
    <w:p w14:paraId="2CC09CE6" w14:textId="77777777" w:rsidR="001358F0" w:rsidRDefault="001358F0" w:rsidP="001358F0">
      <w:pPr>
        <w:spacing w:after="0" w:line="240" w:lineRule="auto"/>
        <w:jc w:val="both"/>
        <w:textAlignment w:val="baseline"/>
        <w:rPr>
          <w:rFonts w:ascii="Times New Roman" w:eastAsia="Times New Roman" w:hAnsi="Times New Roman" w:cs="Times New Roman"/>
          <w:b/>
          <w:sz w:val="24"/>
          <w:szCs w:val="24"/>
          <w:lang w:eastAsia="et-EE"/>
        </w:rPr>
      </w:pPr>
    </w:p>
    <w:p w14:paraId="370816FA" w14:textId="77777777" w:rsidR="006A5CAE" w:rsidRDefault="001358F0" w:rsidP="001358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IKÜM</w:t>
      </w:r>
      <w:r w:rsidR="00182948">
        <w:rPr>
          <w:rFonts w:ascii="Times New Roman" w:hAnsi="Times New Roman" w:cs="Times New Roman"/>
          <w:sz w:val="24"/>
          <w:szCs w:val="24"/>
        </w:rPr>
        <w:t>-i</w:t>
      </w:r>
      <w:r>
        <w:rPr>
          <w:rFonts w:ascii="Times New Roman" w:hAnsi="Times New Roman" w:cs="Times New Roman"/>
          <w:sz w:val="24"/>
          <w:szCs w:val="24"/>
        </w:rPr>
        <w:t xml:space="preserve"> põhjendus</w:t>
      </w:r>
      <w:r w:rsidR="008573A5">
        <w:rPr>
          <w:rFonts w:ascii="Times New Roman" w:hAnsi="Times New Roman" w:cs="Times New Roman"/>
          <w:sz w:val="24"/>
          <w:szCs w:val="24"/>
        </w:rPr>
        <w:t>e</w:t>
      </w:r>
      <w:r>
        <w:rPr>
          <w:rFonts w:ascii="Times New Roman" w:hAnsi="Times New Roman" w:cs="Times New Roman"/>
          <w:sz w:val="24"/>
          <w:szCs w:val="24"/>
        </w:rPr>
        <w:t xml:space="preserve"> 159 kohaselt tuleks teadusuuringute eesmärgil toimuvat isikuandmete töötlemist tõlgendada nii laialt, et see hõlmab näiteks tehnoloogiaarendust ja tutvustamistegevust, alusuuringuid, rakendusuuringuid ja erasektori vahenditest rahastatavaid uuringuid, lisaks tuleks arvesse võtta EL-i toimimise lepingu artikli 179 lõikes 1 sätestatud liidu eesmärki luua Euroopa teadusruum</w:t>
      </w:r>
      <w:r w:rsidR="007967DA">
        <w:rPr>
          <w:rFonts w:ascii="Times New Roman" w:hAnsi="Times New Roman" w:cs="Times New Roman"/>
          <w:sz w:val="24"/>
          <w:szCs w:val="24"/>
        </w:rPr>
        <w:t>,</w:t>
      </w:r>
      <w:r>
        <w:rPr>
          <w:rFonts w:ascii="Times New Roman" w:hAnsi="Times New Roman" w:cs="Times New Roman"/>
          <w:sz w:val="24"/>
          <w:szCs w:val="24"/>
        </w:rPr>
        <w:t xml:space="preserve"> rahvatervise valdkonnas </w:t>
      </w:r>
      <w:r w:rsidR="00EA293D">
        <w:rPr>
          <w:rFonts w:ascii="Times New Roman" w:hAnsi="Times New Roman" w:cs="Times New Roman"/>
          <w:sz w:val="24"/>
          <w:szCs w:val="24"/>
        </w:rPr>
        <w:t xml:space="preserve">peaks teadusuuringute eesmärk hõlmama </w:t>
      </w:r>
      <w:r>
        <w:rPr>
          <w:rFonts w:ascii="Times New Roman" w:hAnsi="Times New Roman" w:cs="Times New Roman"/>
          <w:sz w:val="24"/>
          <w:szCs w:val="24"/>
        </w:rPr>
        <w:t>avalikust huvist lähtuva</w:t>
      </w:r>
      <w:r w:rsidR="00EA293D">
        <w:rPr>
          <w:rFonts w:ascii="Times New Roman" w:hAnsi="Times New Roman" w:cs="Times New Roman"/>
          <w:sz w:val="24"/>
          <w:szCs w:val="24"/>
        </w:rPr>
        <w:t>lt tehtu</w:t>
      </w:r>
      <w:r>
        <w:rPr>
          <w:rFonts w:ascii="Times New Roman" w:hAnsi="Times New Roman" w:cs="Times New Roman"/>
          <w:sz w:val="24"/>
          <w:szCs w:val="24"/>
        </w:rPr>
        <w:t>d uuringu</w:t>
      </w:r>
      <w:r w:rsidR="00EA293D">
        <w:rPr>
          <w:rFonts w:ascii="Times New Roman" w:hAnsi="Times New Roman" w:cs="Times New Roman"/>
          <w:sz w:val="24"/>
          <w:szCs w:val="24"/>
        </w:rPr>
        <w:t>i</w:t>
      </w:r>
      <w:r>
        <w:rPr>
          <w:rFonts w:ascii="Times New Roman" w:hAnsi="Times New Roman" w:cs="Times New Roman"/>
          <w:sz w:val="24"/>
          <w:szCs w:val="24"/>
        </w:rPr>
        <w:t xml:space="preserve">d. Seega on IKÜM-iga loodud võimalikult lai tõlgendus. </w:t>
      </w:r>
    </w:p>
    <w:p w14:paraId="14A4701E" w14:textId="77777777" w:rsidR="006A5CAE" w:rsidRDefault="006A5CAE" w:rsidP="001358F0">
      <w:pPr>
        <w:spacing w:after="0" w:line="240" w:lineRule="auto"/>
        <w:jc w:val="both"/>
        <w:rPr>
          <w:rFonts w:ascii="Times New Roman" w:hAnsi="Times New Roman" w:cs="Times New Roman"/>
          <w:sz w:val="24"/>
          <w:szCs w:val="24"/>
        </w:rPr>
      </w:pPr>
    </w:p>
    <w:p w14:paraId="7B3D73AF" w14:textId="77777777" w:rsidR="004C0855" w:rsidRDefault="001358F0" w:rsidP="001358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Tuleb silmas pidada, et ka </w:t>
      </w:r>
      <w:r w:rsidRPr="007E5E50">
        <w:rPr>
          <w:rFonts w:ascii="Times New Roman" w:hAnsi="Times New Roman" w:cs="Times New Roman"/>
          <w:sz w:val="24"/>
          <w:szCs w:val="24"/>
        </w:rPr>
        <w:t>tehisaru arendamine on osa tehnoloogiaarendusest</w:t>
      </w:r>
      <w:r>
        <w:rPr>
          <w:rFonts w:ascii="Times New Roman" w:hAnsi="Times New Roman" w:cs="Times New Roman"/>
          <w:sz w:val="24"/>
          <w:szCs w:val="24"/>
        </w:rPr>
        <w:t xml:space="preserve"> ning ka </w:t>
      </w:r>
      <w:r w:rsidRPr="007E5E50">
        <w:rPr>
          <w:rFonts w:ascii="Times New Roman" w:hAnsi="Times New Roman" w:cs="Times New Roman"/>
          <w:sz w:val="24"/>
          <w:szCs w:val="24"/>
        </w:rPr>
        <w:t>tehisaru andmetöötlusele</w:t>
      </w:r>
      <w:r>
        <w:rPr>
          <w:rFonts w:ascii="Times New Roman" w:hAnsi="Times New Roman" w:cs="Times New Roman"/>
          <w:sz w:val="24"/>
          <w:szCs w:val="24"/>
        </w:rPr>
        <w:t xml:space="preserve"> kohaldub</w:t>
      </w:r>
      <w:r w:rsidRPr="007E5E50">
        <w:rPr>
          <w:rFonts w:ascii="Times New Roman" w:hAnsi="Times New Roman" w:cs="Times New Roman"/>
          <w:sz w:val="24"/>
          <w:szCs w:val="24"/>
        </w:rPr>
        <w:t xml:space="preserve"> IKS § 6 juhul, kui tehisaru arendamisel soovitakse kasutada isikuandmeid.</w:t>
      </w:r>
      <w:r w:rsidR="006A5CAE" w:rsidRPr="006A5CAE">
        <w:t xml:space="preserve"> </w:t>
      </w:r>
      <w:r w:rsidR="006A5CAE" w:rsidRPr="00112C60">
        <w:rPr>
          <w:rFonts w:ascii="Times New Roman" w:hAnsi="Times New Roman" w:cs="Times New Roman"/>
          <w:sz w:val="24"/>
          <w:szCs w:val="24"/>
        </w:rPr>
        <w:t>Tehisaru arendamist tuleb seega käsitleda ühe osana laiemast teadus- ja arendustegevusest, millele IKÜM annab selge õigusliku aluse – nii arendus-, treening-, valideerimis- kui ka testimisfaasis.</w:t>
      </w:r>
      <w:r w:rsidRPr="007E5E50">
        <w:rPr>
          <w:rFonts w:ascii="Times New Roman" w:hAnsi="Times New Roman" w:cs="Times New Roman"/>
          <w:sz w:val="24"/>
          <w:szCs w:val="24"/>
        </w:rPr>
        <w:t xml:space="preserve"> </w:t>
      </w:r>
    </w:p>
    <w:p w14:paraId="1B6F7141" w14:textId="77777777" w:rsidR="004C0855" w:rsidRDefault="004C0855" w:rsidP="001358F0">
      <w:pPr>
        <w:spacing w:after="0" w:line="240" w:lineRule="auto"/>
        <w:jc w:val="both"/>
        <w:rPr>
          <w:rFonts w:ascii="Times New Roman" w:hAnsi="Times New Roman" w:cs="Times New Roman"/>
          <w:sz w:val="24"/>
          <w:szCs w:val="24"/>
        </w:rPr>
      </w:pPr>
    </w:p>
    <w:p w14:paraId="497C94DD" w14:textId="7C2E84D3" w:rsidR="004C0855" w:rsidRDefault="001358F0" w:rsidP="001358F0">
      <w:pPr>
        <w:spacing w:after="0" w:line="240" w:lineRule="auto"/>
        <w:jc w:val="both"/>
        <w:rPr>
          <w:rFonts w:ascii="Times New Roman" w:hAnsi="Times New Roman" w:cs="Times New Roman"/>
          <w:sz w:val="24"/>
          <w:szCs w:val="24"/>
        </w:rPr>
      </w:pPr>
      <w:r w:rsidRPr="000656E0">
        <w:rPr>
          <w:rFonts w:ascii="Times New Roman" w:hAnsi="Times New Roman" w:cs="Times New Roman"/>
          <w:sz w:val="24"/>
          <w:szCs w:val="24"/>
        </w:rPr>
        <w:t xml:space="preserve">Loomulikult </w:t>
      </w:r>
      <w:r w:rsidR="00E357A4">
        <w:rPr>
          <w:rFonts w:ascii="Times New Roman" w:hAnsi="Times New Roman" w:cs="Times New Roman"/>
          <w:sz w:val="24"/>
          <w:szCs w:val="24"/>
        </w:rPr>
        <w:t>tuleb</w:t>
      </w:r>
      <w:r w:rsidR="00E357A4" w:rsidRPr="000656E0">
        <w:rPr>
          <w:rFonts w:ascii="Times New Roman" w:hAnsi="Times New Roman" w:cs="Times New Roman"/>
          <w:sz w:val="24"/>
          <w:szCs w:val="24"/>
        </w:rPr>
        <w:t xml:space="preserve"> </w:t>
      </w:r>
      <w:r w:rsidRPr="000656E0">
        <w:rPr>
          <w:rFonts w:ascii="Times New Roman" w:hAnsi="Times New Roman" w:cs="Times New Roman"/>
          <w:sz w:val="24"/>
          <w:szCs w:val="24"/>
        </w:rPr>
        <w:t>tehisaru arenda</w:t>
      </w:r>
      <w:r w:rsidR="00E357A4">
        <w:rPr>
          <w:rFonts w:ascii="Times New Roman" w:hAnsi="Times New Roman" w:cs="Times New Roman"/>
          <w:sz w:val="24"/>
          <w:szCs w:val="24"/>
        </w:rPr>
        <w:t>da</w:t>
      </w:r>
      <w:r w:rsidRPr="000656E0">
        <w:rPr>
          <w:rFonts w:ascii="Times New Roman" w:hAnsi="Times New Roman" w:cs="Times New Roman"/>
          <w:sz w:val="24"/>
          <w:szCs w:val="24"/>
        </w:rPr>
        <w:t xml:space="preserve"> esmajärjekorras anonüümitud andmetega. Kui konkreetse tehisaru arendamiseks anonüümitud andmetest ei piisa, peab isikuandmete kasutamine vastama </w:t>
      </w:r>
      <w:r w:rsidRPr="000656E0">
        <w:rPr>
          <w:rFonts w:ascii="Times New Roman" w:hAnsi="Times New Roman" w:cs="Times New Roman"/>
          <w:sz w:val="24"/>
          <w:szCs w:val="24"/>
        </w:rPr>
        <w:lastRenderedPageBreak/>
        <w:t xml:space="preserve">IKS §-s 6 sätestatud tingimustele. Tuleb alati silmas pidada, milliseid andmeid ja kellele tehisaru arendamiseks edastatakse. </w:t>
      </w:r>
      <w:r w:rsidR="004C0855" w:rsidRPr="004C0855">
        <w:rPr>
          <w:rFonts w:ascii="Times New Roman" w:hAnsi="Times New Roman" w:cs="Times New Roman"/>
          <w:sz w:val="24"/>
          <w:szCs w:val="24"/>
        </w:rPr>
        <w:t xml:space="preserve">See tähendab, et igas </w:t>
      </w:r>
      <w:r w:rsidR="004C0855">
        <w:rPr>
          <w:rFonts w:ascii="Times New Roman" w:hAnsi="Times New Roman" w:cs="Times New Roman"/>
          <w:sz w:val="24"/>
          <w:szCs w:val="24"/>
        </w:rPr>
        <w:t xml:space="preserve">tehisaru </w:t>
      </w:r>
      <w:r w:rsidR="004C0855" w:rsidRPr="004C0855">
        <w:rPr>
          <w:rFonts w:ascii="Times New Roman" w:hAnsi="Times New Roman" w:cs="Times New Roman"/>
          <w:sz w:val="24"/>
          <w:szCs w:val="24"/>
        </w:rPr>
        <w:t xml:space="preserve">arenduse etapis </w:t>
      </w:r>
      <w:r w:rsidR="004C0855">
        <w:rPr>
          <w:rFonts w:ascii="Times New Roman" w:hAnsi="Times New Roman" w:cs="Times New Roman"/>
          <w:sz w:val="24"/>
          <w:szCs w:val="24"/>
        </w:rPr>
        <w:t xml:space="preserve">tuleb </w:t>
      </w:r>
      <w:r w:rsidR="004C0855" w:rsidRPr="004C0855">
        <w:rPr>
          <w:rFonts w:ascii="Times New Roman" w:hAnsi="Times New Roman" w:cs="Times New Roman"/>
          <w:sz w:val="24"/>
          <w:szCs w:val="24"/>
        </w:rPr>
        <w:t>hin</w:t>
      </w:r>
      <w:r w:rsidR="004C0855">
        <w:rPr>
          <w:rFonts w:ascii="Times New Roman" w:hAnsi="Times New Roman" w:cs="Times New Roman"/>
          <w:sz w:val="24"/>
          <w:szCs w:val="24"/>
        </w:rPr>
        <w:t>nat</w:t>
      </w:r>
      <w:r w:rsidR="004C0855" w:rsidRPr="004C0855">
        <w:rPr>
          <w:rFonts w:ascii="Times New Roman" w:hAnsi="Times New Roman" w:cs="Times New Roman"/>
          <w:sz w:val="24"/>
          <w:szCs w:val="24"/>
        </w:rPr>
        <w:t xml:space="preserve">a, millised isikuandmed on vältimatult vajalikud, milline on nende roll mudeli </w:t>
      </w:r>
      <w:r w:rsidR="004C0855">
        <w:rPr>
          <w:rFonts w:ascii="Times New Roman" w:hAnsi="Times New Roman" w:cs="Times New Roman"/>
          <w:sz w:val="24"/>
          <w:szCs w:val="24"/>
        </w:rPr>
        <w:t xml:space="preserve">treenimisel ja selle </w:t>
      </w:r>
      <w:r w:rsidR="004C0855" w:rsidRPr="004C0855">
        <w:rPr>
          <w:rFonts w:ascii="Times New Roman" w:hAnsi="Times New Roman" w:cs="Times New Roman"/>
          <w:sz w:val="24"/>
          <w:szCs w:val="24"/>
        </w:rPr>
        <w:t>kvaliteedis ning kuidas tagatakse põhiõiguste kaitse kogu arendustsükli jooksul.</w:t>
      </w:r>
    </w:p>
    <w:p w14:paraId="6FB386F6" w14:textId="77777777" w:rsidR="004C0855" w:rsidRDefault="004C0855" w:rsidP="001358F0">
      <w:pPr>
        <w:spacing w:after="0" w:line="240" w:lineRule="auto"/>
        <w:jc w:val="both"/>
        <w:rPr>
          <w:rFonts w:ascii="Times New Roman" w:hAnsi="Times New Roman" w:cs="Times New Roman"/>
          <w:sz w:val="24"/>
          <w:szCs w:val="24"/>
        </w:rPr>
      </w:pPr>
    </w:p>
    <w:p w14:paraId="744FE736" w14:textId="5F483203" w:rsidR="001358F0" w:rsidRDefault="001358F0" w:rsidP="001358F0">
      <w:pPr>
        <w:spacing w:after="0" w:line="240" w:lineRule="auto"/>
        <w:jc w:val="both"/>
      </w:pPr>
      <w:r w:rsidRPr="000656E0">
        <w:rPr>
          <w:rFonts w:ascii="Times New Roman" w:hAnsi="Times New Roman" w:cs="Times New Roman"/>
          <w:sz w:val="24"/>
          <w:szCs w:val="24"/>
        </w:rPr>
        <w:t>Arvestada tuleb kõikide IKÜM-</w:t>
      </w:r>
      <w:proofErr w:type="spellStart"/>
      <w:r w:rsidRPr="000656E0">
        <w:rPr>
          <w:rFonts w:ascii="Times New Roman" w:hAnsi="Times New Roman" w:cs="Times New Roman"/>
          <w:sz w:val="24"/>
          <w:szCs w:val="24"/>
        </w:rPr>
        <w:t>is</w:t>
      </w:r>
      <w:proofErr w:type="spellEnd"/>
      <w:r w:rsidRPr="000656E0">
        <w:rPr>
          <w:rFonts w:ascii="Times New Roman" w:hAnsi="Times New Roman" w:cs="Times New Roman"/>
          <w:sz w:val="24"/>
          <w:szCs w:val="24"/>
        </w:rPr>
        <w:t xml:space="preserve"> sätestatud andmetöötluse põhimõtetega, sh andmete minimaalsuse ja eesmärgipärasuse põhimõttega. Tehisaru arendamisel tuleb hinnata, milliseid isikuandmeid on tarvis konkreetse eesmärgi saavutamiseks töödelda. Andmetöötlus peab </w:t>
      </w:r>
      <w:r w:rsidR="007B775E">
        <w:rPr>
          <w:rFonts w:ascii="Times New Roman" w:hAnsi="Times New Roman" w:cs="Times New Roman"/>
          <w:sz w:val="24"/>
          <w:szCs w:val="24"/>
        </w:rPr>
        <w:t>olema</w:t>
      </w:r>
      <w:r w:rsidR="007B775E" w:rsidRPr="000656E0">
        <w:rPr>
          <w:rFonts w:ascii="Times New Roman" w:hAnsi="Times New Roman" w:cs="Times New Roman"/>
          <w:sz w:val="24"/>
          <w:szCs w:val="24"/>
        </w:rPr>
        <w:t xml:space="preserve"> </w:t>
      </w:r>
      <w:r w:rsidRPr="000656E0">
        <w:rPr>
          <w:rFonts w:ascii="Times New Roman" w:hAnsi="Times New Roman" w:cs="Times New Roman"/>
          <w:sz w:val="24"/>
          <w:szCs w:val="24"/>
        </w:rPr>
        <w:t>selli</w:t>
      </w:r>
      <w:r w:rsidR="007B775E">
        <w:rPr>
          <w:rFonts w:ascii="Times New Roman" w:hAnsi="Times New Roman" w:cs="Times New Roman"/>
          <w:sz w:val="24"/>
          <w:szCs w:val="24"/>
        </w:rPr>
        <w:t>ne</w:t>
      </w:r>
      <w:r w:rsidRPr="000656E0">
        <w:rPr>
          <w:rFonts w:ascii="Times New Roman" w:hAnsi="Times New Roman" w:cs="Times New Roman"/>
          <w:sz w:val="24"/>
          <w:szCs w:val="24"/>
        </w:rPr>
        <w:t>, et oleks tagatud isikute põhiõiguste kaitse.</w:t>
      </w:r>
      <w:r w:rsidRPr="001540AB">
        <w:t xml:space="preserve"> </w:t>
      </w:r>
    </w:p>
    <w:p w14:paraId="386603A5" w14:textId="77777777" w:rsidR="001358F0" w:rsidRDefault="001358F0" w:rsidP="001358F0">
      <w:pPr>
        <w:spacing w:after="0" w:line="240" w:lineRule="auto"/>
        <w:jc w:val="both"/>
      </w:pPr>
    </w:p>
    <w:p w14:paraId="04AED5AA" w14:textId="77777777" w:rsidR="004C0855" w:rsidRDefault="008E4B75" w:rsidP="001358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1358F0">
        <w:rPr>
          <w:rFonts w:ascii="Times New Roman" w:hAnsi="Times New Roman" w:cs="Times New Roman"/>
          <w:sz w:val="24"/>
          <w:szCs w:val="24"/>
        </w:rPr>
        <w:t>n oluline</w:t>
      </w:r>
      <w:r>
        <w:rPr>
          <w:rFonts w:ascii="Times New Roman" w:hAnsi="Times New Roman" w:cs="Times New Roman"/>
          <w:sz w:val="24"/>
          <w:szCs w:val="24"/>
        </w:rPr>
        <w:t xml:space="preserve"> rõhutada</w:t>
      </w:r>
      <w:r w:rsidR="001358F0">
        <w:rPr>
          <w:rFonts w:ascii="Times New Roman" w:hAnsi="Times New Roman" w:cs="Times New Roman"/>
          <w:sz w:val="24"/>
          <w:szCs w:val="24"/>
        </w:rPr>
        <w:t xml:space="preserve">, et </w:t>
      </w:r>
      <w:r w:rsidR="001358F0" w:rsidRPr="001540AB">
        <w:rPr>
          <w:rFonts w:ascii="Times New Roman" w:hAnsi="Times New Roman" w:cs="Times New Roman"/>
          <w:sz w:val="24"/>
          <w:szCs w:val="24"/>
        </w:rPr>
        <w:t xml:space="preserve">tehisaru ei ole asi iseeneses, selle arendamise eest vastutab alati asutus või isik, kes seda arendab, mh määrab andmetöötluse eesmärgid, otsustab, milliseid isikuandmeid arendamisel kasutatakse jne. </w:t>
      </w:r>
      <w:r w:rsidR="001358F0">
        <w:rPr>
          <w:rFonts w:ascii="Times New Roman" w:hAnsi="Times New Roman" w:cs="Times New Roman"/>
          <w:sz w:val="24"/>
          <w:szCs w:val="24"/>
        </w:rPr>
        <w:t>Nii nagu iga uuringu puhul on ka t</w:t>
      </w:r>
      <w:r w:rsidR="001358F0" w:rsidRPr="001540AB">
        <w:rPr>
          <w:rFonts w:ascii="Times New Roman" w:hAnsi="Times New Roman" w:cs="Times New Roman"/>
          <w:sz w:val="24"/>
          <w:szCs w:val="24"/>
        </w:rPr>
        <w:t>ehisaru arendaja</w:t>
      </w:r>
      <w:r w:rsidR="001358F0">
        <w:rPr>
          <w:rFonts w:ascii="Times New Roman" w:hAnsi="Times New Roman" w:cs="Times New Roman"/>
          <w:sz w:val="24"/>
          <w:szCs w:val="24"/>
        </w:rPr>
        <w:t xml:space="preserve"> uuringu tegija ja</w:t>
      </w:r>
      <w:r w:rsidR="001358F0" w:rsidRPr="001540AB">
        <w:rPr>
          <w:rFonts w:ascii="Times New Roman" w:hAnsi="Times New Roman" w:cs="Times New Roman"/>
          <w:sz w:val="24"/>
          <w:szCs w:val="24"/>
        </w:rPr>
        <w:t xml:space="preserve"> isikuandmete vastutav töötleja IKÜM</w:t>
      </w:r>
      <w:r w:rsidR="00AC783E">
        <w:rPr>
          <w:rFonts w:ascii="Times New Roman" w:hAnsi="Times New Roman" w:cs="Times New Roman"/>
          <w:sz w:val="24"/>
          <w:szCs w:val="24"/>
        </w:rPr>
        <w:t>-i</w:t>
      </w:r>
      <w:r w:rsidR="001358F0" w:rsidRPr="001540AB">
        <w:rPr>
          <w:rFonts w:ascii="Times New Roman" w:hAnsi="Times New Roman" w:cs="Times New Roman"/>
          <w:sz w:val="24"/>
          <w:szCs w:val="24"/>
        </w:rPr>
        <w:t xml:space="preserve"> art</w:t>
      </w:r>
      <w:r w:rsidR="00AC783E">
        <w:rPr>
          <w:rFonts w:ascii="Times New Roman" w:hAnsi="Times New Roman" w:cs="Times New Roman"/>
          <w:sz w:val="24"/>
          <w:szCs w:val="24"/>
        </w:rPr>
        <w:t>ikli</w:t>
      </w:r>
      <w:r w:rsidR="001358F0" w:rsidRPr="001540AB">
        <w:rPr>
          <w:rFonts w:ascii="Times New Roman" w:hAnsi="Times New Roman" w:cs="Times New Roman"/>
          <w:sz w:val="24"/>
          <w:szCs w:val="24"/>
        </w:rPr>
        <w:t xml:space="preserve"> 4 p</w:t>
      </w:r>
      <w:r w:rsidR="00AC783E">
        <w:rPr>
          <w:rFonts w:ascii="Times New Roman" w:hAnsi="Times New Roman" w:cs="Times New Roman"/>
          <w:sz w:val="24"/>
          <w:szCs w:val="24"/>
        </w:rPr>
        <w:t>unkti</w:t>
      </w:r>
      <w:r w:rsidR="001358F0" w:rsidRPr="001540AB">
        <w:rPr>
          <w:rFonts w:ascii="Times New Roman" w:hAnsi="Times New Roman" w:cs="Times New Roman"/>
          <w:sz w:val="24"/>
          <w:szCs w:val="24"/>
        </w:rPr>
        <w:t xml:space="preserve"> 7 mõttes. Kui tehisaru arendamisel osaleb mitu isikut või asutust, kes ühiselt määravad, kuidas ja</w:t>
      </w:r>
      <w:r w:rsidR="001358F0">
        <w:rPr>
          <w:rFonts w:ascii="Times New Roman" w:hAnsi="Times New Roman" w:cs="Times New Roman"/>
          <w:sz w:val="24"/>
          <w:szCs w:val="24"/>
        </w:rPr>
        <w:t xml:space="preserve"> </w:t>
      </w:r>
      <w:r w:rsidR="001358F0" w:rsidRPr="00477666">
        <w:rPr>
          <w:rFonts w:ascii="Times New Roman" w:hAnsi="Times New Roman" w:cs="Times New Roman"/>
          <w:sz w:val="24"/>
          <w:szCs w:val="24"/>
        </w:rPr>
        <w:t xml:space="preserve">millisel eesmärgil andmeid töödeldakse, siis on nad kaasvastutavad töötlejad (IKÜM art 26). </w:t>
      </w:r>
      <w:r w:rsidR="00BD4F97">
        <w:rPr>
          <w:rFonts w:ascii="Times New Roman" w:hAnsi="Times New Roman" w:cs="Times New Roman"/>
          <w:sz w:val="24"/>
          <w:szCs w:val="24"/>
        </w:rPr>
        <w:t>Kui a</w:t>
      </w:r>
      <w:r w:rsidR="001358F0" w:rsidRPr="00477666">
        <w:rPr>
          <w:rFonts w:ascii="Times New Roman" w:hAnsi="Times New Roman" w:cs="Times New Roman"/>
          <w:sz w:val="24"/>
          <w:szCs w:val="24"/>
        </w:rPr>
        <w:t xml:space="preserve">sutus või isik soovib tehisaru arendada, aga </w:t>
      </w:r>
      <w:r w:rsidR="00BD4F97">
        <w:rPr>
          <w:rFonts w:ascii="Times New Roman" w:hAnsi="Times New Roman" w:cs="Times New Roman"/>
          <w:sz w:val="24"/>
          <w:szCs w:val="24"/>
        </w:rPr>
        <w:t xml:space="preserve">tal </w:t>
      </w:r>
      <w:r w:rsidR="001358F0" w:rsidRPr="00477666">
        <w:rPr>
          <w:rFonts w:ascii="Times New Roman" w:hAnsi="Times New Roman" w:cs="Times New Roman"/>
          <w:sz w:val="24"/>
          <w:szCs w:val="24"/>
        </w:rPr>
        <w:t>ei o</w:t>
      </w:r>
      <w:r w:rsidR="00BD4F97">
        <w:rPr>
          <w:rFonts w:ascii="Times New Roman" w:hAnsi="Times New Roman" w:cs="Times New Roman"/>
          <w:sz w:val="24"/>
          <w:szCs w:val="24"/>
        </w:rPr>
        <w:t>le</w:t>
      </w:r>
      <w:r w:rsidR="001358F0" w:rsidRPr="00477666">
        <w:rPr>
          <w:rFonts w:ascii="Times New Roman" w:hAnsi="Times New Roman" w:cs="Times New Roman"/>
          <w:sz w:val="24"/>
          <w:szCs w:val="24"/>
        </w:rPr>
        <w:t xml:space="preserve"> selleks tehnilist kompetentsi, võib eesmärkide täitmiseks kasutada ka volitatud töötlejat (IKÜM art 4 p 8). Sellisel juhul töötleb tehisaru arendaja andmeid ainult vastavalt arenduse tellinud asutuse juhistele </w:t>
      </w:r>
      <w:r w:rsidR="002A49EF">
        <w:rPr>
          <w:rFonts w:ascii="Times New Roman" w:hAnsi="Times New Roman" w:cs="Times New Roman"/>
          <w:sz w:val="24"/>
          <w:szCs w:val="24"/>
        </w:rPr>
        <w:t>ja</w:t>
      </w:r>
      <w:r w:rsidR="002A49EF" w:rsidRPr="00477666">
        <w:rPr>
          <w:rFonts w:ascii="Times New Roman" w:hAnsi="Times New Roman" w:cs="Times New Roman"/>
          <w:sz w:val="24"/>
          <w:szCs w:val="24"/>
        </w:rPr>
        <w:t xml:space="preserve"> </w:t>
      </w:r>
      <w:r w:rsidR="001358F0" w:rsidRPr="00477666">
        <w:rPr>
          <w:rFonts w:ascii="Times New Roman" w:hAnsi="Times New Roman" w:cs="Times New Roman"/>
          <w:sz w:val="24"/>
          <w:szCs w:val="24"/>
        </w:rPr>
        <w:t xml:space="preserve">arendaja on volitatud töötleja. </w:t>
      </w:r>
      <w:r w:rsidR="7E615DF1" w:rsidRPr="55D71C25">
        <w:rPr>
          <w:rFonts w:ascii="Times New Roman" w:hAnsi="Times New Roman" w:cs="Times New Roman"/>
          <w:sz w:val="24"/>
          <w:szCs w:val="24"/>
        </w:rPr>
        <w:t>Seega tuleb t</w:t>
      </w:r>
      <w:r w:rsidR="001358F0" w:rsidRPr="00477666">
        <w:rPr>
          <w:rFonts w:ascii="Times New Roman" w:hAnsi="Times New Roman" w:cs="Times New Roman"/>
          <w:sz w:val="24"/>
          <w:szCs w:val="24"/>
        </w:rPr>
        <w:t>ehisaru arendamisel alati läbi mõelda osapoolte rollid, kohustused ja vastutus</w:t>
      </w:r>
      <w:r w:rsidR="00D22732">
        <w:rPr>
          <w:rFonts w:ascii="Times New Roman" w:hAnsi="Times New Roman" w:cs="Times New Roman"/>
          <w:sz w:val="24"/>
          <w:szCs w:val="24"/>
        </w:rPr>
        <w:t xml:space="preserve"> </w:t>
      </w:r>
      <w:r w:rsidR="7D8F9AE6" w:rsidRPr="00477666">
        <w:rPr>
          <w:rFonts w:ascii="Times New Roman" w:hAnsi="Times New Roman" w:cs="Times New Roman"/>
          <w:sz w:val="24"/>
          <w:szCs w:val="24"/>
        </w:rPr>
        <w:t xml:space="preserve">ning </w:t>
      </w:r>
      <w:r w:rsidR="004C1778">
        <w:rPr>
          <w:rFonts w:ascii="Times New Roman" w:hAnsi="Times New Roman" w:cs="Times New Roman"/>
          <w:sz w:val="24"/>
          <w:szCs w:val="24"/>
        </w:rPr>
        <w:t xml:space="preserve">seal </w:t>
      </w:r>
      <w:r w:rsidR="001358F0" w:rsidRPr="00477666">
        <w:rPr>
          <w:rFonts w:ascii="Times New Roman" w:hAnsi="Times New Roman" w:cs="Times New Roman"/>
          <w:sz w:val="24"/>
          <w:szCs w:val="24"/>
        </w:rPr>
        <w:t>kohalduvad IKS § 6 sätted nagu iga teise uuringu puhul.</w:t>
      </w:r>
      <w:r w:rsidR="001358F0">
        <w:rPr>
          <w:rFonts w:ascii="Times New Roman" w:hAnsi="Times New Roman" w:cs="Times New Roman"/>
          <w:sz w:val="24"/>
          <w:szCs w:val="24"/>
        </w:rPr>
        <w:t xml:space="preserve"> </w:t>
      </w:r>
    </w:p>
    <w:p w14:paraId="6B145B56" w14:textId="77777777" w:rsidR="004C0855" w:rsidRDefault="004C0855" w:rsidP="001358F0">
      <w:pPr>
        <w:spacing w:after="0" w:line="240" w:lineRule="auto"/>
        <w:jc w:val="both"/>
        <w:rPr>
          <w:rFonts w:ascii="Times New Roman" w:hAnsi="Times New Roman" w:cs="Times New Roman"/>
          <w:sz w:val="24"/>
          <w:szCs w:val="24"/>
        </w:rPr>
      </w:pPr>
    </w:p>
    <w:p w14:paraId="3CA6A2B0" w14:textId="2EDAD61B" w:rsidR="001358F0" w:rsidRPr="00112C60" w:rsidRDefault="001358F0" w:rsidP="001358F0">
      <w:pPr>
        <w:spacing w:after="0" w:line="240" w:lineRule="auto"/>
        <w:jc w:val="both"/>
        <w:rPr>
          <w:rFonts w:ascii="Times New Roman" w:hAnsi="Times New Roman" w:cs="Times New Roman"/>
          <w:b/>
          <w:bCs/>
          <w:sz w:val="24"/>
          <w:szCs w:val="24"/>
        </w:rPr>
      </w:pPr>
      <w:r w:rsidRPr="003001BA">
        <w:rPr>
          <w:rFonts w:ascii="Times New Roman" w:hAnsi="Times New Roman" w:cs="Times New Roman"/>
          <w:sz w:val="24"/>
          <w:szCs w:val="24"/>
        </w:rPr>
        <w:t>Tehisaru arendamisega seotud teadus- ja arendustegevust hakkab tulevikus mõjutama ka Euroopa Liidu tehisintellekti määrus (</w:t>
      </w:r>
      <w:r w:rsidR="00163164">
        <w:rPr>
          <w:rFonts w:ascii="Times New Roman" w:hAnsi="Times New Roman" w:cs="Times New Roman"/>
          <w:sz w:val="24"/>
          <w:szCs w:val="24"/>
        </w:rPr>
        <w:t>T</w:t>
      </w:r>
      <w:r w:rsidR="009E066C">
        <w:rPr>
          <w:rFonts w:ascii="Times New Roman" w:hAnsi="Times New Roman" w:cs="Times New Roman"/>
          <w:sz w:val="24"/>
          <w:szCs w:val="24"/>
        </w:rPr>
        <w:t>I</w:t>
      </w:r>
      <w:r w:rsidRPr="003001BA">
        <w:rPr>
          <w:rFonts w:ascii="Times New Roman" w:hAnsi="Times New Roman" w:cs="Times New Roman"/>
          <w:sz w:val="24"/>
          <w:szCs w:val="24"/>
        </w:rPr>
        <w:t xml:space="preserve"> määrus)</w:t>
      </w:r>
      <w:r>
        <w:rPr>
          <w:rStyle w:val="Allmrkuseviide"/>
          <w:rFonts w:ascii="Times New Roman" w:hAnsi="Times New Roman" w:cs="Times New Roman"/>
          <w:sz w:val="24"/>
          <w:szCs w:val="24"/>
        </w:rPr>
        <w:footnoteReference w:id="4"/>
      </w:r>
      <w:r w:rsidRPr="003001BA">
        <w:rPr>
          <w:rFonts w:ascii="Times New Roman" w:hAnsi="Times New Roman" w:cs="Times New Roman"/>
          <w:sz w:val="24"/>
          <w:szCs w:val="24"/>
        </w:rPr>
        <w:t xml:space="preserve">. </w:t>
      </w:r>
      <w:r w:rsidR="004C0855" w:rsidRPr="00112C60">
        <w:rPr>
          <w:rFonts w:ascii="Times New Roman" w:hAnsi="Times New Roman" w:cs="Times New Roman"/>
          <w:sz w:val="24"/>
          <w:szCs w:val="24"/>
        </w:rPr>
        <w:t>TI määrus tugevdab tehisaru arendamise õiguspärast raamistikku, luues</w:t>
      </w:r>
      <w:r w:rsidRPr="003001BA">
        <w:rPr>
          <w:rFonts w:ascii="Times New Roman" w:hAnsi="Times New Roman" w:cs="Times New Roman"/>
          <w:sz w:val="24"/>
          <w:szCs w:val="24"/>
        </w:rPr>
        <w:t xml:space="preserve"> </w:t>
      </w:r>
      <w:r w:rsidR="009E066C">
        <w:rPr>
          <w:rFonts w:ascii="Times New Roman" w:hAnsi="Times New Roman" w:cs="Times New Roman"/>
          <w:sz w:val="24"/>
          <w:szCs w:val="24"/>
        </w:rPr>
        <w:t>lisa</w:t>
      </w:r>
      <w:r w:rsidRPr="003001BA">
        <w:rPr>
          <w:rFonts w:ascii="Times New Roman" w:hAnsi="Times New Roman" w:cs="Times New Roman"/>
          <w:sz w:val="24"/>
          <w:szCs w:val="24"/>
        </w:rPr>
        <w:t xml:space="preserve">võimaluse kasutada seaduslikult – kuid muudel eesmärkidel – kogutud isikuandmeid tehisaru arendamiseks, treenimiseks ja testimiseks </w:t>
      </w:r>
      <w:bookmarkStart w:id="0" w:name="_Hlk212814941"/>
      <w:r w:rsidR="00485561">
        <w:rPr>
          <w:rFonts w:ascii="Times New Roman" w:hAnsi="Times New Roman" w:cs="Times New Roman"/>
          <w:sz w:val="24"/>
          <w:szCs w:val="24"/>
        </w:rPr>
        <w:t>regulatiivses katsekeskkonnas</w:t>
      </w:r>
      <w:r w:rsidR="002F4670">
        <w:rPr>
          <w:rFonts w:ascii="Times New Roman" w:hAnsi="Times New Roman" w:cs="Times New Roman"/>
          <w:sz w:val="24"/>
          <w:szCs w:val="24"/>
        </w:rPr>
        <w:t xml:space="preserve"> </w:t>
      </w:r>
      <w:bookmarkEnd w:id="0"/>
      <w:r w:rsidR="002F4670">
        <w:rPr>
          <w:rFonts w:ascii="Times New Roman" w:hAnsi="Times New Roman" w:cs="Times New Roman"/>
          <w:sz w:val="24"/>
          <w:szCs w:val="24"/>
        </w:rPr>
        <w:t>(TI määruses</w:t>
      </w:r>
      <w:r w:rsidR="002F4670" w:rsidRPr="003001BA">
        <w:rPr>
          <w:rFonts w:ascii="Times New Roman" w:hAnsi="Times New Roman" w:cs="Times New Roman"/>
          <w:sz w:val="24"/>
          <w:szCs w:val="24"/>
        </w:rPr>
        <w:t xml:space="preserve"> </w:t>
      </w:r>
      <w:r w:rsidRPr="003445CE">
        <w:rPr>
          <w:rFonts w:ascii="Times New Roman" w:hAnsi="Times New Roman" w:cs="Times New Roman"/>
          <w:i/>
          <w:iCs/>
          <w:sz w:val="24"/>
          <w:szCs w:val="24"/>
        </w:rPr>
        <w:t>regulatiivliivakast</w:t>
      </w:r>
      <w:r w:rsidR="002F4670">
        <w:rPr>
          <w:rFonts w:ascii="Times New Roman" w:hAnsi="Times New Roman" w:cs="Times New Roman"/>
          <w:sz w:val="24"/>
          <w:szCs w:val="24"/>
        </w:rPr>
        <w:t>)</w:t>
      </w:r>
      <w:r w:rsidRPr="003001BA">
        <w:rPr>
          <w:rFonts w:ascii="Times New Roman" w:hAnsi="Times New Roman" w:cs="Times New Roman"/>
          <w:sz w:val="24"/>
          <w:szCs w:val="24"/>
        </w:rPr>
        <w:t xml:space="preserve">. </w:t>
      </w:r>
      <w:r w:rsidR="009E066C">
        <w:rPr>
          <w:rFonts w:ascii="Times New Roman" w:hAnsi="Times New Roman" w:cs="Times New Roman"/>
          <w:sz w:val="24"/>
          <w:szCs w:val="24"/>
        </w:rPr>
        <w:t>T</w:t>
      </w:r>
      <w:r w:rsidR="009E066C" w:rsidRPr="003001BA">
        <w:rPr>
          <w:rFonts w:ascii="Times New Roman" w:hAnsi="Times New Roman" w:cs="Times New Roman"/>
          <w:sz w:val="24"/>
          <w:szCs w:val="24"/>
        </w:rPr>
        <w:t xml:space="preserve">I </w:t>
      </w:r>
      <w:r w:rsidRPr="003001BA">
        <w:rPr>
          <w:rFonts w:ascii="Times New Roman" w:hAnsi="Times New Roman" w:cs="Times New Roman"/>
          <w:sz w:val="24"/>
          <w:szCs w:val="24"/>
        </w:rPr>
        <w:t>määruse art</w:t>
      </w:r>
      <w:r w:rsidR="001A6345">
        <w:rPr>
          <w:rFonts w:ascii="Times New Roman" w:hAnsi="Times New Roman" w:cs="Times New Roman"/>
          <w:sz w:val="24"/>
          <w:szCs w:val="24"/>
        </w:rPr>
        <w:t>ikli</w:t>
      </w:r>
      <w:r w:rsidRPr="003001BA">
        <w:rPr>
          <w:rFonts w:ascii="Times New Roman" w:hAnsi="Times New Roman" w:cs="Times New Roman"/>
          <w:sz w:val="24"/>
          <w:szCs w:val="24"/>
        </w:rPr>
        <w:t xml:space="preserve"> 3 p</w:t>
      </w:r>
      <w:r w:rsidR="001A6345">
        <w:rPr>
          <w:rFonts w:ascii="Times New Roman" w:hAnsi="Times New Roman" w:cs="Times New Roman"/>
          <w:sz w:val="24"/>
          <w:szCs w:val="24"/>
        </w:rPr>
        <w:t>unkti</w:t>
      </w:r>
      <w:r w:rsidRPr="003001BA">
        <w:rPr>
          <w:rFonts w:ascii="Times New Roman" w:hAnsi="Times New Roman" w:cs="Times New Roman"/>
          <w:sz w:val="24"/>
          <w:szCs w:val="24"/>
        </w:rPr>
        <w:t xml:space="preserve"> 55 kohaselt on tehisintellekti </w:t>
      </w:r>
      <w:r w:rsidR="00485561" w:rsidRPr="00485561">
        <w:rPr>
          <w:rFonts w:ascii="Times New Roman" w:hAnsi="Times New Roman" w:cs="Times New Roman"/>
          <w:sz w:val="24"/>
          <w:szCs w:val="24"/>
        </w:rPr>
        <w:t>regulatiiv</w:t>
      </w:r>
      <w:r w:rsidR="00485561">
        <w:rPr>
          <w:rFonts w:ascii="Times New Roman" w:hAnsi="Times New Roman" w:cs="Times New Roman"/>
          <w:sz w:val="24"/>
          <w:szCs w:val="24"/>
        </w:rPr>
        <w:t>ne</w:t>
      </w:r>
      <w:r w:rsidR="00485561" w:rsidRPr="00485561">
        <w:rPr>
          <w:rFonts w:ascii="Times New Roman" w:hAnsi="Times New Roman" w:cs="Times New Roman"/>
          <w:sz w:val="24"/>
          <w:szCs w:val="24"/>
        </w:rPr>
        <w:t xml:space="preserve"> katsekeskkon</w:t>
      </w:r>
      <w:r w:rsidR="00485561">
        <w:rPr>
          <w:rFonts w:ascii="Times New Roman" w:hAnsi="Times New Roman" w:cs="Times New Roman"/>
          <w:sz w:val="24"/>
          <w:szCs w:val="24"/>
        </w:rPr>
        <w:t>d</w:t>
      </w:r>
      <w:r w:rsidR="00485561" w:rsidRPr="00485561">
        <w:rPr>
          <w:rFonts w:ascii="Times New Roman" w:hAnsi="Times New Roman" w:cs="Times New Roman"/>
          <w:sz w:val="24"/>
          <w:szCs w:val="24"/>
        </w:rPr>
        <w:t xml:space="preserve"> </w:t>
      </w:r>
      <w:r w:rsidRPr="003001BA">
        <w:rPr>
          <w:rFonts w:ascii="Times New Roman" w:hAnsi="Times New Roman" w:cs="Times New Roman"/>
          <w:sz w:val="24"/>
          <w:szCs w:val="24"/>
        </w:rPr>
        <w:t xml:space="preserve">pädeva asutuse loodud kontrollitud raamistik, mis pakub tehisintellektisüsteemide pakkujatele võimalust arendada, treenida, valideerida ja testida tehisaru regulatiivse järelevalve all. </w:t>
      </w:r>
      <w:r w:rsidR="009E066C">
        <w:rPr>
          <w:rFonts w:ascii="Times New Roman" w:hAnsi="Times New Roman" w:cs="Times New Roman"/>
          <w:sz w:val="24"/>
          <w:szCs w:val="24"/>
        </w:rPr>
        <w:t>T</w:t>
      </w:r>
      <w:r w:rsidR="009E066C" w:rsidRPr="003001BA">
        <w:rPr>
          <w:rFonts w:ascii="Times New Roman" w:hAnsi="Times New Roman" w:cs="Times New Roman"/>
          <w:sz w:val="24"/>
          <w:szCs w:val="24"/>
        </w:rPr>
        <w:t xml:space="preserve">I </w:t>
      </w:r>
      <w:r w:rsidRPr="003001BA">
        <w:rPr>
          <w:rFonts w:ascii="Times New Roman" w:hAnsi="Times New Roman" w:cs="Times New Roman"/>
          <w:sz w:val="24"/>
          <w:szCs w:val="24"/>
        </w:rPr>
        <w:t>määruse art</w:t>
      </w:r>
      <w:r w:rsidR="00B27BE2">
        <w:rPr>
          <w:rFonts w:ascii="Times New Roman" w:hAnsi="Times New Roman" w:cs="Times New Roman"/>
          <w:sz w:val="24"/>
          <w:szCs w:val="24"/>
        </w:rPr>
        <w:t>ikli</w:t>
      </w:r>
      <w:r w:rsidRPr="003001BA">
        <w:rPr>
          <w:rFonts w:ascii="Times New Roman" w:hAnsi="Times New Roman" w:cs="Times New Roman"/>
          <w:sz w:val="24"/>
          <w:szCs w:val="24"/>
        </w:rPr>
        <w:t xml:space="preserve"> 59 kohaselt võib </w:t>
      </w:r>
      <w:r w:rsidR="00B049B8" w:rsidRPr="00B049B8">
        <w:rPr>
          <w:rFonts w:ascii="Times New Roman" w:hAnsi="Times New Roman" w:cs="Times New Roman"/>
          <w:sz w:val="24"/>
          <w:szCs w:val="24"/>
        </w:rPr>
        <w:t>regulatiivses katsekeskkonnas</w:t>
      </w:r>
      <w:r w:rsidRPr="003001BA">
        <w:rPr>
          <w:rFonts w:ascii="Times New Roman" w:hAnsi="Times New Roman" w:cs="Times New Roman"/>
          <w:sz w:val="24"/>
          <w:szCs w:val="24"/>
        </w:rPr>
        <w:t xml:space="preserve"> töödelda muudel eesmärkidel seaduslikult kogutud isikuandmeid, kui tehisaru arendatakse avalikes huvides ja täidetud on muud nimetatud artiklis kirjeldatud nõuded. </w:t>
      </w:r>
      <w:r w:rsidR="004C0855" w:rsidRPr="00112C60">
        <w:rPr>
          <w:rFonts w:ascii="Times New Roman" w:hAnsi="Times New Roman" w:cs="Times New Roman"/>
          <w:sz w:val="24"/>
          <w:szCs w:val="24"/>
        </w:rPr>
        <w:t xml:space="preserve">See loob Eestis olulise võimaluse edendada usaldusväärse ja õiguspärase tehisaru arendamist, vähendada õiguslikku ebakindlust ning võimaldada testida kõrge riskiga tehisarul põhinevad süsteeme kontrollitult reaalses keskkonnas. </w:t>
      </w:r>
      <w:r w:rsidR="00B049B8">
        <w:rPr>
          <w:rFonts w:ascii="Times New Roman" w:hAnsi="Times New Roman" w:cs="Times New Roman"/>
          <w:sz w:val="24"/>
          <w:szCs w:val="24"/>
        </w:rPr>
        <w:t>T</w:t>
      </w:r>
      <w:r w:rsidR="00B049B8" w:rsidRPr="003001BA">
        <w:rPr>
          <w:rFonts w:ascii="Times New Roman" w:hAnsi="Times New Roman" w:cs="Times New Roman"/>
          <w:sz w:val="24"/>
          <w:szCs w:val="24"/>
        </w:rPr>
        <w:t xml:space="preserve">I </w:t>
      </w:r>
      <w:r w:rsidRPr="003001BA">
        <w:rPr>
          <w:rFonts w:ascii="Times New Roman" w:hAnsi="Times New Roman" w:cs="Times New Roman"/>
          <w:sz w:val="24"/>
          <w:szCs w:val="24"/>
        </w:rPr>
        <w:t>määruse art</w:t>
      </w:r>
      <w:r w:rsidR="00B27BE2">
        <w:rPr>
          <w:rFonts w:ascii="Times New Roman" w:hAnsi="Times New Roman" w:cs="Times New Roman"/>
          <w:sz w:val="24"/>
          <w:szCs w:val="24"/>
        </w:rPr>
        <w:t>ikli</w:t>
      </w:r>
      <w:r w:rsidRPr="003001BA">
        <w:rPr>
          <w:rFonts w:ascii="Times New Roman" w:hAnsi="Times New Roman" w:cs="Times New Roman"/>
          <w:sz w:val="24"/>
          <w:szCs w:val="24"/>
        </w:rPr>
        <w:t xml:space="preserve"> 57 </w:t>
      </w:r>
      <w:r w:rsidRPr="00AD491C">
        <w:rPr>
          <w:rFonts w:ascii="Times New Roman" w:hAnsi="Times New Roman" w:cs="Times New Roman"/>
          <w:sz w:val="24"/>
          <w:szCs w:val="24"/>
        </w:rPr>
        <w:t>l</w:t>
      </w:r>
      <w:r w:rsidR="00B27BE2" w:rsidRPr="00AD491C">
        <w:rPr>
          <w:rFonts w:ascii="Times New Roman" w:hAnsi="Times New Roman" w:cs="Times New Roman"/>
          <w:sz w:val="24"/>
          <w:szCs w:val="24"/>
        </w:rPr>
        <w:t>õike</w:t>
      </w:r>
      <w:r w:rsidRPr="003001BA">
        <w:rPr>
          <w:rFonts w:ascii="Times New Roman" w:hAnsi="Times New Roman" w:cs="Times New Roman"/>
          <w:sz w:val="24"/>
          <w:szCs w:val="24"/>
        </w:rPr>
        <w:t xml:space="preserve"> 1 kohaselt peab Eesti looma tehisintellekti </w:t>
      </w:r>
      <w:r w:rsidR="00B049B8" w:rsidRPr="00B049B8">
        <w:rPr>
          <w:rFonts w:ascii="Times New Roman" w:hAnsi="Times New Roman" w:cs="Times New Roman"/>
          <w:sz w:val="24"/>
          <w:szCs w:val="24"/>
        </w:rPr>
        <w:t>regulatiivse katsekeskkonna</w:t>
      </w:r>
      <w:r w:rsidRPr="003001BA">
        <w:rPr>
          <w:rFonts w:ascii="Times New Roman" w:hAnsi="Times New Roman" w:cs="Times New Roman"/>
          <w:sz w:val="24"/>
          <w:szCs w:val="24"/>
        </w:rPr>
        <w:t xml:space="preserve"> hiljemalt 2. augustiks 2026</w:t>
      </w:r>
      <w:r>
        <w:rPr>
          <w:rFonts w:ascii="Times New Roman" w:hAnsi="Times New Roman" w:cs="Times New Roman"/>
          <w:sz w:val="24"/>
          <w:szCs w:val="24"/>
        </w:rPr>
        <w:t>.</w:t>
      </w:r>
      <w:r w:rsidR="004C0855">
        <w:rPr>
          <w:rFonts w:ascii="Times New Roman" w:hAnsi="Times New Roman" w:cs="Times New Roman"/>
          <w:sz w:val="24"/>
          <w:szCs w:val="24"/>
        </w:rPr>
        <w:t xml:space="preserve"> Liivakasti loomine on seega otseselt vajalik selleks, et soodustada innovatsiooni ning tagada teadus- ja arendustegevuse jätkusuutlik areng ning luua ettevõtjatele ja riigiasutustele turvaline raamistik innovatsiooniks ning turunõuetele vastavuse tagamiseks.</w:t>
      </w:r>
    </w:p>
    <w:p w14:paraId="5FBC1A4B" w14:textId="77777777" w:rsidR="001358F0" w:rsidRDefault="001358F0" w:rsidP="001358F0">
      <w:pPr>
        <w:spacing w:after="0" w:line="240" w:lineRule="auto"/>
        <w:rPr>
          <w:rFonts w:ascii="Times New Roman" w:hAnsi="Times New Roman" w:cs="Times New Roman"/>
          <w:sz w:val="24"/>
          <w:szCs w:val="24"/>
        </w:rPr>
      </w:pPr>
    </w:p>
    <w:p w14:paraId="4E499FB7" w14:textId="04C88158" w:rsidR="001358F0" w:rsidRDefault="001358F0" w:rsidP="001358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Samuti</w:t>
      </w:r>
      <w:r w:rsidRPr="55D71C25">
        <w:rPr>
          <w:rFonts w:ascii="Times New Roman" w:hAnsi="Times New Roman" w:cs="Times New Roman"/>
          <w:sz w:val="24"/>
          <w:szCs w:val="24"/>
        </w:rPr>
        <w:t xml:space="preserve"> </w:t>
      </w:r>
      <w:r w:rsidR="6F54BC7A" w:rsidRPr="55D71C25">
        <w:rPr>
          <w:rFonts w:ascii="Times New Roman" w:hAnsi="Times New Roman" w:cs="Times New Roman"/>
          <w:sz w:val="24"/>
          <w:szCs w:val="24"/>
        </w:rPr>
        <w:t>on</w:t>
      </w:r>
      <w:r>
        <w:rPr>
          <w:rFonts w:ascii="Times New Roman" w:hAnsi="Times New Roman" w:cs="Times New Roman"/>
          <w:sz w:val="24"/>
          <w:szCs w:val="24"/>
        </w:rPr>
        <w:t xml:space="preserve"> IKÜM-is</w:t>
      </w:r>
      <w:r w:rsidR="00937E13">
        <w:rPr>
          <w:rFonts w:ascii="Times New Roman" w:hAnsi="Times New Roman" w:cs="Times New Roman"/>
          <w:sz w:val="24"/>
          <w:szCs w:val="24"/>
        </w:rPr>
        <w:t>t</w:t>
      </w:r>
      <w:r>
        <w:rPr>
          <w:rFonts w:ascii="Times New Roman" w:hAnsi="Times New Roman" w:cs="Times New Roman"/>
          <w:sz w:val="24"/>
          <w:szCs w:val="24"/>
        </w:rPr>
        <w:t xml:space="preserve"> tulenevat laia tõlgendust silmas pidades oluline, et teadusuuringuid tuleb mõista laiemalt kui üksnes teadusasutuste tehtavaid uuringuid. IKÜM ei piiritle isikute ringi, kes võiksid teadusuuringuid teha. </w:t>
      </w:r>
    </w:p>
    <w:p w14:paraId="7980FB9B" w14:textId="77777777" w:rsidR="001358F0" w:rsidRDefault="001358F0" w:rsidP="001358F0">
      <w:pPr>
        <w:spacing w:after="0" w:line="240" w:lineRule="auto"/>
        <w:jc w:val="both"/>
        <w:rPr>
          <w:rFonts w:ascii="Times New Roman" w:hAnsi="Times New Roman" w:cs="Times New Roman"/>
          <w:sz w:val="24"/>
          <w:szCs w:val="24"/>
        </w:rPr>
      </w:pPr>
    </w:p>
    <w:p w14:paraId="62D63944" w14:textId="4175DC38"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Pr>
          <w:rFonts w:ascii="Times New Roman" w:eastAsia="Times New Roman" w:hAnsi="Times New Roman" w:cs="Times New Roman"/>
          <w:b/>
          <w:sz w:val="24"/>
          <w:szCs w:val="24"/>
          <w:lang w:eastAsia="et-EE"/>
        </w:rPr>
        <w:t xml:space="preserve">Lõige </w:t>
      </w:r>
      <w:r w:rsidRPr="00D22732">
        <w:rPr>
          <w:rFonts w:ascii="Times New Roman" w:eastAsia="Times New Roman" w:hAnsi="Times New Roman" w:cs="Times New Roman"/>
          <w:b/>
          <w:sz w:val="24"/>
          <w:szCs w:val="24"/>
          <w:lang w:eastAsia="et-EE"/>
        </w:rPr>
        <w:t xml:space="preserve">2 </w:t>
      </w:r>
      <w:r w:rsidRPr="00C87B36">
        <w:rPr>
          <w:rFonts w:ascii="Times New Roman" w:eastAsia="Times New Roman" w:hAnsi="Times New Roman" w:cs="Times New Roman"/>
          <w:bCs/>
          <w:sz w:val="24"/>
          <w:szCs w:val="24"/>
          <w:lang w:eastAsia="et-EE"/>
        </w:rPr>
        <w:t>sätestab, et uuringuks peetakse ka Vabariigi Valitsuse seaduse §-s 38 sätestatud täidesaatva riigivõimu asutuse</w:t>
      </w:r>
      <w:r w:rsidR="00B5731E">
        <w:rPr>
          <w:rFonts w:ascii="Times New Roman" w:eastAsia="Times New Roman" w:hAnsi="Times New Roman" w:cs="Times New Roman"/>
          <w:bCs/>
          <w:sz w:val="24"/>
          <w:szCs w:val="24"/>
          <w:lang w:eastAsia="et-EE"/>
        </w:rPr>
        <w:t>,</w:t>
      </w:r>
      <w:r w:rsidRPr="00C87B36">
        <w:rPr>
          <w:rFonts w:ascii="Times New Roman" w:eastAsia="Times New Roman" w:hAnsi="Times New Roman" w:cs="Times New Roman"/>
          <w:bCs/>
          <w:sz w:val="24"/>
          <w:szCs w:val="24"/>
          <w:lang w:eastAsia="et-EE"/>
        </w:rPr>
        <w:t xml:space="preserve"> kohaliku omavalitsuse asutuse</w:t>
      </w:r>
      <w:r w:rsidR="0031483F">
        <w:rPr>
          <w:rFonts w:ascii="Times New Roman" w:eastAsia="Times New Roman" w:hAnsi="Times New Roman" w:cs="Times New Roman"/>
          <w:bCs/>
          <w:sz w:val="24"/>
          <w:szCs w:val="24"/>
          <w:lang w:eastAsia="et-EE"/>
        </w:rPr>
        <w:t>,</w:t>
      </w:r>
      <w:r w:rsidRPr="00C87B36">
        <w:rPr>
          <w:rFonts w:ascii="Times New Roman" w:eastAsia="Times New Roman" w:hAnsi="Times New Roman" w:cs="Times New Roman"/>
          <w:bCs/>
          <w:sz w:val="24"/>
          <w:szCs w:val="24"/>
          <w:lang w:eastAsia="et-EE"/>
        </w:rPr>
        <w:t xml:space="preserve"> nende hallatava asutuse</w:t>
      </w:r>
      <w:r w:rsidR="0031483F">
        <w:rPr>
          <w:rFonts w:ascii="Times New Roman" w:eastAsia="Times New Roman" w:hAnsi="Times New Roman" w:cs="Times New Roman"/>
          <w:bCs/>
          <w:sz w:val="24"/>
          <w:szCs w:val="24"/>
          <w:lang w:eastAsia="et-EE"/>
        </w:rPr>
        <w:t xml:space="preserve"> ning</w:t>
      </w:r>
      <w:r w:rsidRPr="00C87B36">
        <w:rPr>
          <w:rFonts w:ascii="Times New Roman" w:eastAsia="Times New Roman" w:hAnsi="Times New Roman" w:cs="Times New Roman"/>
          <w:bCs/>
          <w:sz w:val="24"/>
          <w:szCs w:val="24"/>
          <w:lang w:eastAsia="et-EE"/>
        </w:rPr>
        <w:t xml:space="preserve"> avalik-õigusliku juriidilise isiku ja tema hallatava asutuse tehtud analüüs</w:t>
      </w:r>
      <w:r w:rsidR="409549F3" w:rsidRPr="55D71C25">
        <w:rPr>
          <w:rFonts w:ascii="Times New Roman" w:eastAsia="Times New Roman" w:hAnsi="Times New Roman" w:cs="Times New Roman"/>
          <w:sz w:val="24"/>
          <w:szCs w:val="24"/>
          <w:lang w:eastAsia="et-EE"/>
        </w:rPr>
        <w:t>e</w:t>
      </w:r>
      <w:r w:rsidRPr="00C87B36">
        <w:rPr>
          <w:rFonts w:ascii="Times New Roman" w:eastAsia="Times New Roman" w:hAnsi="Times New Roman" w:cs="Times New Roman"/>
          <w:bCs/>
          <w:sz w:val="24"/>
          <w:szCs w:val="24"/>
          <w:lang w:eastAsia="et-EE"/>
        </w:rPr>
        <w:t xml:space="preserve"> ja </w:t>
      </w:r>
      <w:r w:rsidRPr="55D71C25">
        <w:rPr>
          <w:rFonts w:ascii="Times New Roman" w:eastAsia="Times New Roman" w:hAnsi="Times New Roman" w:cs="Times New Roman"/>
          <w:sz w:val="24"/>
          <w:szCs w:val="24"/>
          <w:lang w:eastAsia="et-EE"/>
        </w:rPr>
        <w:t>uuringu</w:t>
      </w:r>
      <w:r w:rsidR="576961A8" w:rsidRPr="55D71C25">
        <w:rPr>
          <w:rFonts w:ascii="Times New Roman" w:eastAsia="Times New Roman" w:hAnsi="Times New Roman" w:cs="Times New Roman"/>
          <w:sz w:val="24"/>
          <w:szCs w:val="24"/>
          <w:lang w:eastAsia="et-EE"/>
        </w:rPr>
        <w:t>i</w:t>
      </w:r>
      <w:r w:rsidRPr="55D71C25">
        <w:rPr>
          <w:rFonts w:ascii="Times New Roman" w:eastAsia="Times New Roman" w:hAnsi="Times New Roman" w:cs="Times New Roman"/>
          <w:sz w:val="24"/>
          <w:szCs w:val="24"/>
          <w:lang w:eastAsia="et-EE"/>
        </w:rPr>
        <w:t>d</w:t>
      </w:r>
      <w:r w:rsidRPr="00C87B36">
        <w:rPr>
          <w:rFonts w:ascii="Times New Roman" w:eastAsia="Times New Roman" w:hAnsi="Times New Roman" w:cs="Times New Roman"/>
          <w:bCs/>
          <w:sz w:val="24"/>
          <w:szCs w:val="24"/>
          <w:lang w:eastAsia="et-EE"/>
        </w:rPr>
        <w:t>, sealhulgas tehnoloogiaarendus</w:t>
      </w:r>
      <w:r w:rsidR="6EEF4F3B" w:rsidRPr="55D71C25">
        <w:rPr>
          <w:rFonts w:ascii="Times New Roman" w:eastAsia="Times New Roman" w:hAnsi="Times New Roman" w:cs="Times New Roman"/>
          <w:sz w:val="24"/>
          <w:szCs w:val="24"/>
          <w:lang w:eastAsia="et-EE"/>
        </w:rPr>
        <w:t>i</w:t>
      </w:r>
      <w:r w:rsidRPr="00C87B36">
        <w:rPr>
          <w:rFonts w:ascii="Times New Roman" w:eastAsia="Times New Roman" w:hAnsi="Times New Roman" w:cs="Times New Roman"/>
          <w:bCs/>
          <w:sz w:val="24"/>
          <w:szCs w:val="24"/>
          <w:lang w:eastAsia="et-EE"/>
        </w:rPr>
        <w:t>. Muudatusega laiendatakse uuringu tegijate ringi</w:t>
      </w:r>
      <w:r w:rsidR="19F35AE6" w:rsidRPr="55D71C25">
        <w:rPr>
          <w:rFonts w:ascii="Times New Roman" w:eastAsia="Times New Roman" w:hAnsi="Times New Roman" w:cs="Times New Roman"/>
          <w:sz w:val="24"/>
          <w:szCs w:val="24"/>
          <w:lang w:eastAsia="et-EE"/>
        </w:rPr>
        <w:t>,</w:t>
      </w:r>
      <w:r w:rsidRPr="00C87B36">
        <w:rPr>
          <w:rFonts w:ascii="Times New Roman" w:eastAsia="Times New Roman" w:hAnsi="Times New Roman" w:cs="Times New Roman"/>
          <w:bCs/>
          <w:sz w:val="24"/>
          <w:szCs w:val="24"/>
          <w:lang w:eastAsia="et-EE"/>
        </w:rPr>
        <w:t xml:space="preserve"> kuna kehtiv </w:t>
      </w:r>
      <w:r w:rsidRPr="00C87B36">
        <w:rPr>
          <w:rFonts w:ascii="Times New Roman" w:eastAsia="Times New Roman" w:hAnsi="Times New Roman" w:cs="Times New Roman"/>
          <w:bCs/>
          <w:sz w:val="24"/>
          <w:szCs w:val="24"/>
          <w:lang w:eastAsia="et-EE"/>
        </w:rPr>
        <w:lastRenderedPageBreak/>
        <w:t>seadus piira</w:t>
      </w:r>
      <w:r w:rsidR="00233583">
        <w:rPr>
          <w:rFonts w:ascii="Times New Roman" w:eastAsia="Times New Roman" w:hAnsi="Times New Roman" w:cs="Times New Roman"/>
          <w:bCs/>
          <w:sz w:val="24"/>
          <w:szCs w:val="24"/>
          <w:lang w:eastAsia="et-EE"/>
        </w:rPr>
        <w:t>b</w:t>
      </w:r>
      <w:r w:rsidRPr="00C87B36">
        <w:rPr>
          <w:rFonts w:ascii="Times New Roman" w:eastAsia="Times New Roman" w:hAnsi="Times New Roman" w:cs="Times New Roman"/>
          <w:bCs/>
          <w:sz w:val="24"/>
          <w:szCs w:val="24"/>
          <w:lang w:eastAsia="et-EE"/>
        </w:rPr>
        <w:t xml:space="preserve"> üleliia isikute ringi, kes võiksid uuringuid teha.</w:t>
      </w:r>
      <w:r w:rsidRPr="00C24A0F">
        <w:rPr>
          <w:rFonts w:ascii="Times New Roman" w:eastAsia="Times New Roman" w:hAnsi="Times New Roman" w:cs="Times New Roman"/>
          <w:bCs/>
          <w:sz w:val="24"/>
          <w:szCs w:val="24"/>
          <w:lang w:eastAsia="et-EE"/>
        </w:rPr>
        <w:t xml:space="preserve"> </w:t>
      </w:r>
      <w:r w:rsidRPr="009E6E07">
        <w:rPr>
          <w:rFonts w:ascii="Times New Roman" w:eastAsia="Times New Roman" w:hAnsi="Times New Roman" w:cs="Times New Roman"/>
          <w:bCs/>
          <w:sz w:val="24"/>
          <w:szCs w:val="24"/>
          <w:lang w:eastAsia="et-EE"/>
        </w:rPr>
        <w:t>Samuti ei ole uuring edaspidi seotud üksnes poliitika kujundamise eesmärgiga, kuna asutustel on ka muudel</w:t>
      </w:r>
      <w:r>
        <w:rPr>
          <w:rFonts w:ascii="Times New Roman" w:eastAsia="Times New Roman" w:hAnsi="Times New Roman" w:cs="Times New Roman"/>
          <w:bCs/>
          <w:sz w:val="24"/>
          <w:szCs w:val="24"/>
          <w:lang w:eastAsia="et-EE"/>
        </w:rPr>
        <w:t>,</w:t>
      </w:r>
      <w:r w:rsidRPr="009E6E07">
        <w:rPr>
          <w:rFonts w:ascii="Times New Roman" w:eastAsia="Times New Roman" w:hAnsi="Times New Roman" w:cs="Times New Roman"/>
          <w:bCs/>
          <w:sz w:val="24"/>
          <w:szCs w:val="24"/>
          <w:lang w:eastAsia="et-EE"/>
        </w:rPr>
        <w:t xml:space="preserve"> nt teenuste arendamise eesmär</w:t>
      </w:r>
      <w:r w:rsidR="00B949EA">
        <w:rPr>
          <w:rFonts w:ascii="Times New Roman" w:eastAsia="Times New Roman" w:hAnsi="Times New Roman" w:cs="Times New Roman"/>
          <w:bCs/>
          <w:sz w:val="24"/>
          <w:szCs w:val="24"/>
          <w:lang w:eastAsia="et-EE"/>
        </w:rPr>
        <w:t>gi</w:t>
      </w:r>
      <w:r>
        <w:rPr>
          <w:rFonts w:ascii="Times New Roman" w:eastAsia="Times New Roman" w:hAnsi="Times New Roman" w:cs="Times New Roman"/>
          <w:bCs/>
          <w:sz w:val="24"/>
          <w:szCs w:val="24"/>
          <w:lang w:eastAsia="et-EE"/>
        </w:rPr>
        <w:t>l</w:t>
      </w:r>
      <w:r w:rsidRPr="009E6E07">
        <w:rPr>
          <w:rFonts w:ascii="Times New Roman" w:eastAsia="Times New Roman" w:hAnsi="Times New Roman" w:cs="Times New Roman"/>
          <w:bCs/>
          <w:sz w:val="24"/>
          <w:szCs w:val="24"/>
          <w:lang w:eastAsia="et-EE"/>
        </w:rPr>
        <w:t xml:space="preserve"> vaja uuring</w:t>
      </w:r>
      <w:r>
        <w:rPr>
          <w:rFonts w:ascii="Times New Roman" w:eastAsia="Times New Roman" w:hAnsi="Times New Roman" w:cs="Times New Roman"/>
          <w:bCs/>
          <w:sz w:val="24"/>
          <w:szCs w:val="24"/>
          <w:lang w:eastAsia="et-EE"/>
        </w:rPr>
        <w:t>u</w:t>
      </w:r>
      <w:r w:rsidRPr="009E6E07">
        <w:rPr>
          <w:rFonts w:ascii="Times New Roman" w:eastAsia="Times New Roman" w:hAnsi="Times New Roman" w:cs="Times New Roman"/>
          <w:bCs/>
          <w:sz w:val="24"/>
          <w:szCs w:val="24"/>
          <w:lang w:eastAsia="et-EE"/>
        </w:rPr>
        <w:t xml:space="preserve">id teha. </w:t>
      </w:r>
      <w:r w:rsidRPr="00C24A0F">
        <w:rPr>
          <w:rFonts w:ascii="Times New Roman" w:eastAsia="Times New Roman" w:hAnsi="Times New Roman" w:cs="Times New Roman"/>
          <w:bCs/>
          <w:sz w:val="24"/>
          <w:szCs w:val="24"/>
          <w:lang w:eastAsia="et-EE"/>
        </w:rPr>
        <w:t xml:space="preserve">Selle sätte eesmärk on anda </w:t>
      </w:r>
      <w:r w:rsidRPr="00B45BA2">
        <w:rPr>
          <w:rFonts w:ascii="Times New Roman" w:eastAsia="Times New Roman" w:hAnsi="Times New Roman" w:cs="Times New Roman"/>
          <w:bCs/>
          <w:i/>
          <w:iCs/>
          <w:sz w:val="24"/>
          <w:szCs w:val="24"/>
          <w:lang w:eastAsia="et-EE"/>
        </w:rPr>
        <w:t>uuringule</w:t>
      </w:r>
      <w:r w:rsidRPr="00C24A0F">
        <w:rPr>
          <w:rFonts w:ascii="Times New Roman" w:eastAsia="Times New Roman" w:hAnsi="Times New Roman" w:cs="Times New Roman"/>
          <w:bCs/>
          <w:sz w:val="24"/>
          <w:szCs w:val="24"/>
          <w:lang w:eastAsia="et-EE"/>
        </w:rPr>
        <w:t xml:space="preserve"> laiem tähendus, </w:t>
      </w:r>
      <w:r w:rsidR="00233583">
        <w:rPr>
          <w:rFonts w:ascii="Times New Roman" w:eastAsia="Times New Roman" w:hAnsi="Times New Roman" w:cs="Times New Roman"/>
          <w:bCs/>
          <w:sz w:val="24"/>
          <w:szCs w:val="24"/>
          <w:lang w:eastAsia="et-EE"/>
        </w:rPr>
        <w:t xml:space="preserve">mis </w:t>
      </w:r>
      <w:r w:rsidRPr="00C24A0F">
        <w:rPr>
          <w:rFonts w:ascii="Times New Roman" w:eastAsia="Times New Roman" w:hAnsi="Times New Roman" w:cs="Times New Roman"/>
          <w:bCs/>
          <w:sz w:val="24"/>
          <w:szCs w:val="24"/>
          <w:lang w:eastAsia="et-EE"/>
        </w:rPr>
        <w:t>hõlma</w:t>
      </w:r>
      <w:r w:rsidR="00233583">
        <w:rPr>
          <w:rFonts w:ascii="Times New Roman" w:eastAsia="Times New Roman" w:hAnsi="Times New Roman" w:cs="Times New Roman"/>
          <w:bCs/>
          <w:sz w:val="24"/>
          <w:szCs w:val="24"/>
          <w:lang w:eastAsia="et-EE"/>
        </w:rPr>
        <w:t>b peale</w:t>
      </w:r>
      <w:r w:rsidRPr="00C24A0F">
        <w:rPr>
          <w:rFonts w:ascii="Times New Roman" w:eastAsia="Times New Roman" w:hAnsi="Times New Roman" w:cs="Times New Roman"/>
          <w:bCs/>
          <w:sz w:val="24"/>
          <w:szCs w:val="24"/>
          <w:lang w:eastAsia="et-EE"/>
        </w:rPr>
        <w:t xml:space="preserve"> akadeemilis</w:t>
      </w:r>
      <w:r w:rsidR="00233583">
        <w:rPr>
          <w:rFonts w:ascii="Times New Roman" w:eastAsia="Times New Roman" w:hAnsi="Times New Roman" w:cs="Times New Roman"/>
          <w:bCs/>
          <w:sz w:val="24"/>
          <w:szCs w:val="24"/>
          <w:lang w:eastAsia="et-EE"/>
        </w:rPr>
        <w:t>te</w:t>
      </w:r>
      <w:r w:rsidRPr="00C24A0F">
        <w:rPr>
          <w:rFonts w:ascii="Times New Roman" w:eastAsia="Times New Roman" w:hAnsi="Times New Roman" w:cs="Times New Roman"/>
          <w:bCs/>
          <w:sz w:val="24"/>
          <w:szCs w:val="24"/>
          <w:lang w:eastAsia="et-EE"/>
        </w:rPr>
        <w:t xml:space="preserve"> </w:t>
      </w:r>
      <w:r w:rsidR="00233583">
        <w:rPr>
          <w:rFonts w:ascii="Times New Roman" w:eastAsia="Times New Roman" w:hAnsi="Times New Roman" w:cs="Times New Roman"/>
          <w:bCs/>
          <w:sz w:val="24"/>
          <w:szCs w:val="24"/>
          <w:lang w:eastAsia="et-EE"/>
        </w:rPr>
        <w:t>ja</w:t>
      </w:r>
      <w:r w:rsidRPr="00C24A0F">
        <w:rPr>
          <w:rFonts w:ascii="Times New Roman" w:eastAsia="Times New Roman" w:hAnsi="Times New Roman" w:cs="Times New Roman"/>
          <w:bCs/>
          <w:sz w:val="24"/>
          <w:szCs w:val="24"/>
          <w:lang w:eastAsia="et-EE"/>
        </w:rPr>
        <w:t xml:space="preserve"> teadusuuringu</w:t>
      </w:r>
      <w:r w:rsidR="00233583">
        <w:rPr>
          <w:rFonts w:ascii="Times New Roman" w:eastAsia="Times New Roman" w:hAnsi="Times New Roman" w:cs="Times New Roman"/>
          <w:bCs/>
          <w:sz w:val="24"/>
          <w:szCs w:val="24"/>
          <w:lang w:eastAsia="et-EE"/>
        </w:rPr>
        <w:t>te</w:t>
      </w:r>
      <w:r w:rsidRPr="00C24A0F">
        <w:rPr>
          <w:rFonts w:ascii="Times New Roman" w:eastAsia="Times New Roman" w:hAnsi="Times New Roman" w:cs="Times New Roman"/>
          <w:bCs/>
          <w:sz w:val="24"/>
          <w:szCs w:val="24"/>
          <w:lang w:eastAsia="et-EE"/>
        </w:rPr>
        <w:t xml:space="preserve"> ka riigi ja omavalitsus</w:t>
      </w:r>
      <w:r w:rsidR="004E56B7">
        <w:rPr>
          <w:rFonts w:ascii="Times New Roman" w:eastAsia="Times New Roman" w:hAnsi="Times New Roman" w:cs="Times New Roman"/>
          <w:bCs/>
          <w:sz w:val="24"/>
          <w:szCs w:val="24"/>
          <w:lang w:eastAsia="et-EE"/>
        </w:rPr>
        <w:t>üksus</w:t>
      </w:r>
      <w:r w:rsidRPr="00C24A0F">
        <w:rPr>
          <w:rFonts w:ascii="Times New Roman" w:eastAsia="Times New Roman" w:hAnsi="Times New Roman" w:cs="Times New Roman"/>
          <w:bCs/>
          <w:sz w:val="24"/>
          <w:szCs w:val="24"/>
          <w:lang w:eastAsia="et-EE"/>
        </w:rPr>
        <w:t xml:space="preserve">te ning nende allasutuste koostatud või tellitud analüüse, uuringuid ja tehnoloogiaarendusi. See tähendab, et kõik tegevused, mille käigus kogutakse, analüüsitakse ja tõlgendatakse andmeid avalike ülesannete täitmiseks, loetakse seaduse tähenduses uuringuks. Säte tagab, et riigi ja </w:t>
      </w:r>
      <w:proofErr w:type="spellStart"/>
      <w:r w:rsidRPr="00C24A0F">
        <w:rPr>
          <w:rFonts w:ascii="Times New Roman" w:eastAsia="Times New Roman" w:hAnsi="Times New Roman" w:cs="Times New Roman"/>
          <w:bCs/>
          <w:sz w:val="24"/>
          <w:szCs w:val="24"/>
          <w:lang w:eastAsia="et-EE"/>
        </w:rPr>
        <w:t>KOV</w:t>
      </w:r>
      <w:r w:rsidR="004A50E2">
        <w:rPr>
          <w:rFonts w:ascii="Times New Roman" w:eastAsia="Times New Roman" w:hAnsi="Times New Roman" w:cs="Times New Roman"/>
          <w:bCs/>
          <w:sz w:val="24"/>
          <w:szCs w:val="24"/>
          <w:lang w:eastAsia="et-EE"/>
        </w:rPr>
        <w:t>-i</w:t>
      </w:r>
      <w:proofErr w:type="spellEnd"/>
      <w:r w:rsidRPr="00C24A0F">
        <w:rPr>
          <w:rFonts w:ascii="Times New Roman" w:eastAsia="Times New Roman" w:hAnsi="Times New Roman" w:cs="Times New Roman"/>
          <w:bCs/>
          <w:sz w:val="24"/>
          <w:szCs w:val="24"/>
          <w:lang w:eastAsia="et-EE"/>
        </w:rPr>
        <w:t xml:space="preserve"> asutuste </w:t>
      </w:r>
      <w:r w:rsidR="004A50E2">
        <w:rPr>
          <w:rFonts w:ascii="Times New Roman" w:eastAsia="Times New Roman" w:hAnsi="Times New Roman" w:cs="Times New Roman"/>
          <w:bCs/>
          <w:sz w:val="24"/>
          <w:szCs w:val="24"/>
          <w:lang w:eastAsia="et-EE"/>
        </w:rPr>
        <w:t>tehtud</w:t>
      </w:r>
      <w:r w:rsidRPr="00C24A0F">
        <w:rPr>
          <w:rFonts w:ascii="Times New Roman" w:eastAsia="Times New Roman" w:hAnsi="Times New Roman" w:cs="Times New Roman"/>
          <w:bCs/>
          <w:sz w:val="24"/>
          <w:szCs w:val="24"/>
          <w:lang w:eastAsia="et-EE"/>
        </w:rPr>
        <w:t xml:space="preserve"> analüüsid </w:t>
      </w:r>
      <w:r w:rsidR="004A50E2">
        <w:rPr>
          <w:rFonts w:ascii="Times New Roman" w:eastAsia="Times New Roman" w:hAnsi="Times New Roman" w:cs="Times New Roman"/>
          <w:bCs/>
          <w:sz w:val="24"/>
          <w:szCs w:val="24"/>
          <w:lang w:eastAsia="et-EE"/>
        </w:rPr>
        <w:t>ja</w:t>
      </w:r>
      <w:r w:rsidR="004A50E2" w:rsidRPr="00C24A0F">
        <w:rPr>
          <w:rFonts w:ascii="Times New Roman" w:eastAsia="Times New Roman" w:hAnsi="Times New Roman" w:cs="Times New Roman"/>
          <w:bCs/>
          <w:sz w:val="24"/>
          <w:szCs w:val="24"/>
          <w:lang w:eastAsia="et-EE"/>
        </w:rPr>
        <w:t xml:space="preserve"> </w:t>
      </w:r>
      <w:r w:rsidRPr="00C24A0F">
        <w:rPr>
          <w:rFonts w:ascii="Times New Roman" w:eastAsia="Times New Roman" w:hAnsi="Times New Roman" w:cs="Times New Roman"/>
          <w:bCs/>
          <w:sz w:val="24"/>
          <w:szCs w:val="24"/>
          <w:lang w:eastAsia="et-EE"/>
        </w:rPr>
        <w:t xml:space="preserve">tehnoloogiaarendused alluvad samadele nõuetele ja regulatsioonidele nagu klassikalised uuringud. See aitab kaasa läbipaistvusele, kvaliteedile </w:t>
      </w:r>
      <w:r w:rsidR="0028323A">
        <w:rPr>
          <w:rFonts w:ascii="Times New Roman" w:eastAsia="Times New Roman" w:hAnsi="Times New Roman" w:cs="Times New Roman"/>
          <w:bCs/>
          <w:sz w:val="24"/>
          <w:szCs w:val="24"/>
          <w:lang w:eastAsia="et-EE"/>
        </w:rPr>
        <w:t>ja</w:t>
      </w:r>
      <w:r w:rsidR="0028323A" w:rsidRPr="00C24A0F">
        <w:rPr>
          <w:rFonts w:ascii="Times New Roman" w:eastAsia="Times New Roman" w:hAnsi="Times New Roman" w:cs="Times New Roman"/>
          <w:bCs/>
          <w:sz w:val="24"/>
          <w:szCs w:val="24"/>
          <w:lang w:eastAsia="et-EE"/>
        </w:rPr>
        <w:t xml:space="preserve"> </w:t>
      </w:r>
      <w:r w:rsidRPr="00C24A0F">
        <w:rPr>
          <w:rFonts w:ascii="Times New Roman" w:eastAsia="Times New Roman" w:hAnsi="Times New Roman" w:cs="Times New Roman"/>
          <w:bCs/>
          <w:sz w:val="24"/>
          <w:szCs w:val="24"/>
          <w:lang w:eastAsia="et-EE"/>
        </w:rPr>
        <w:t>ühtsele õiguslikule käsitlusele kogu avalikus sektoris.</w:t>
      </w:r>
    </w:p>
    <w:p w14:paraId="4F5FE1DC"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2C688DF0" w14:textId="02696F1C"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5B752F">
        <w:rPr>
          <w:rFonts w:ascii="Times New Roman" w:eastAsia="Times New Roman" w:hAnsi="Times New Roman" w:cs="Times New Roman"/>
          <w:b/>
          <w:sz w:val="24"/>
          <w:szCs w:val="24"/>
          <w:lang w:eastAsia="et-EE"/>
        </w:rPr>
        <w:t>Lõi</w:t>
      </w:r>
      <w:r w:rsidRPr="0023741F">
        <w:rPr>
          <w:rFonts w:ascii="Times New Roman" w:eastAsia="Times New Roman" w:hAnsi="Times New Roman" w:cs="Times New Roman"/>
          <w:b/>
          <w:sz w:val="24"/>
          <w:szCs w:val="24"/>
          <w:lang w:eastAsia="et-EE"/>
        </w:rPr>
        <w:t>ge 3</w:t>
      </w:r>
      <w:r>
        <w:rPr>
          <w:rFonts w:ascii="Times New Roman" w:eastAsia="Times New Roman" w:hAnsi="Times New Roman" w:cs="Times New Roman"/>
          <w:bCs/>
          <w:sz w:val="24"/>
          <w:szCs w:val="24"/>
          <w:lang w:eastAsia="et-EE"/>
        </w:rPr>
        <w:t xml:space="preserve"> sätestab täpsemad tingimused, millisel juhul peetakse </w:t>
      </w:r>
      <w:proofErr w:type="spellStart"/>
      <w:r>
        <w:rPr>
          <w:rFonts w:ascii="Times New Roman" w:eastAsia="Times New Roman" w:hAnsi="Times New Roman" w:cs="Times New Roman"/>
          <w:bCs/>
          <w:sz w:val="24"/>
          <w:szCs w:val="24"/>
          <w:lang w:eastAsia="et-EE"/>
        </w:rPr>
        <w:t>p</w:t>
      </w:r>
      <w:r w:rsidRPr="0052377F">
        <w:rPr>
          <w:rFonts w:ascii="Times New Roman" w:eastAsia="Times New Roman" w:hAnsi="Times New Roman" w:cs="Times New Roman"/>
          <w:bCs/>
          <w:sz w:val="24"/>
          <w:szCs w:val="24"/>
          <w:lang w:eastAsia="et-EE"/>
        </w:rPr>
        <w:t>seudonüümimist</w:t>
      </w:r>
      <w:proofErr w:type="spellEnd"/>
      <w:r w:rsidR="00971872">
        <w:rPr>
          <w:rFonts w:ascii="Times New Roman" w:eastAsia="Times New Roman" w:hAnsi="Times New Roman" w:cs="Times New Roman"/>
          <w:bCs/>
          <w:sz w:val="24"/>
          <w:szCs w:val="24"/>
          <w:lang w:eastAsia="et-EE"/>
        </w:rPr>
        <w:t xml:space="preserve"> </w:t>
      </w:r>
      <w:r w:rsidRPr="0052377F">
        <w:rPr>
          <w:rFonts w:ascii="Times New Roman" w:eastAsia="Times New Roman" w:hAnsi="Times New Roman" w:cs="Times New Roman"/>
          <w:bCs/>
          <w:sz w:val="24"/>
          <w:szCs w:val="24"/>
          <w:lang w:eastAsia="et-EE"/>
        </w:rPr>
        <w:t>või muud samaväärset kaitset pakkuvat meedet</w:t>
      </w:r>
      <w:r>
        <w:rPr>
          <w:rFonts w:ascii="Times New Roman" w:eastAsia="Times New Roman" w:hAnsi="Times New Roman" w:cs="Times New Roman"/>
          <w:bCs/>
          <w:sz w:val="24"/>
          <w:szCs w:val="24"/>
          <w:lang w:eastAsia="et-EE"/>
        </w:rPr>
        <w:t xml:space="preserve"> piisavaks, et andmesubjekti õigused oleks kaitstud.</w:t>
      </w:r>
      <w:r w:rsidR="006E1EDB">
        <w:rPr>
          <w:rFonts w:ascii="Times New Roman" w:eastAsia="Times New Roman" w:hAnsi="Times New Roman" w:cs="Times New Roman"/>
          <w:bCs/>
          <w:sz w:val="24"/>
          <w:szCs w:val="24"/>
          <w:lang w:eastAsia="et-EE"/>
        </w:rPr>
        <w:t xml:space="preserve"> K</w:t>
      </w:r>
      <w:r>
        <w:rPr>
          <w:rFonts w:ascii="Times New Roman" w:eastAsia="Times New Roman" w:hAnsi="Times New Roman" w:cs="Times New Roman"/>
          <w:bCs/>
          <w:sz w:val="24"/>
          <w:szCs w:val="24"/>
          <w:lang w:eastAsia="et-EE"/>
        </w:rPr>
        <w:t xml:space="preserve">ehtivas </w:t>
      </w:r>
      <w:proofErr w:type="spellStart"/>
      <w:r>
        <w:rPr>
          <w:rFonts w:ascii="Times New Roman" w:eastAsia="Times New Roman" w:hAnsi="Times New Roman" w:cs="Times New Roman"/>
          <w:bCs/>
          <w:sz w:val="24"/>
          <w:szCs w:val="24"/>
          <w:lang w:eastAsia="et-EE"/>
        </w:rPr>
        <w:t>IKS-is</w:t>
      </w:r>
      <w:proofErr w:type="spellEnd"/>
      <w:r>
        <w:rPr>
          <w:rFonts w:ascii="Times New Roman" w:eastAsia="Times New Roman" w:hAnsi="Times New Roman" w:cs="Times New Roman"/>
          <w:bCs/>
          <w:sz w:val="24"/>
          <w:szCs w:val="24"/>
          <w:lang w:eastAsia="et-EE"/>
        </w:rPr>
        <w:t xml:space="preserve"> a</w:t>
      </w:r>
      <w:r w:rsidRPr="00883D5C">
        <w:rPr>
          <w:rFonts w:ascii="Times New Roman" w:eastAsia="Times New Roman" w:hAnsi="Times New Roman" w:cs="Times New Roman"/>
          <w:bCs/>
          <w:sz w:val="24"/>
          <w:szCs w:val="24"/>
          <w:lang w:eastAsia="et-EE"/>
        </w:rPr>
        <w:t xml:space="preserve">ndmete </w:t>
      </w:r>
      <w:proofErr w:type="spellStart"/>
      <w:r w:rsidRPr="00883D5C">
        <w:rPr>
          <w:rFonts w:ascii="Times New Roman" w:eastAsia="Times New Roman" w:hAnsi="Times New Roman" w:cs="Times New Roman"/>
          <w:bCs/>
          <w:sz w:val="24"/>
          <w:szCs w:val="24"/>
          <w:lang w:eastAsia="et-EE"/>
        </w:rPr>
        <w:t>psedonüümimise</w:t>
      </w:r>
      <w:proofErr w:type="spellEnd"/>
      <w:r w:rsidRPr="00883D5C">
        <w:rPr>
          <w:rFonts w:ascii="Times New Roman" w:eastAsia="Times New Roman" w:hAnsi="Times New Roman" w:cs="Times New Roman"/>
          <w:bCs/>
          <w:sz w:val="24"/>
          <w:szCs w:val="24"/>
          <w:lang w:eastAsia="et-EE"/>
        </w:rPr>
        <w:t xml:space="preserve"> tingimusi kindlaks määratud ei ole, seega võiks IKS § 6 kontekstis näiteks lihtsalt inimese nime asendada numbriga ja väita, et tegemist on pseudonüümitud andmetega. Tegelikkuses </w:t>
      </w:r>
      <w:r w:rsidR="00BB067D">
        <w:rPr>
          <w:rFonts w:ascii="Times New Roman" w:eastAsia="Times New Roman" w:hAnsi="Times New Roman" w:cs="Times New Roman"/>
          <w:bCs/>
          <w:sz w:val="24"/>
          <w:szCs w:val="24"/>
          <w:lang w:eastAsia="et-EE"/>
        </w:rPr>
        <w:t>on</w:t>
      </w:r>
      <w:r w:rsidR="00BB067D" w:rsidRPr="00883D5C">
        <w:rPr>
          <w:rFonts w:ascii="Times New Roman" w:eastAsia="Times New Roman" w:hAnsi="Times New Roman" w:cs="Times New Roman"/>
          <w:bCs/>
          <w:sz w:val="24"/>
          <w:szCs w:val="24"/>
          <w:lang w:eastAsia="et-EE"/>
        </w:rPr>
        <w:t xml:space="preserve"> </w:t>
      </w:r>
      <w:proofErr w:type="spellStart"/>
      <w:r w:rsidRPr="00883D5C">
        <w:rPr>
          <w:rFonts w:ascii="Times New Roman" w:eastAsia="Times New Roman" w:hAnsi="Times New Roman" w:cs="Times New Roman"/>
          <w:bCs/>
          <w:sz w:val="24"/>
          <w:szCs w:val="24"/>
          <w:lang w:eastAsia="et-EE"/>
        </w:rPr>
        <w:t>pseudonüümimise</w:t>
      </w:r>
      <w:r w:rsidR="00BB067D">
        <w:rPr>
          <w:rFonts w:ascii="Times New Roman" w:eastAsia="Times New Roman" w:hAnsi="Times New Roman" w:cs="Times New Roman"/>
          <w:bCs/>
          <w:sz w:val="24"/>
          <w:szCs w:val="24"/>
          <w:lang w:eastAsia="et-EE"/>
        </w:rPr>
        <w:t>l</w:t>
      </w:r>
      <w:proofErr w:type="spellEnd"/>
      <w:r w:rsidR="00BB067D">
        <w:rPr>
          <w:rFonts w:ascii="Times New Roman" w:eastAsia="Times New Roman" w:hAnsi="Times New Roman" w:cs="Times New Roman"/>
          <w:bCs/>
          <w:sz w:val="24"/>
          <w:szCs w:val="24"/>
          <w:lang w:eastAsia="et-EE"/>
        </w:rPr>
        <w:t xml:space="preserve"> mitu</w:t>
      </w:r>
      <w:r w:rsidRPr="00883D5C">
        <w:rPr>
          <w:rFonts w:ascii="Times New Roman" w:eastAsia="Times New Roman" w:hAnsi="Times New Roman" w:cs="Times New Roman"/>
          <w:bCs/>
          <w:sz w:val="24"/>
          <w:szCs w:val="24"/>
          <w:lang w:eastAsia="et-EE"/>
        </w:rPr>
        <w:t xml:space="preserve"> tasand</w:t>
      </w:r>
      <w:r w:rsidR="00BB067D">
        <w:rPr>
          <w:rFonts w:ascii="Times New Roman" w:eastAsia="Times New Roman" w:hAnsi="Times New Roman" w:cs="Times New Roman"/>
          <w:bCs/>
          <w:sz w:val="24"/>
          <w:szCs w:val="24"/>
          <w:lang w:eastAsia="et-EE"/>
        </w:rPr>
        <w:t>it</w:t>
      </w:r>
      <w:r w:rsidRPr="00883D5C">
        <w:rPr>
          <w:rFonts w:ascii="Times New Roman" w:eastAsia="Times New Roman" w:hAnsi="Times New Roman" w:cs="Times New Roman"/>
          <w:bCs/>
          <w:sz w:val="24"/>
          <w:szCs w:val="24"/>
          <w:lang w:eastAsia="et-EE"/>
        </w:rPr>
        <w:t xml:space="preserve"> ning isikut saab tuvastada ka muude andmete põhjal kui üksnes nimi ja isikukood. Euroopa Andmekaitsenõukogu on võtnud 2025. aasta 16. jaanuaril vastu </w:t>
      </w:r>
      <w:proofErr w:type="spellStart"/>
      <w:r w:rsidRPr="00883D5C">
        <w:rPr>
          <w:rFonts w:ascii="Times New Roman" w:eastAsia="Times New Roman" w:hAnsi="Times New Roman" w:cs="Times New Roman"/>
          <w:bCs/>
          <w:sz w:val="24"/>
          <w:szCs w:val="24"/>
          <w:lang w:eastAsia="et-EE"/>
        </w:rPr>
        <w:t>pseudonüümimist</w:t>
      </w:r>
      <w:proofErr w:type="spellEnd"/>
      <w:r w:rsidRPr="00883D5C">
        <w:rPr>
          <w:rFonts w:ascii="Times New Roman" w:eastAsia="Times New Roman" w:hAnsi="Times New Roman" w:cs="Times New Roman"/>
          <w:bCs/>
          <w:sz w:val="24"/>
          <w:szCs w:val="24"/>
          <w:lang w:eastAsia="et-EE"/>
        </w:rPr>
        <w:t xml:space="preserve"> käsitlevad suunised</w:t>
      </w:r>
      <w:r>
        <w:rPr>
          <w:rStyle w:val="Allmrkuseviide"/>
          <w:rFonts w:ascii="Times New Roman" w:eastAsia="Times New Roman" w:hAnsi="Times New Roman" w:cs="Times New Roman"/>
          <w:bCs/>
          <w:sz w:val="24"/>
          <w:szCs w:val="24"/>
          <w:lang w:eastAsia="et-EE"/>
        </w:rPr>
        <w:footnoteReference w:id="5"/>
      </w:r>
      <w:r w:rsidRPr="00883D5C">
        <w:rPr>
          <w:rFonts w:ascii="Times New Roman" w:eastAsia="Times New Roman" w:hAnsi="Times New Roman" w:cs="Times New Roman"/>
          <w:bCs/>
          <w:sz w:val="24"/>
          <w:szCs w:val="24"/>
          <w:lang w:eastAsia="et-EE"/>
        </w:rPr>
        <w:t xml:space="preserve">, mis on </w:t>
      </w:r>
      <w:r w:rsidR="00BF31E9">
        <w:rPr>
          <w:rFonts w:ascii="Times New Roman" w:eastAsia="Times New Roman" w:hAnsi="Times New Roman" w:cs="Times New Roman"/>
          <w:bCs/>
          <w:sz w:val="24"/>
          <w:szCs w:val="24"/>
          <w:lang w:eastAsia="et-EE"/>
        </w:rPr>
        <w:t>praegu</w:t>
      </w:r>
      <w:r w:rsidR="00BF31E9" w:rsidRPr="00883D5C">
        <w:rPr>
          <w:rFonts w:ascii="Times New Roman" w:eastAsia="Times New Roman" w:hAnsi="Times New Roman" w:cs="Times New Roman"/>
          <w:bCs/>
          <w:sz w:val="24"/>
          <w:szCs w:val="24"/>
          <w:lang w:eastAsia="et-EE"/>
        </w:rPr>
        <w:t xml:space="preserve"> </w:t>
      </w:r>
      <w:r w:rsidRPr="00883D5C">
        <w:rPr>
          <w:rFonts w:ascii="Times New Roman" w:eastAsia="Times New Roman" w:hAnsi="Times New Roman" w:cs="Times New Roman"/>
          <w:bCs/>
          <w:sz w:val="24"/>
          <w:szCs w:val="24"/>
          <w:lang w:eastAsia="et-EE"/>
        </w:rPr>
        <w:t xml:space="preserve">avalikul konsultatsioonil </w:t>
      </w:r>
      <w:r w:rsidR="00590361">
        <w:rPr>
          <w:rFonts w:ascii="Times New Roman" w:eastAsia="Times New Roman" w:hAnsi="Times New Roman" w:cs="Times New Roman"/>
          <w:bCs/>
          <w:sz w:val="24"/>
          <w:szCs w:val="24"/>
          <w:lang w:eastAsia="et-EE"/>
        </w:rPr>
        <w:t>ja</w:t>
      </w:r>
      <w:r w:rsidR="00590361" w:rsidRPr="00883D5C">
        <w:rPr>
          <w:rFonts w:ascii="Times New Roman" w:eastAsia="Times New Roman" w:hAnsi="Times New Roman" w:cs="Times New Roman"/>
          <w:bCs/>
          <w:sz w:val="24"/>
          <w:szCs w:val="24"/>
          <w:lang w:eastAsia="et-EE"/>
        </w:rPr>
        <w:t xml:space="preserve"> </w:t>
      </w:r>
      <w:r w:rsidRPr="00883D5C">
        <w:rPr>
          <w:rFonts w:ascii="Times New Roman" w:eastAsia="Times New Roman" w:hAnsi="Times New Roman" w:cs="Times New Roman"/>
          <w:bCs/>
          <w:sz w:val="24"/>
          <w:szCs w:val="24"/>
          <w:lang w:eastAsia="et-EE"/>
        </w:rPr>
        <w:t xml:space="preserve">võivad seetõttu küll veel muutuda, kuid </w:t>
      </w:r>
      <w:r w:rsidR="00B90B05">
        <w:rPr>
          <w:rFonts w:ascii="Times New Roman" w:eastAsia="Times New Roman" w:hAnsi="Times New Roman" w:cs="Times New Roman"/>
          <w:bCs/>
          <w:sz w:val="24"/>
          <w:szCs w:val="24"/>
          <w:lang w:eastAsia="et-EE"/>
        </w:rPr>
        <w:t>milles</w:t>
      </w:r>
      <w:r w:rsidR="00B90B05" w:rsidRPr="00883D5C">
        <w:rPr>
          <w:rFonts w:ascii="Times New Roman" w:eastAsia="Times New Roman" w:hAnsi="Times New Roman" w:cs="Times New Roman"/>
          <w:bCs/>
          <w:sz w:val="24"/>
          <w:szCs w:val="24"/>
          <w:lang w:eastAsia="et-EE"/>
        </w:rPr>
        <w:t xml:space="preserve"> </w:t>
      </w:r>
      <w:r w:rsidRPr="00883D5C">
        <w:rPr>
          <w:rFonts w:ascii="Times New Roman" w:eastAsia="Times New Roman" w:hAnsi="Times New Roman" w:cs="Times New Roman"/>
          <w:bCs/>
          <w:sz w:val="24"/>
          <w:szCs w:val="24"/>
          <w:lang w:eastAsia="et-EE"/>
        </w:rPr>
        <w:t xml:space="preserve">on selgitatud, et </w:t>
      </w:r>
      <w:proofErr w:type="spellStart"/>
      <w:r w:rsidRPr="00883D5C">
        <w:rPr>
          <w:rFonts w:ascii="Times New Roman" w:eastAsia="Times New Roman" w:hAnsi="Times New Roman" w:cs="Times New Roman"/>
          <w:bCs/>
          <w:sz w:val="24"/>
          <w:szCs w:val="24"/>
          <w:lang w:eastAsia="et-EE"/>
        </w:rPr>
        <w:t>pseudonüümimine</w:t>
      </w:r>
      <w:proofErr w:type="spellEnd"/>
      <w:r w:rsidRPr="00883D5C">
        <w:rPr>
          <w:rFonts w:ascii="Times New Roman" w:eastAsia="Times New Roman" w:hAnsi="Times New Roman" w:cs="Times New Roman"/>
          <w:bCs/>
          <w:sz w:val="24"/>
          <w:szCs w:val="24"/>
          <w:lang w:eastAsia="et-EE"/>
        </w:rPr>
        <w:t xml:space="preserve"> on kaitsemeede, mida vastutavad töötlejad saavad kohaldada, et täita andmekaitseõiguse nõudeid ja eelkõige tõendada vastavust andmekaitsepõhimõtetele kooskõlas IKÜM-i artikli 5 lõikega 2. Ühine arusaam </w:t>
      </w:r>
      <w:proofErr w:type="spellStart"/>
      <w:r w:rsidRPr="00883D5C">
        <w:rPr>
          <w:rFonts w:ascii="Times New Roman" w:eastAsia="Times New Roman" w:hAnsi="Times New Roman" w:cs="Times New Roman"/>
          <w:bCs/>
          <w:sz w:val="24"/>
          <w:szCs w:val="24"/>
          <w:lang w:eastAsia="et-EE"/>
        </w:rPr>
        <w:t>pseudonüümimisest</w:t>
      </w:r>
      <w:proofErr w:type="spellEnd"/>
      <w:r w:rsidRPr="00883D5C">
        <w:rPr>
          <w:rFonts w:ascii="Times New Roman" w:eastAsia="Times New Roman" w:hAnsi="Times New Roman" w:cs="Times New Roman"/>
          <w:bCs/>
          <w:sz w:val="24"/>
          <w:szCs w:val="24"/>
          <w:lang w:eastAsia="et-EE"/>
        </w:rPr>
        <w:t xml:space="preserve"> </w:t>
      </w:r>
      <w:r w:rsidR="00562EAA">
        <w:rPr>
          <w:rFonts w:ascii="Times New Roman" w:eastAsia="Times New Roman" w:hAnsi="Times New Roman" w:cs="Times New Roman"/>
          <w:bCs/>
          <w:sz w:val="24"/>
          <w:szCs w:val="24"/>
          <w:lang w:eastAsia="et-EE"/>
        </w:rPr>
        <w:t>on, et see tähendab</w:t>
      </w:r>
      <w:r w:rsidRPr="00883D5C">
        <w:rPr>
          <w:rFonts w:ascii="Times New Roman" w:eastAsia="Times New Roman" w:hAnsi="Times New Roman" w:cs="Times New Roman"/>
          <w:bCs/>
          <w:sz w:val="24"/>
          <w:szCs w:val="24"/>
          <w:lang w:eastAsia="et-EE"/>
        </w:rPr>
        <w:t xml:space="preserve"> üksikisikute identifikaatorite asendamist pseudonüümidega. Isikuandmeid ei ole võimalik omistada konkreetsele andmesubjektile ilma </w:t>
      </w:r>
      <w:r w:rsidR="004C6A98">
        <w:rPr>
          <w:rFonts w:ascii="Times New Roman" w:eastAsia="Times New Roman" w:hAnsi="Times New Roman" w:cs="Times New Roman"/>
          <w:bCs/>
          <w:sz w:val="24"/>
          <w:szCs w:val="24"/>
          <w:lang w:eastAsia="et-EE"/>
        </w:rPr>
        <w:t>lisa</w:t>
      </w:r>
      <w:r w:rsidRPr="00883D5C">
        <w:rPr>
          <w:rFonts w:ascii="Times New Roman" w:eastAsia="Times New Roman" w:hAnsi="Times New Roman" w:cs="Times New Roman"/>
          <w:bCs/>
          <w:sz w:val="24"/>
          <w:szCs w:val="24"/>
          <w:lang w:eastAsia="et-EE"/>
        </w:rPr>
        <w:t xml:space="preserve">teavet kasutamata. Selleks on vaja vaadata isikuandmete </w:t>
      </w:r>
      <w:r w:rsidR="002F0CB8" w:rsidRPr="00883D5C">
        <w:rPr>
          <w:rFonts w:ascii="Times New Roman" w:eastAsia="Times New Roman" w:hAnsi="Times New Roman" w:cs="Times New Roman"/>
          <w:bCs/>
          <w:sz w:val="24"/>
          <w:szCs w:val="24"/>
          <w:lang w:eastAsia="et-EE"/>
        </w:rPr>
        <w:t xml:space="preserve">kõiki </w:t>
      </w:r>
      <w:r w:rsidRPr="00883D5C">
        <w:rPr>
          <w:rFonts w:ascii="Times New Roman" w:eastAsia="Times New Roman" w:hAnsi="Times New Roman" w:cs="Times New Roman"/>
          <w:bCs/>
          <w:sz w:val="24"/>
          <w:szCs w:val="24"/>
          <w:lang w:eastAsia="et-EE"/>
        </w:rPr>
        <w:t xml:space="preserve">osi, mitte ainult varjunimesid. Samuti on öeldud, et andmete hulgast tuleb eemaldada otsesed tunnused, et neid andmeid ei omistataks üksikisikutele. </w:t>
      </w:r>
      <w:proofErr w:type="spellStart"/>
      <w:r w:rsidRPr="00883D5C">
        <w:rPr>
          <w:rFonts w:ascii="Times New Roman" w:eastAsia="Times New Roman" w:hAnsi="Times New Roman" w:cs="Times New Roman"/>
          <w:bCs/>
          <w:sz w:val="24"/>
          <w:szCs w:val="24"/>
          <w:lang w:eastAsia="et-EE"/>
        </w:rPr>
        <w:t>Pseudonüümimist</w:t>
      </w:r>
      <w:proofErr w:type="spellEnd"/>
      <w:r w:rsidRPr="00883D5C">
        <w:rPr>
          <w:rFonts w:ascii="Times New Roman" w:eastAsia="Times New Roman" w:hAnsi="Times New Roman" w:cs="Times New Roman"/>
          <w:bCs/>
          <w:sz w:val="24"/>
          <w:szCs w:val="24"/>
          <w:lang w:eastAsia="et-EE"/>
        </w:rPr>
        <w:t xml:space="preserve"> võib kooskõlas IKÜM-i artikli 32 lõikega 1 kasutada ühena mitmest meetmest, mis aitavad tagada andmetöötlustoimingu riskile vastava turvalisuse taseme. Seega tuleb silmas pidada, et </w:t>
      </w:r>
      <w:proofErr w:type="spellStart"/>
      <w:r w:rsidRPr="00883D5C">
        <w:rPr>
          <w:rFonts w:ascii="Times New Roman" w:eastAsia="Times New Roman" w:hAnsi="Times New Roman" w:cs="Times New Roman"/>
          <w:bCs/>
          <w:sz w:val="24"/>
          <w:szCs w:val="24"/>
          <w:lang w:eastAsia="et-EE"/>
        </w:rPr>
        <w:t>pseudonüümimine</w:t>
      </w:r>
      <w:proofErr w:type="spellEnd"/>
      <w:r w:rsidRPr="00883D5C">
        <w:rPr>
          <w:rFonts w:ascii="Times New Roman" w:eastAsia="Times New Roman" w:hAnsi="Times New Roman" w:cs="Times New Roman"/>
          <w:bCs/>
          <w:sz w:val="24"/>
          <w:szCs w:val="24"/>
          <w:lang w:eastAsia="et-EE"/>
        </w:rPr>
        <w:t xml:space="preserve"> pole ainus meede piisava andmekaitse taseme tagamiseks, vaid olemas on palju privaatsuskaitse tehnoloogiaid, mida andmetöötluses on võimalik kasutada.</w:t>
      </w:r>
    </w:p>
    <w:p w14:paraId="421A01EF"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7AC90E2E" w14:textId="1C19FAC5"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0F19EF">
        <w:rPr>
          <w:rFonts w:ascii="Times New Roman" w:eastAsia="Times New Roman" w:hAnsi="Times New Roman" w:cs="Times New Roman"/>
          <w:bCs/>
          <w:sz w:val="24"/>
          <w:szCs w:val="24"/>
          <w:lang w:eastAsia="et-EE"/>
        </w:rPr>
        <w:t>2023. aastal valmis Majandus- ja Kommunikatsiooniministeeriumi tellimusel privaatsuskaitse tehnoloogiate kontseptsioon</w:t>
      </w:r>
      <w:r>
        <w:rPr>
          <w:rStyle w:val="Allmrkuseviide"/>
          <w:rFonts w:ascii="Times New Roman" w:eastAsia="Times New Roman" w:hAnsi="Times New Roman" w:cs="Times New Roman"/>
          <w:bCs/>
          <w:sz w:val="24"/>
          <w:szCs w:val="24"/>
          <w:lang w:eastAsia="et-EE"/>
        </w:rPr>
        <w:footnoteReference w:id="6"/>
      </w:r>
      <w:r>
        <w:rPr>
          <w:rFonts w:ascii="Times New Roman" w:eastAsia="Times New Roman" w:hAnsi="Times New Roman" w:cs="Times New Roman"/>
          <w:bCs/>
          <w:sz w:val="24"/>
          <w:szCs w:val="24"/>
          <w:lang w:eastAsia="et-EE"/>
        </w:rPr>
        <w:t>,</w:t>
      </w:r>
      <w:r w:rsidRPr="000F19EF">
        <w:rPr>
          <w:rFonts w:ascii="Times New Roman" w:eastAsia="Times New Roman" w:hAnsi="Times New Roman" w:cs="Times New Roman"/>
          <w:bCs/>
          <w:sz w:val="24"/>
          <w:szCs w:val="24"/>
          <w:lang w:eastAsia="et-EE"/>
        </w:rPr>
        <w:t xml:space="preserve"> mis kirjeldab tehnoloogiaid ja pakub nende rakendamiseks e-riigis üldised mudelid. Kontseptsioonis on </w:t>
      </w:r>
      <w:r w:rsidR="00C91212">
        <w:rPr>
          <w:rFonts w:ascii="Times New Roman" w:eastAsia="Times New Roman" w:hAnsi="Times New Roman" w:cs="Times New Roman"/>
          <w:bCs/>
          <w:sz w:val="24"/>
          <w:szCs w:val="24"/>
          <w:lang w:eastAsia="et-EE"/>
        </w:rPr>
        <w:t>esile</w:t>
      </w:r>
      <w:r w:rsidR="00C91212" w:rsidRPr="000F19EF">
        <w:rPr>
          <w:rFonts w:ascii="Times New Roman" w:eastAsia="Times New Roman" w:hAnsi="Times New Roman" w:cs="Times New Roman"/>
          <w:bCs/>
          <w:sz w:val="24"/>
          <w:szCs w:val="24"/>
          <w:lang w:eastAsia="et-EE"/>
        </w:rPr>
        <w:t xml:space="preserve"> </w:t>
      </w:r>
      <w:r w:rsidRPr="000F19EF">
        <w:rPr>
          <w:rFonts w:ascii="Times New Roman" w:eastAsia="Times New Roman" w:hAnsi="Times New Roman" w:cs="Times New Roman"/>
          <w:bCs/>
          <w:sz w:val="24"/>
          <w:szCs w:val="24"/>
          <w:lang w:eastAsia="et-EE"/>
        </w:rPr>
        <w:t>toodud, et privaatsuskaitse tehnoloogiate arendamise eesmär</w:t>
      </w:r>
      <w:r w:rsidR="00EA22AA">
        <w:rPr>
          <w:rFonts w:ascii="Times New Roman" w:eastAsia="Times New Roman" w:hAnsi="Times New Roman" w:cs="Times New Roman"/>
          <w:bCs/>
          <w:sz w:val="24"/>
          <w:szCs w:val="24"/>
          <w:lang w:eastAsia="et-EE"/>
        </w:rPr>
        <w:t>kidest on</w:t>
      </w:r>
      <w:r w:rsidRPr="000F19EF">
        <w:rPr>
          <w:rFonts w:ascii="Times New Roman" w:eastAsia="Times New Roman" w:hAnsi="Times New Roman" w:cs="Times New Roman"/>
          <w:bCs/>
          <w:sz w:val="24"/>
          <w:szCs w:val="24"/>
          <w:lang w:eastAsia="et-EE"/>
        </w:rPr>
        <w:t xml:space="preserve"> kõige suuremat tähelepanu pälvinud andmete seostamatus (</w:t>
      </w:r>
      <w:proofErr w:type="spellStart"/>
      <w:r w:rsidRPr="000F19EF">
        <w:rPr>
          <w:rFonts w:ascii="Times New Roman" w:eastAsia="Times New Roman" w:hAnsi="Times New Roman" w:cs="Times New Roman"/>
          <w:bCs/>
          <w:sz w:val="24"/>
          <w:szCs w:val="24"/>
          <w:lang w:eastAsia="et-EE"/>
        </w:rPr>
        <w:t>isikustatavuse</w:t>
      </w:r>
      <w:proofErr w:type="spellEnd"/>
      <w:r w:rsidRPr="000F19EF">
        <w:rPr>
          <w:rFonts w:ascii="Times New Roman" w:eastAsia="Times New Roman" w:hAnsi="Times New Roman" w:cs="Times New Roman"/>
          <w:bCs/>
          <w:sz w:val="24"/>
          <w:szCs w:val="24"/>
          <w:lang w:eastAsia="et-EE"/>
        </w:rPr>
        <w:t xml:space="preserve"> välistamine/vähendamine), kuna see toimib andmete väärkasutamise esmase kaitseliinina </w:t>
      </w:r>
      <w:r w:rsidR="00AD419F">
        <w:rPr>
          <w:rFonts w:ascii="Times New Roman" w:eastAsia="Times New Roman" w:hAnsi="Times New Roman" w:cs="Times New Roman"/>
          <w:bCs/>
          <w:sz w:val="24"/>
          <w:szCs w:val="24"/>
          <w:lang w:eastAsia="et-EE"/>
        </w:rPr>
        <w:t>ja</w:t>
      </w:r>
      <w:r w:rsidR="00AD419F" w:rsidRPr="000F19EF">
        <w:rPr>
          <w:rFonts w:ascii="Times New Roman" w:eastAsia="Times New Roman" w:hAnsi="Times New Roman" w:cs="Times New Roman"/>
          <w:bCs/>
          <w:sz w:val="24"/>
          <w:szCs w:val="24"/>
          <w:lang w:eastAsia="et-EE"/>
        </w:rPr>
        <w:t xml:space="preserve"> </w:t>
      </w:r>
      <w:r w:rsidRPr="000F19EF">
        <w:rPr>
          <w:rFonts w:ascii="Times New Roman" w:eastAsia="Times New Roman" w:hAnsi="Times New Roman" w:cs="Times New Roman"/>
          <w:bCs/>
          <w:sz w:val="24"/>
          <w:szCs w:val="24"/>
          <w:lang w:eastAsia="et-EE"/>
        </w:rPr>
        <w:t xml:space="preserve">hõlmab rakenduslikus mõttes kõige </w:t>
      </w:r>
      <w:r w:rsidRPr="004C73D8">
        <w:rPr>
          <w:rFonts w:ascii="Times New Roman" w:eastAsia="Times New Roman" w:hAnsi="Times New Roman" w:cs="Times New Roman"/>
          <w:bCs/>
          <w:sz w:val="24"/>
          <w:szCs w:val="24"/>
          <w:lang w:eastAsia="et-EE"/>
        </w:rPr>
        <w:t>küpsemaid</w:t>
      </w:r>
      <w:r w:rsidRPr="000F19EF">
        <w:rPr>
          <w:rFonts w:ascii="Times New Roman" w:eastAsia="Times New Roman" w:hAnsi="Times New Roman" w:cs="Times New Roman"/>
          <w:bCs/>
          <w:sz w:val="24"/>
          <w:szCs w:val="24"/>
          <w:lang w:eastAsia="et-EE"/>
        </w:rPr>
        <w:t xml:space="preserve"> tehnoloogiaid.</w:t>
      </w:r>
      <w:r>
        <w:rPr>
          <w:rFonts w:ascii="Times New Roman" w:eastAsia="Times New Roman" w:hAnsi="Times New Roman" w:cs="Times New Roman"/>
          <w:bCs/>
          <w:sz w:val="24"/>
          <w:szCs w:val="24"/>
          <w:lang w:eastAsia="et-EE"/>
        </w:rPr>
        <w:t xml:space="preserve"> </w:t>
      </w:r>
      <w:r w:rsidRPr="003E7377">
        <w:rPr>
          <w:rFonts w:ascii="Times New Roman" w:eastAsia="Times New Roman" w:hAnsi="Times New Roman" w:cs="Times New Roman"/>
          <w:bCs/>
          <w:sz w:val="24"/>
          <w:szCs w:val="24"/>
          <w:lang w:eastAsia="et-EE"/>
        </w:rPr>
        <w:t>Eesti Vabariigi digiühiskonna arengukava aastani 2030</w:t>
      </w:r>
      <w:r>
        <w:rPr>
          <w:rStyle w:val="Allmrkuseviide"/>
          <w:rFonts w:ascii="Times New Roman" w:eastAsia="Times New Roman" w:hAnsi="Times New Roman" w:cs="Times New Roman"/>
          <w:bCs/>
          <w:sz w:val="24"/>
          <w:szCs w:val="24"/>
          <w:lang w:eastAsia="et-EE"/>
        </w:rPr>
        <w:footnoteReference w:id="7"/>
      </w:r>
      <w:r w:rsidRPr="003E7377">
        <w:rPr>
          <w:rFonts w:ascii="Times New Roman" w:eastAsia="Times New Roman" w:hAnsi="Times New Roman" w:cs="Times New Roman"/>
          <w:bCs/>
          <w:sz w:val="24"/>
          <w:szCs w:val="24"/>
          <w:lang w:eastAsia="et-EE"/>
        </w:rPr>
        <w:t xml:space="preserve"> </w:t>
      </w:r>
      <w:r w:rsidR="00664A2F">
        <w:rPr>
          <w:rFonts w:ascii="Times New Roman" w:eastAsia="Times New Roman" w:hAnsi="Times New Roman" w:cs="Times New Roman"/>
          <w:bCs/>
          <w:sz w:val="24"/>
          <w:szCs w:val="24"/>
          <w:lang w:eastAsia="et-EE"/>
        </w:rPr>
        <w:t xml:space="preserve">näeb </w:t>
      </w:r>
      <w:r w:rsidRPr="003E7377">
        <w:rPr>
          <w:rFonts w:ascii="Times New Roman" w:eastAsia="Times New Roman" w:hAnsi="Times New Roman" w:cs="Times New Roman"/>
          <w:bCs/>
          <w:sz w:val="24"/>
          <w:szCs w:val="24"/>
          <w:lang w:eastAsia="et-EE"/>
        </w:rPr>
        <w:t xml:space="preserve">ühe põhimõttena ette inimeste põhiõiguste, sh privaatsuse kaitse. </w:t>
      </w:r>
      <w:r w:rsidR="00AD7A9E">
        <w:rPr>
          <w:rFonts w:ascii="Times New Roman" w:eastAsia="Times New Roman" w:hAnsi="Times New Roman" w:cs="Times New Roman"/>
          <w:bCs/>
          <w:sz w:val="24"/>
          <w:szCs w:val="24"/>
          <w:lang w:eastAsia="et-EE"/>
        </w:rPr>
        <w:t>A</w:t>
      </w:r>
      <w:r w:rsidRPr="003E7377">
        <w:rPr>
          <w:rFonts w:ascii="Times New Roman" w:eastAsia="Times New Roman" w:hAnsi="Times New Roman" w:cs="Times New Roman"/>
          <w:bCs/>
          <w:sz w:val="24"/>
          <w:szCs w:val="24"/>
          <w:lang w:eastAsia="et-EE"/>
        </w:rPr>
        <w:t>rengukava</w:t>
      </w:r>
      <w:r w:rsidR="00AD7A9E">
        <w:rPr>
          <w:rFonts w:ascii="Times New Roman" w:eastAsia="Times New Roman" w:hAnsi="Times New Roman" w:cs="Times New Roman"/>
          <w:bCs/>
          <w:sz w:val="24"/>
          <w:szCs w:val="24"/>
          <w:lang w:eastAsia="et-EE"/>
        </w:rPr>
        <w:t>s peetakse</w:t>
      </w:r>
      <w:r w:rsidRPr="003E7377">
        <w:rPr>
          <w:rFonts w:ascii="Times New Roman" w:eastAsia="Times New Roman" w:hAnsi="Times New Roman" w:cs="Times New Roman"/>
          <w:bCs/>
          <w:sz w:val="24"/>
          <w:szCs w:val="24"/>
          <w:lang w:eastAsia="et-EE"/>
        </w:rPr>
        <w:t xml:space="preserve"> privaatsuskaitse tehnoloogiate rakendamist oluliseks andmepõhise riigivalitsemise ja andmete taaskasutuse saavutamisel. IKÜM</w:t>
      </w:r>
      <w:r w:rsidR="008C584E">
        <w:rPr>
          <w:rFonts w:ascii="Times New Roman" w:eastAsia="Times New Roman" w:hAnsi="Times New Roman" w:cs="Times New Roman"/>
          <w:bCs/>
          <w:sz w:val="24"/>
          <w:szCs w:val="24"/>
          <w:lang w:eastAsia="et-EE"/>
        </w:rPr>
        <w:t>-i</w:t>
      </w:r>
      <w:r w:rsidRPr="003E7377">
        <w:rPr>
          <w:rFonts w:ascii="Times New Roman" w:eastAsia="Times New Roman" w:hAnsi="Times New Roman" w:cs="Times New Roman"/>
          <w:bCs/>
          <w:sz w:val="24"/>
          <w:szCs w:val="24"/>
          <w:lang w:eastAsia="et-EE"/>
        </w:rPr>
        <w:t xml:space="preserve"> artikkel 25 näeb isikuandmete töötlemisel ette lõimitud ja vaikimisi andmekaitse rakendamist.</w:t>
      </w:r>
    </w:p>
    <w:p w14:paraId="0E31EB2F"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2C180FEA" w14:textId="1E202FC6"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 xml:space="preserve">Muudatusega sätestatakse, et </w:t>
      </w:r>
      <w:proofErr w:type="spellStart"/>
      <w:r>
        <w:rPr>
          <w:rFonts w:ascii="Times New Roman" w:eastAsia="Times New Roman" w:hAnsi="Times New Roman" w:cs="Times New Roman"/>
          <w:bCs/>
          <w:sz w:val="24"/>
          <w:szCs w:val="24"/>
          <w:lang w:eastAsia="et-EE"/>
        </w:rPr>
        <w:t>pseudonüümimine</w:t>
      </w:r>
      <w:proofErr w:type="spellEnd"/>
      <w:r>
        <w:rPr>
          <w:rFonts w:ascii="Times New Roman" w:eastAsia="Times New Roman" w:hAnsi="Times New Roman" w:cs="Times New Roman"/>
          <w:bCs/>
          <w:sz w:val="24"/>
          <w:szCs w:val="24"/>
          <w:lang w:eastAsia="et-EE"/>
        </w:rPr>
        <w:t xml:space="preserve"> või muu samaväärset kaitset tagav meede on piisav üksnes siis</w:t>
      </w:r>
      <w:r w:rsidR="49983B51"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kui on täidetud kõik neli järgmist tingimust:</w:t>
      </w:r>
    </w:p>
    <w:p w14:paraId="3227536F" w14:textId="027EEEEA" w:rsidR="001358F0" w:rsidRDefault="001358F0" w:rsidP="001358F0">
      <w:pPr>
        <w:pStyle w:val="Loendilik"/>
        <w:numPr>
          <w:ilvl w:val="0"/>
          <w:numId w:val="3"/>
        </w:numPr>
        <w:spacing w:after="0" w:line="240" w:lineRule="auto"/>
        <w:jc w:val="both"/>
        <w:textAlignment w:val="baseline"/>
        <w:rPr>
          <w:rFonts w:ascii="Times New Roman" w:eastAsia="Times New Roman" w:hAnsi="Times New Roman" w:cs="Times New Roman"/>
          <w:bCs/>
          <w:sz w:val="24"/>
          <w:szCs w:val="24"/>
          <w:lang w:eastAsia="et-EE"/>
        </w:rPr>
      </w:pPr>
      <w:r w:rsidRPr="00E46A0B">
        <w:rPr>
          <w:rFonts w:ascii="Times New Roman" w:eastAsia="Times New Roman" w:hAnsi="Times New Roman" w:cs="Times New Roman"/>
          <w:bCs/>
          <w:sz w:val="24"/>
          <w:szCs w:val="24"/>
          <w:lang w:eastAsia="et-EE"/>
        </w:rPr>
        <w:t xml:space="preserve">enne isikuandmete üleandmist uuringu tegijale </w:t>
      </w:r>
      <w:r w:rsidR="00C2227D">
        <w:rPr>
          <w:rFonts w:ascii="Times New Roman" w:eastAsia="Times New Roman" w:hAnsi="Times New Roman" w:cs="Times New Roman"/>
          <w:bCs/>
          <w:sz w:val="24"/>
          <w:szCs w:val="24"/>
          <w:lang w:eastAsia="et-EE"/>
        </w:rPr>
        <w:t>ne</w:t>
      </w:r>
      <w:r w:rsidR="00C2227D" w:rsidRPr="00E46A0B">
        <w:rPr>
          <w:rFonts w:ascii="Times New Roman" w:eastAsia="Times New Roman" w:hAnsi="Times New Roman" w:cs="Times New Roman"/>
          <w:bCs/>
          <w:sz w:val="24"/>
          <w:szCs w:val="24"/>
          <w:lang w:eastAsia="et-EE"/>
        </w:rPr>
        <w:t xml:space="preserve">ed </w:t>
      </w:r>
      <w:r w:rsidRPr="00E46A0B">
        <w:rPr>
          <w:rFonts w:ascii="Times New Roman" w:eastAsia="Times New Roman" w:hAnsi="Times New Roman" w:cs="Times New Roman"/>
          <w:bCs/>
          <w:sz w:val="24"/>
          <w:szCs w:val="24"/>
          <w:lang w:eastAsia="et-EE"/>
        </w:rPr>
        <w:t>pseudonüümitakse või kasutatakse muid asjakohaseid kaitsemeetmeid vastava päringu saanud andmekogus;</w:t>
      </w:r>
    </w:p>
    <w:p w14:paraId="29B8917B" w14:textId="77777777" w:rsidR="001358F0" w:rsidRDefault="001358F0" w:rsidP="001358F0">
      <w:pPr>
        <w:pStyle w:val="Loendilik"/>
        <w:numPr>
          <w:ilvl w:val="0"/>
          <w:numId w:val="3"/>
        </w:numPr>
        <w:spacing w:after="0" w:line="240" w:lineRule="auto"/>
        <w:jc w:val="both"/>
        <w:textAlignment w:val="baseline"/>
        <w:rPr>
          <w:rFonts w:ascii="Times New Roman" w:eastAsia="Times New Roman" w:hAnsi="Times New Roman" w:cs="Times New Roman"/>
          <w:bCs/>
          <w:sz w:val="24"/>
          <w:szCs w:val="24"/>
          <w:lang w:eastAsia="et-EE"/>
        </w:rPr>
      </w:pPr>
      <w:r w:rsidRPr="00E46A0B">
        <w:rPr>
          <w:rFonts w:ascii="Times New Roman" w:eastAsia="Times New Roman" w:hAnsi="Times New Roman" w:cs="Times New Roman"/>
          <w:bCs/>
          <w:sz w:val="24"/>
          <w:szCs w:val="24"/>
          <w:lang w:eastAsia="et-EE"/>
        </w:rPr>
        <w:lastRenderedPageBreak/>
        <w:t>uuringu tegemisel ei või teha lisatoiminguid, mille tagajärjel saab isiku tuvastada; </w:t>
      </w:r>
    </w:p>
    <w:p w14:paraId="28B1F274" w14:textId="4D4FD6FC" w:rsidR="001358F0" w:rsidRDefault="001358F0" w:rsidP="001358F0">
      <w:pPr>
        <w:pStyle w:val="Loendilik"/>
        <w:numPr>
          <w:ilvl w:val="0"/>
          <w:numId w:val="3"/>
        </w:numPr>
        <w:spacing w:after="0" w:line="240" w:lineRule="auto"/>
        <w:jc w:val="both"/>
        <w:textAlignment w:val="baseline"/>
        <w:rPr>
          <w:rFonts w:ascii="Times New Roman" w:eastAsia="Times New Roman" w:hAnsi="Times New Roman" w:cs="Times New Roman"/>
          <w:bCs/>
          <w:sz w:val="24"/>
          <w:szCs w:val="24"/>
          <w:lang w:eastAsia="et-EE"/>
        </w:rPr>
      </w:pPr>
      <w:r w:rsidRPr="00E46A0B">
        <w:rPr>
          <w:rFonts w:ascii="Times New Roman" w:eastAsia="Times New Roman" w:hAnsi="Times New Roman" w:cs="Times New Roman"/>
          <w:bCs/>
          <w:sz w:val="24"/>
          <w:szCs w:val="24"/>
          <w:lang w:eastAsia="et-EE"/>
        </w:rPr>
        <w:t>uuringu tulemus, sealhulgas tulemuse töötlemine</w:t>
      </w:r>
      <w:r w:rsidR="00250C63">
        <w:rPr>
          <w:rFonts w:ascii="Times New Roman" w:eastAsia="Times New Roman" w:hAnsi="Times New Roman" w:cs="Times New Roman"/>
          <w:bCs/>
          <w:sz w:val="24"/>
          <w:szCs w:val="24"/>
          <w:lang w:eastAsia="et-EE"/>
        </w:rPr>
        <w:t>,</w:t>
      </w:r>
      <w:r w:rsidRPr="00E46A0B">
        <w:rPr>
          <w:rFonts w:ascii="Times New Roman" w:eastAsia="Times New Roman" w:hAnsi="Times New Roman" w:cs="Times New Roman"/>
          <w:bCs/>
          <w:sz w:val="24"/>
          <w:szCs w:val="24"/>
          <w:lang w:eastAsia="et-EE"/>
        </w:rPr>
        <w:t xml:space="preserve"> ei </w:t>
      </w:r>
      <w:r w:rsidR="004440AC">
        <w:rPr>
          <w:rFonts w:ascii="Times New Roman" w:eastAsia="Times New Roman" w:hAnsi="Times New Roman" w:cs="Times New Roman"/>
          <w:bCs/>
          <w:sz w:val="24"/>
          <w:szCs w:val="24"/>
          <w:lang w:eastAsia="et-EE"/>
        </w:rPr>
        <w:t xml:space="preserve">tohi </w:t>
      </w:r>
      <w:r w:rsidRPr="00E46A0B">
        <w:rPr>
          <w:rFonts w:ascii="Times New Roman" w:eastAsia="Times New Roman" w:hAnsi="Times New Roman" w:cs="Times New Roman"/>
          <w:bCs/>
          <w:sz w:val="24"/>
          <w:szCs w:val="24"/>
          <w:lang w:eastAsia="et-EE"/>
        </w:rPr>
        <w:t>võimalda</w:t>
      </w:r>
      <w:r w:rsidR="004440AC">
        <w:rPr>
          <w:rFonts w:ascii="Times New Roman" w:eastAsia="Times New Roman" w:hAnsi="Times New Roman" w:cs="Times New Roman"/>
          <w:bCs/>
          <w:sz w:val="24"/>
          <w:szCs w:val="24"/>
          <w:lang w:eastAsia="et-EE"/>
        </w:rPr>
        <w:t>da</w:t>
      </w:r>
      <w:r w:rsidRPr="00E46A0B">
        <w:rPr>
          <w:rFonts w:ascii="Times New Roman" w:eastAsia="Times New Roman" w:hAnsi="Times New Roman" w:cs="Times New Roman"/>
          <w:bCs/>
          <w:sz w:val="24"/>
          <w:szCs w:val="24"/>
          <w:lang w:eastAsia="et-EE"/>
        </w:rPr>
        <w:t xml:space="preserve"> tuvastada isikut, kelle isikuandmeid</w:t>
      </w:r>
      <w:r w:rsidR="008B6DAC">
        <w:rPr>
          <w:rFonts w:ascii="Times New Roman" w:eastAsia="Times New Roman" w:hAnsi="Times New Roman" w:cs="Times New Roman"/>
          <w:bCs/>
          <w:sz w:val="24"/>
          <w:szCs w:val="24"/>
          <w:lang w:eastAsia="et-EE"/>
        </w:rPr>
        <w:t>, sh</w:t>
      </w:r>
      <w:r w:rsidRPr="00E46A0B">
        <w:rPr>
          <w:rFonts w:ascii="Times New Roman" w:eastAsia="Times New Roman" w:hAnsi="Times New Roman" w:cs="Times New Roman"/>
          <w:bCs/>
          <w:sz w:val="24"/>
          <w:szCs w:val="24"/>
          <w:lang w:eastAsia="et-EE"/>
        </w:rPr>
        <w:t xml:space="preserve"> eriliiki isikuandmeid</w:t>
      </w:r>
      <w:r w:rsidR="008B6DAC">
        <w:rPr>
          <w:rFonts w:ascii="Times New Roman" w:eastAsia="Times New Roman" w:hAnsi="Times New Roman" w:cs="Times New Roman"/>
          <w:bCs/>
          <w:sz w:val="24"/>
          <w:szCs w:val="24"/>
          <w:lang w:eastAsia="et-EE"/>
        </w:rPr>
        <w:t>,</w:t>
      </w:r>
      <w:r w:rsidRPr="00E46A0B">
        <w:rPr>
          <w:rFonts w:ascii="Times New Roman" w:eastAsia="Times New Roman" w:hAnsi="Times New Roman" w:cs="Times New Roman"/>
          <w:bCs/>
          <w:sz w:val="24"/>
          <w:szCs w:val="24"/>
          <w:lang w:eastAsia="et-EE"/>
        </w:rPr>
        <w:t xml:space="preserve"> töödeldi;</w:t>
      </w:r>
    </w:p>
    <w:p w14:paraId="4DAF0CA7" w14:textId="4CE468DF" w:rsidR="001358F0" w:rsidRPr="00E46A0B" w:rsidRDefault="001358F0" w:rsidP="001358F0">
      <w:pPr>
        <w:pStyle w:val="Loendilik"/>
        <w:numPr>
          <w:ilvl w:val="0"/>
          <w:numId w:val="3"/>
        </w:numPr>
        <w:spacing w:after="0" w:line="240" w:lineRule="auto"/>
        <w:jc w:val="both"/>
        <w:textAlignment w:val="baseline"/>
        <w:rPr>
          <w:rFonts w:ascii="Times New Roman" w:eastAsia="Times New Roman" w:hAnsi="Times New Roman" w:cs="Times New Roman"/>
          <w:bCs/>
          <w:sz w:val="24"/>
          <w:szCs w:val="24"/>
          <w:lang w:eastAsia="et-EE"/>
        </w:rPr>
      </w:pPr>
      <w:r w:rsidRPr="00E46A0B">
        <w:rPr>
          <w:rFonts w:ascii="Times New Roman" w:eastAsia="Times New Roman" w:hAnsi="Times New Roman" w:cs="Times New Roman"/>
          <w:bCs/>
          <w:sz w:val="24"/>
          <w:szCs w:val="24"/>
          <w:lang w:eastAsia="et-EE"/>
        </w:rPr>
        <w:t xml:space="preserve">töödeldavate isikuandmete põhjal ei muudeta andmesubjekti kohustuste mahtu ega kahjustata muul viisil ülemäära andmesubjekti õigusi ega avaldata </w:t>
      </w:r>
      <w:r w:rsidR="007E6CEA">
        <w:rPr>
          <w:rFonts w:ascii="Times New Roman" w:eastAsia="Times New Roman" w:hAnsi="Times New Roman" w:cs="Times New Roman"/>
          <w:bCs/>
          <w:sz w:val="24"/>
          <w:szCs w:val="24"/>
          <w:lang w:eastAsia="et-EE"/>
        </w:rPr>
        <w:t xml:space="preserve">talle </w:t>
      </w:r>
      <w:r w:rsidRPr="00E46A0B">
        <w:rPr>
          <w:rFonts w:ascii="Times New Roman" w:eastAsia="Times New Roman" w:hAnsi="Times New Roman" w:cs="Times New Roman"/>
          <w:bCs/>
          <w:sz w:val="24"/>
          <w:szCs w:val="24"/>
          <w:lang w:eastAsia="et-EE"/>
        </w:rPr>
        <w:t>kahjulikku mõju. </w:t>
      </w:r>
    </w:p>
    <w:p w14:paraId="446851A9" w14:textId="2D71B88A" w:rsidR="001358F0" w:rsidRDefault="694C58DA" w:rsidP="008070AE">
      <w:pPr>
        <w:spacing w:after="0" w:line="240" w:lineRule="auto"/>
        <w:jc w:val="both"/>
        <w:textAlignment w:val="baseline"/>
        <w:rPr>
          <w:rFonts w:ascii="Times New Roman" w:eastAsia="Times New Roman" w:hAnsi="Times New Roman" w:cs="Times New Roman"/>
          <w:sz w:val="24"/>
          <w:szCs w:val="24"/>
          <w:lang w:eastAsia="et-EE"/>
        </w:rPr>
      </w:pPr>
      <w:r w:rsidRPr="5EDD3458">
        <w:rPr>
          <w:rFonts w:ascii="Times New Roman" w:eastAsia="Times New Roman" w:hAnsi="Times New Roman" w:cs="Times New Roman"/>
          <w:sz w:val="24"/>
          <w:szCs w:val="24"/>
        </w:rPr>
        <w:t>Punktis 4 sätestatud tingimuse all on mõeldud konkreetset ja kohe</w:t>
      </w:r>
      <w:r w:rsidR="00A9037D">
        <w:rPr>
          <w:rFonts w:ascii="Times New Roman" w:eastAsia="Times New Roman" w:hAnsi="Times New Roman" w:cs="Times New Roman"/>
          <w:sz w:val="24"/>
          <w:szCs w:val="24"/>
        </w:rPr>
        <w:t>st</w:t>
      </w:r>
      <w:r w:rsidRPr="5EDD3458">
        <w:rPr>
          <w:rFonts w:ascii="Times New Roman" w:eastAsia="Times New Roman" w:hAnsi="Times New Roman" w:cs="Times New Roman"/>
          <w:sz w:val="24"/>
          <w:szCs w:val="24"/>
        </w:rPr>
        <w:t xml:space="preserve"> mõju ühele andmesubjektile</w:t>
      </w:r>
      <w:r w:rsidR="00975A01">
        <w:rPr>
          <w:rFonts w:ascii="Times New Roman" w:eastAsia="Times New Roman" w:hAnsi="Times New Roman" w:cs="Times New Roman"/>
          <w:sz w:val="24"/>
          <w:szCs w:val="24"/>
        </w:rPr>
        <w:t>,</w:t>
      </w:r>
      <w:r w:rsidRPr="5EDD3458">
        <w:rPr>
          <w:rFonts w:ascii="Times New Roman" w:eastAsia="Times New Roman" w:hAnsi="Times New Roman" w:cs="Times New Roman"/>
          <w:sz w:val="24"/>
          <w:szCs w:val="24"/>
        </w:rPr>
        <w:t xml:space="preserve"> </w:t>
      </w:r>
      <w:r w:rsidR="00975A01">
        <w:rPr>
          <w:rFonts w:ascii="Times New Roman" w:eastAsia="Times New Roman" w:hAnsi="Times New Roman" w:cs="Times New Roman"/>
          <w:sz w:val="24"/>
          <w:szCs w:val="24"/>
        </w:rPr>
        <w:t>m</w:t>
      </w:r>
      <w:r w:rsidRPr="5EDD3458">
        <w:rPr>
          <w:rFonts w:ascii="Times New Roman" w:eastAsia="Times New Roman" w:hAnsi="Times New Roman" w:cs="Times New Roman"/>
          <w:sz w:val="24"/>
          <w:szCs w:val="24"/>
        </w:rPr>
        <w:t xml:space="preserve">itte aga olukorda, kus andmetöötluse eesmärk on saada ülevaade nt teatud sihtgrupile </w:t>
      </w:r>
      <w:r w:rsidR="00764CD3" w:rsidRPr="5EDD3458">
        <w:rPr>
          <w:rFonts w:ascii="Times New Roman" w:eastAsia="Times New Roman" w:hAnsi="Times New Roman" w:cs="Times New Roman"/>
          <w:sz w:val="24"/>
          <w:szCs w:val="24"/>
        </w:rPr>
        <w:t>kehtivatest kohustustes</w:t>
      </w:r>
      <w:r w:rsidR="00764CD3">
        <w:rPr>
          <w:rFonts w:ascii="Times New Roman" w:eastAsia="Times New Roman" w:hAnsi="Times New Roman" w:cs="Times New Roman"/>
          <w:sz w:val="24"/>
          <w:szCs w:val="24"/>
        </w:rPr>
        <w:t>t</w:t>
      </w:r>
      <w:r w:rsidR="00764CD3" w:rsidRPr="5EDD3458">
        <w:rPr>
          <w:rFonts w:ascii="Times New Roman" w:eastAsia="Times New Roman" w:hAnsi="Times New Roman" w:cs="Times New Roman"/>
          <w:sz w:val="24"/>
          <w:szCs w:val="24"/>
        </w:rPr>
        <w:t xml:space="preserve"> </w:t>
      </w:r>
      <w:r w:rsidRPr="5EDD3458">
        <w:rPr>
          <w:rFonts w:ascii="Times New Roman" w:eastAsia="Times New Roman" w:hAnsi="Times New Roman" w:cs="Times New Roman"/>
          <w:sz w:val="24"/>
          <w:szCs w:val="24"/>
        </w:rPr>
        <w:t xml:space="preserve">ja kujundada andmesubjekti kohustusi (nt poliitikameede avalik-õigusliku rahalise kohustuse, nt maksu, tasu, lõivu vms kehtestamiseks) </w:t>
      </w:r>
      <w:r w:rsidR="00B16B3F">
        <w:rPr>
          <w:rFonts w:ascii="Times New Roman" w:eastAsia="Times New Roman" w:hAnsi="Times New Roman" w:cs="Times New Roman"/>
          <w:sz w:val="24"/>
          <w:szCs w:val="24"/>
        </w:rPr>
        <w:t>–</w:t>
      </w:r>
      <w:r w:rsidRPr="5EDD3458">
        <w:rPr>
          <w:rFonts w:ascii="Times New Roman" w:eastAsia="Times New Roman" w:hAnsi="Times New Roman" w:cs="Times New Roman"/>
          <w:sz w:val="24"/>
          <w:szCs w:val="24"/>
        </w:rPr>
        <w:t xml:space="preserve"> selline töötlemine ei ole keelatud. </w:t>
      </w:r>
      <w:r w:rsidR="004939B7">
        <w:rPr>
          <w:rFonts w:ascii="Times New Roman" w:eastAsia="Times New Roman" w:hAnsi="Times New Roman" w:cs="Times New Roman"/>
          <w:sz w:val="24"/>
          <w:szCs w:val="24"/>
        </w:rPr>
        <w:t>Ebasoodne mõju võib</w:t>
      </w:r>
      <w:r w:rsidR="008C1566">
        <w:rPr>
          <w:rFonts w:ascii="Times New Roman" w:eastAsia="Times New Roman" w:hAnsi="Times New Roman" w:cs="Times New Roman"/>
          <w:sz w:val="24"/>
          <w:szCs w:val="24"/>
        </w:rPr>
        <w:t xml:space="preserve"> tekkida </w:t>
      </w:r>
      <w:r w:rsidRPr="5EDD3458">
        <w:rPr>
          <w:rFonts w:ascii="Times New Roman" w:eastAsia="Times New Roman" w:hAnsi="Times New Roman" w:cs="Times New Roman"/>
          <w:sz w:val="24"/>
          <w:szCs w:val="24"/>
        </w:rPr>
        <w:t xml:space="preserve">uuringule järgneda </w:t>
      </w:r>
      <w:r w:rsidR="008C1566" w:rsidRPr="5EDD3458">
        <w:rPr>
          <w:rFonts w:ascii="Times New Roman" w:eastAsia="Times New Roman" w:hAnsi="Times New Roman" w:cs="Times New Roman"/>
          <w:sz w:val="24"/>
          <w:szCs w:val="24"/>
        </w:rPr>
        <w:t>või</w:t>
      </w:r>
      <w:r w:rsidR="008C1566">
        <w:rPr>
          <w:rFonts w:ascii="Times New Roman" w:eastAsia="Times New Roman" w:hAnsi="Times New Roman" w:cs="Times New Roman"/>
          <w:sz w:val="24"/>
          <w:szCs w:val="24"/>
        </w:rPr>
        <w:t>vatest</w:t>
      </w:r>
      <w:r w:rsidR="008C1566" w:rsidRPr="5EDD3458">
        <w:rPr>
          <w:rFonts w:ascii="Times New Roman" w:eastAsia="Times New Roman" w:hAnsi="Times New Roman" w:cs="Times New Roman"/>
          <w:sz w:val="24"/>
          <w:szCs w:val="24"/>
        </w:rPr>
        <w:t xml:space="preserve"> </w:t>
      </w:r>
      <w:r w:rsidRPr="5EDD3458">
        <w:rPr>
          <w:rFonts w:ascii="Times New Roman" w:eastAsia="Times New Roman" w:hAnsi="Times New Roman" w:cs="Times New Roman"/>
          <w:sz w:val="24"/>
          <w:szCs w:val="24"/>
        </w:rPr>
        <w:t>õigusaktide</w:t>
      </w:r>
      <w:r w:rsidR="008C1566" w:rsidRPr="008C1566">
        <w:rPr>
          <w:rFonts w:ascii="Times New Roman" w:eastAsia="Times New Roman" w:hAnsi="Times New Roman" w:cs="Times New Roman"/>
          <w:sz w:val="24"/>
          <w:szCs w:val="24"/>
        </w:rPr>
        <w:t xml:space="preserve"> </w:t>
      </w:r>
      <w:r w:rsidR="008C1566" w:rsidRPr="5EDD3458">
        <w:rPr>
          <w:rFonts w:ascii="Times New Roman" w:eastAsia="Times New Roman" w:hAnsi="Times New Roman" w:cs="Times New Roman"/>
          <w:sz w:val="24"/>
          <w:szCs w:val="24"/>
        </w:rPr>
        <w:t>muudatus</w:t>
      </w:r>
      <w:r w:rsidR="008C1566">
        <w:rPr>
          <w:rFonts w:ascii="Times New Roman" w:eastAsia="Times New Roman" w:hAnsi="Times New Roman" w:cs="Times New Roman"/>
          <w:sz w:val="24"/>
          <w:szCs w:val="24"/>
        </w:rPr>
        <w:t>test</w:t>
      </w:r>
      <w:r w:rsidRPr="5EDD3458">
        <w:rPr>
          <w:rFonts w:ascii="Times New Roman" w:eastAsia="Times New Roman" w:hAnsi="Times New Roman" w:cs="Times New Roman"/>
          <w:sz w:val="24"/>
          <w:szCs w:val="24"/>
        </w:rPr>
        <w:t xml:space="preserve">, mis </w:t>
      </w:r>
      <w:r w:rsidR="008C1566">
        <w:rPr>
          <w:rFonts w:ascii="Times New Roman" w:eastAsia="Times New Roman" w:hAnsi="Times New Roman" w:cs="Times New Roman"/>
          <w:sz w:val="24"/>
          <w:szCs w:val="24"/>
        </w:rPr>
        <w:t>aga</w:t>
      </w:r>
      <w:r w:rsidRPr="5EDD3458">
        <w:rPr>
          <w:rFonts w:ascii="Times New Roman" w:eastAsia="Times New Roman" w:hAnsi="Times New Roman" w:cs="Times New Roman"/>
          <w:sz w:val="24"/>
          <w:szCs w:val="24"/>
        </w:rPr>
        <w:t xml:space="preserve"> enne vastuvõtmist läbivad vajaliku kooskõlastuse ja heakskiitmise, uuringust endast ei teki andmesubjektile ebasood</w:t>
      </w:r>
      <w:r w:rsidR="00447B40" w:rsidRPr="5EDD3458">
        <w:rPr>
          <w:rFonts w:ascii="Times New Roman" w:eastAsia="Times New Roman" w:hAnsi="Times New Roman" w:cs="Times New Roman"/>
          <w:sz w:val="24"/>
          <w:szCs w:val="24"/>
        </w:rPr>
        <w:t>s</w:t>
      </w:r>
      <w:r w:rsidRPr="5EDD3458">
        <w:rPr>
          <w:rFonts w:ascii="Times New Roman" w:eastAsia="Times New Roman" w:hAnsi="Times New Roman" w:cs="Times New Roman"/>
          <w:sz w:val="24"/>
          <w:szCs w:val="24"/>
        </w:rPr>
        <w:t>aid mõjusid.</w:t>
      </w:r>
      <w:r w:rsidRPr="5EDD3458">
        <w:rPr>
          <w:rFonts w:ascii="Times New Roman" w:eastAsia="Times New Roman" w:hAnsi="Times New Roman" w:cs="Times New Roman"/>
          <w:sz w:val="24"/>
          <w:szCs w:val="24"/>
          <w:lang w:eastAsia="et-EE"/>
        </w:rPr>
        <w:t xml:space="preserve"> </w:t>
      </w:r>
    </w:p>
    <w:p w14:paraId="0C20E9FB" w14:textId="1E8F1F14" w:rsidR="001358F0" w:rsidRDefault="001358F0" w:rsidP="5EDD3458">
      <w:pPr>
        <w:spacing w:after="0" w:line="240" w:lineRule="auto"/>
        <w:jc w:val="both"/>
        <w:textAlignment w:val="baseline"/>
        <w:rPr>
          <w:rFonts w:ascii="Times New Roman" w:eastAsia="Times New Roman" w:hAnsi="Times New Roman" w:cs="Times New Roman"/>
          <w:sz w:val="24"/>
          <w:szCs w:val="24"/>
          <w:lang w:eastAsia="et-EE"/>
        </w:rPr>
      </w:pPr>
    </w:p>
    <w:p w14:paraId="4F854B91" w14:textId="4B43A85B"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Seega ei ole piisav üksnes nime asendamine pseudonüümiga</w:t>
      </w:r>
      <w:r w:rsidR="139EB878"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vaid kasutada tuleb ka </w:t>
      </w:r>
      <w:r w:rsidR="00250C63">
        <w:rPr>
          <w:rFonts w:ascii="Times New Roman" w:eastAsia="Times New Roman" w:hAnsi="Times New Roman" w:cs="Times New Roman"/>
          <w:bCs/>
          <w:sz w:val="24"/>
          <w:szCs w:val="24"/>
          <w:lang w:eastAsia="et-EE"/>
        </w:rPr>
        <w:t>lisa</w:t>
      </w:r>
      <w:r>
        <w:rPr>
          <w:rFonts w:ascii="Times New Roman" w:eastAsia="Times New Roman" w:hAnsi="Times New Roman" w:cs="Times New Roman"/>
          <w:bCs/>
          <w:sz w:val="24"/>
          <w:szCs w:val="24"/>
          <w:lang w:eastAsia="et-EE"/>
        </w:rPr>
        <w:t xml:space="preserve">meetmeid. </w:t>
      </w:r>
    </w:p>
    <w:p w14:paraId="47B0DEE7"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1705573E" w14:textId="39F8B2BA" w:rsidR="006A3C5A" w:rsidRPr="00937599" w:rsidRDefault="001358F0" w:rsidP="006A3C5A">
      <w:pPr>
        <w:spacing w:after="0" w:line="240" w:lineRule="auto"/>
        <w:jc w:val="both"/>
        <w:textAlignment w:val="baseline"/>
        <w:rPr>
          <w:rFonts w:ascii="Times New Roman" w:hAnsi="Times New Roman" w:cs="Times New Roman"/>
        </w:rPr>
      </w:pPr>
      <w:r w:rsidRPr="00DE2E77">
        <w:rPr>
          <w:rFonts w:ascii="Times New Roman" w:eastAsia="Times New Roman" w:hAnsi="Times New Roman" w:cs="Times New Roman"/>
          <w:b/>
          <w:sz w:val="24"/>
          <w:szCs w:val="24"/>
          <w:lang w:eastAsia="et-EE"/>
        </w:rPr>
        <w:t>Lõi</w:t>
      </w:r>
      <w:r w:rsidR="00322CFA">
        <w:rPr>
          <w:rFonts w:ascii="Times New Roman" w:eastAsia="Times New Roman" w:hAnsi="Times New Roman" w:cs="Times New Roman"/>
          <w:b/>
          <w:sz w:val="24"/>
          <w:szCs w:val="24"/>
          <w:lang w:eastAsia="et-EE"/>
        </w:rPr>
        <w:t>k</w:t>
      </w:r>
      <w:r w:rsidRPr="00DE2E77">
        <w:rPr>
          <w:rFonts w:ascii="Times New Roman" w:eastAsia="Times New Roman" w:hAnsi="Times New Roman" w:cs="Times New Roman"/>
          <w:b/>
          <w:sz w:val="24"/>
          <w:szCs w:val="24"/>
          <w:lang w:eastAsia="et-EE"/>
        </w:rPr>
        <w:t>e 4</w:t>
      </w:r>
      <w:r>
        <w:rPr>
          <w:rFonts w:ascii="Times New Roman" w:eastAsia="Times New Roman" w:hAnsi="Times New Roman" w:cs="Times New Roman"/>
          <w:bCs/>
          <w:sz w:val="24"/>
          <w:szCs w:val="24"/>
          <w:lang w:eastAsia="et-EE"/>
        </w:rPr>
        <w:t xml:space="preserve"> kohaselt saab</w:t>
      </w:r>
      <w:r w:rsidR="7265D55E" w:rsidRPr="55D71C25">
        <w:rPr>
          <w:rFonts w:ascii="Times New Roman" w:eastAsia="Times New Roman" w:hAnsi="Times New Roman" w:cs="Times New Roman"/>
          <w:sz w:val="24"/>
          <w:szCs w:val="24"/>
          <w:lang w:eastAsia="et-EE"/>
        </w:rPr>
        <w:t xml:space="preserve"> IKS § 6</w:t>
      </w:r>
      <w:r>
        <w:rPr>
          <w:rFonts w:ascii="Times New Roman" w:eastAsia="Times New Roman" w:hAnsi="Times New Roman" w:cs="Times New Roman"/>
          <w:bCs/>
          <w:sz w:val="24"/>
          <w:szCs w:val="24"/>
          <w:lang w:eastAsia="et-EE"/>
        </w:rPr>
        <w:t xml:space="preserve"> l</w:t>
      </w:r>
      <w:r w:rsidR="00322CFA">
        <w:rPr>
          <w:rFonts w:ascii="Times New Roman" w:eastAsia="Times New Roman" w:hAnsi="Times New Roman" w:cs="Times New Roman"/>
          <w:bCs/>
          <w:sz w:val="24"/>
          <w:szCs w:val="24"/>
          <w:lang w:eastAsia="et-EE"/>
        </w:rPr>
        <w:t>õike</w:t>
      </w:r>
      <w:r>
        <w:rPr>
          <w:rFonts w:ascii="Times New Roman" w:eastAsia="Times New Roman" w:hAnsi="Times New Roman" w:cs="Times New Roman"/>
          <w:bCs/>
          <w:sz w:val="24"/>
          <w:szCs w:val="24"/>
          <w:lang w:eastAsia="et-EE"/>
        </w:rPr>
        <w:t xml:space="preserve"> 3 p</w:t>
      </w:r>
      <w:r w:rsidR="00322CFA">
        <w:rPr>
          <w:rFonts w:ascii="Times New Roman" w:eastAsia="Times New Roman" w:hAnsi="Times New Roman" w:cs="Times New Roman"/>
          <w:bCs/>
          <w:sz w:val="24"/>
          <w:szCs w:val="24"/>
          <w:lang w:eastAsia="et-EE"/>
        </w:rPr>
        <w:t>unkti</w:t>
      </w:r>
      <w:r>
        <w:rPr>
          <w:rFonts w:ascii="Times New Roman" w:eastAsia="Times New Roman" w:hAnsi="Times New Roman" w:cs="Times New Roman"/>
          <w:bCs/>
          <w:sz w:val="24"/>
          <w:szCs w:val="24"/>
          <w:lang w:eastAsia="et-EE"/>
        </w:rPr>
        <w:t xml:space="preserve"> 1 tingimuse (</w:t>
      </w:r>
      <w:r w:rsidRPr="00E46A0B">
        <w:rPr>
          <w:rFonts w:ascii="Times New Roman" w:eastAsia="Times New Roman" w:hAnsi="Times New Roman" w:cs="Times New Roman"/>
          <w:bCs/>
          <w:sz w:val="24"/>
          <w:szCs w:val="24"/>
          <w:lang w:eastAsia="et-EE"/>
        </w:rPr>
        <w:t>enne isikuandmete üleandmist uuringu tegijale isikuandmed pseudonüümitakse või kasutatakse muid asjakohaseid kaitsemeetmeid vastava päringu saanud andmekogus</w:t>
      </w:r>
      <w:r>
        <w:rPr>
          <w:rFonts w:ascii="Times New Roman" w:eastAsia="Times New Roman" w:hAnsi="Times New Roman" w:cs="Times New Roman"/>
          <w:bCs/>
          <w:sz w:val="24"/>
          <w:szCs w:val="24"/>
          <w:lang w:eastAsia="et-EE"/>
        </w:rPr>
        <w:t>) täita</w:t>
      </w:r>
      <w:r w:rsidR="00642C03">
        <w:rPr>
          <w:rFonts w:ascii="Times New Roman" w:eastAsia="Times New Roman" w:hAnsi="Times New Roman" w:cs="Times New Roman"/>
          <w:bCs/>
          <w:sz w:val="24"/>
          <w:szCs w:val="24"/>
          <w:lang w:eastAsia="et-EE"/>
        </w:rPr>
        <w:t>,</w:t>
      </w:r>
      <w:r>
        <w:rPr>
          <w:rFonts w:ascii="Times New Roman" w:eastAsia="Times New Roman" w:hAnsi="Times New Roman" w:cs="Times New Roman"/>
          <w:bCs/>
          <w:sz w:val="24"/>
          <w:szCs w:val="24"/>
          <w:lang w:eastAsia="et-EE"/>
        </w:rPr>
        <w:t xml:space="preserve"> kaasates Statistikaamet</w:t>
      </w:r>
      <w:r w:rsidR="00642C03">
        <w:rPr>
          <w:rFonts w:ascii="Times New Roman" w:eastAsia="Times New Roman" w:hAnsi="Times New Roman" w:cs="Times New Roman"/>
          <w:bCs/>
          <w:sz w:val="24"/>
          <w:szCs w:val="24"/>
          <w:lang w:eastAsia="et-EE"/>
        </w:rPr>
        <w:t>i</w:t>
      </w:r>
      <w:r>
        <w:rPr>
          <w:rFonts w:ascii="Times New Roman" w:eastAsia="Times New Roman" w:hAnsi="Times New Roman" w:cs="Times New Roman"/>
          <w:bCs/>
          <w:sz w:val="24"/>
          <w:szCs w:val="24"/>
          <w:lang w:eastAsia="et-EE"/>
        </w:rPr>
        <w:t>. Statistikaametile antakse õigus isikustatud andmeid töödelda selleks, et muuta need uuringu tegijale sisuliselt anonüümseteks andmeteks. See on alternatiivne lahendus juhuks</w:t>
      </w:r>
      <w:r w:rsidR="4DE54E9A"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kui näiteks on vaja eri andmekogude andmed </w:t>
      </w:r>
      <w:r w:rsidR="00F247E8">
        <w:rPr>
          <w:rFonts w:ascii="Times New Roman" w:eastAsia="Times New Roman" w:hAnsi="Times New Roman" w:cs="Times New Roman"/>
          <w:bCs/>
          <w:sz w:val="24"/>
          <w:szCs w:val="24"/>
          <w:lang w:eastAsia="et-EE"/>
        </w:rPr>
        <w:t xml:space="preserve">isikustatud kujul </w:t>
      </w:r>
      <w:r>
        <w:rPr>
          <w:rFonts w:ascii="Times New Roman" w:eastAsia="Times New Roman" w:hAnsi="Times New Roman" w:cs="Times New Roman"/>
          <w:bCs/>
          <w:sz w:val="24"/>
          <w:szCs w:val="24"/>
          <w:lang w:eastAsia="et-EE"/>
        </w:rPr>
        <w:t xml:space="preserve">ühendada, aga puudub võimalus eri </w:t>
      </w:r>
      <w:r w:rsidRPr="006A3C5A">
        <w:rPr>
          <w:rFonts w:ascii="Times New Roman" w:eastAsia="Times New Roman" w:hAnsi="Times New Roman" w:cs="Times New Roman"/>
          <w:bCs/>
          <w:sz w:val="24"/>
          <w:szCs w:val="24"/>
          <w:lang w:eastAsia="et-EE"/>
        </w:rPr>
        <w:t xml:space="preserve">andmekogudes andmed </w:t>
      </w:r>
      <w:r w:rsidR="00B70EAC" w:rsidRPr="006A3C5A">
        <w:rPr>
          <w:rFonts w:ascii="Times New Roman" w:eastAsia="Times New Roman" w:hAnsi="Times New Roman" w:cs="Times New Roman"/>
          <w:bCs/>
          <w:sz w:val="24"/>
          <w:szCs w:val="24"/>
          <w:lang w:eastAsia="et-EE"/>
        </w:rPr>
        <w:t xml:space="preserve">nt sarnase metoodika järgi </w:t>
      </w:r>
      <w:r w:rsidRPr="006A3C5A">
        <w:rPr>
          <w:rFonts w:ascii="Times New Roman" w:eastAsia="Times New Roman" w:hAnsi="Times New Roman" w:cs="Times New Roman"/>
          <w:bCs/>
          <w:sz w:val="24"/>
          <w:szCs w:val="24"/>
          <w:lang w:eastAsia="et-EE"/>
        </w:rPr>
        <w:t xml:space="preserve">pseudonüümida. </w:t>
      </w:r>
    </w:p>
    <w:p w14:paraId="091DF2E6"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5CFC1BFF" w14:textId="5440D99B"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DE2E77">
        <w:rPr>
          <w:rFonts w:ascii="Times New Roman" w:eastAsia="Times New Roman" w:hAnsi="Times New Roman" w:cs="Times New Roman"/>
          <w:b/>
          <w:sz w:val="24"/>
          <w:szCs w:val="24"/>
          <w:lang w:eastAsia="et-EE"/>
        </w:rPr>
        <w:t>Lõike 5</w:t>
      </w:r>
      <w:r>
        <w:rPr>
          <w:rFonts w:ascii="Times New Roman" w:eastAsia="Times New Roman" w:hAnsi="Times New Roman" w:cs="Times New Roman"/>
          <w:bCs/>
          <w:sz w:val="24"/>
          <w:szCs w:val="24"/>
          <w:lang w:eastAsia="et-EE"/>
        </w:rPr>
        <w:t xml:space="preserve"> kohaselt </w:t>
      </w:r>
      <w:r w:rsidR="7FC1D9AE" w:rsidRPr="55D71C25">
        <w:rPr>
          <w:rFonts w:ascii="Times New Roman" w:eastAsia="Times New Roman" w:hAnsi="Times New Roman" w:cs="Times New Roman"/>
          <w:sz w:val="24"/>
          <w:szCs w:val="24"/>
          <w:lang w:eastAsia="et-EE"/>
        </w:rPr>
        <w:t xml:space="preserve">ei pea </w:t>
      </w:r>
      <w:r>
        <w:rPr>
          <w:rFonts w:ascii="Times New Roman" w:eastAsia="Times New Roman" w:hAnsi="Times New Roman" w:cs="Times New Roman"/>
          <w:bCs/>
          <w:sz w:val="24"/>
          <w:szCs w:val="24"/>
          <w:lang w:eastAsia="et-EE"/>
        </w:rPr>
        <w:t>olukorras</w:t>
      </w:r>
      <w:r w:rsidR="547C778F"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kus uuringus töödeldakse andmeid </w:t>
      </w:r>
      <w:r w:rsidR="4996744B" w:rsidRPr="55D71C25">
        <w:rPr>
          <w:rFonts w:ascii="Times New Roman" w:eastAsia="Times New Roman" w:hAnsi="Times New Roman" w:cs="Times New Roman"/>
          <w:sz w:val="24"/>
          <w:szCs w:val="24"/>
          <w:lang w:eastAsia="et-EE"/>
        </w:rPr>
        <w:t>nii</w:t>
      </w:r>
      <w:r>
        <w:rPr>
          <w:rFonts w:ascii="Times New Roman" w:eastAsia="Times New Roman" w:hAnsi="Times New Roman" w:cs="Times New Roman"/>
          <w:bCs/>
          <w:sz w:val="24"/>
          <w:szCs w:val="24"/>
          <w:lang w:eastAsia="et-EE"/>
        </w:rPr>
        <w:t>, et on täidetud lõikes 3 sätestatud tingimused, e</w:t>
      </w:r>
      <w:r w:rsidR="00BD280B">
        <w:rPr>
          <w:rFonts w:ascii="Times New Roman" w:eastAsia="Times New Roman" w:hAnsi="Times New Roman" w:cs="Times New Roman"/>
          <w:bCs/>
          <w:sz w:val="24"/>
          <w:szCs w:val="24"/>
          <w:lang w:eastAsia="et-EE"/>
        </w:rPr>
        <w:t>nne</w:t>
      </w:r>
      <w:r>
        <w:rPr>
          <w:rFonts w:ascii="Times New Roman" w:eastAsia="Times New Roman" w:hAnsi="Times New Roman" w:cs="Times New Roman"/>
          <w:bCs/>
          <w:sz w:val="24"/>
          <w:szCs w:val="24"/>
          <w:lang w:eastAsia="et-EE"/>
        </w:rPr>
        <w:t xml:space="preserve"> taotlema eetikakomitee hinnangut</w:t>
      </w:r>
      <w:r w:rsidR="14434FD9"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vaid uuringu tegija teavitab </w:t>
      </w:r>
      <w:proofErr w:type="spellStart"/>
      <w:r w:rsidR="31DBD7AD" w:rsidRPr="55D71C25">
        <w:rPr>
          <w:rFonts w:ascii="Times New Roman" w:eastAsia="Times New Roman" w:hAnsi="Times New Roman" w:cs="Times New Roman"/>
          <w:sz w:val="24"/>
          <w:szCs w:val="24"/>
          <w:lang w:eastAsia="et-EE"/>
        </w:rPr>
        <w:t>AKI-t</w:t>
      </w:r>
      <w:proofErr w:type="spellEnd"/>
      <w:r>
        <w:rPr>
          <w:rFonts w:ascii="Times New Roman" w:eastAsia="Times New Roman" w:hAnsi="Times New Roman" w:cs="Times New Roman"/>
          <w:bCs/>
          <w:sz w:val="24"/>
          <w:szCs w:val="24"/>
          <w:lang w:eastAsia="et-EE"/>
        </w:rPr>
        <w:t xml:space="preserve"> </w:t>
      </w:r>
      <w:r w:rsidRPr="0043692D">
        <w:rPr>
          <w:rFonts w:ascii="Times New Roman" w:eastAsia="Times New Roman" w:hAnsi="Times New Roman" w:cs="Times New Roman"/>
          <w:bCs/>
          <w:sz w:val="24"/>
          <w:szCs w:val="24"/>
          <w:lang w:eastAsia="et-EE"/>
        </w:rPr>
        <w:t xml:space="preserve">vastavast uuringust, uuringu eesmärkidest, töödeldavatest andmetest ja </w:t>
      </w:r>
      <w:r w:rsidR="008E05C8">
        <w:rPr>
          <w:rFonts w:ascii="Times New Roman" w:eastAsia="Times New Roman" w:hAnsi="Times New Roman" w:cs="Times New Roman"/>
          <w:bCs/>
          <w:sz w:val="24"/>
          <w:szCs w:val="24"/>
          <w:lang w:eastAsia="et-EE"/>
        </w:rPr>
        <w:t>§</w:t>
      </w:r>
      <w:r w:rsidR="008E05C8" w:rsidRPr="0043692D">
        <w:rPr>
          <w:rFonts w:ascii="Times New Roman" w:eastAsia="Times New Roman" w:hAnsi="Times New Roman" w:cs="Times New Roman"/>
          <w:bCs/>
          <w:sz w:val="24"/>
          <w:szCs w:val="24"/>
          <w:lang w:eastAsia="et-EE"/>
        </w:rPr>
        <w:t xml:space="preserve"> </w:t>
      </w:r>
      <w:r w:rsidR="78A9BDE5" w:rsidRPr="55D71C25">
        <w:rPr>
          <w:rFonts w:ascii="Times New Roman" w:eastAsia="Times New Roman" w:hAnsi="Times New Roman" w:cs="Times New Roman"/>
          <w:sz w:val="24"/>
          <w:szCs w:val="24"/>
          <w:lang w:eastAsia="et-EE"/>
        </w:rPr>
        <w:t xml:space="preserve">6 </w:t>
      </w:r>
      <w:r w:rsidRPr="0043692D">
        <w:rPr>
          <w:rFonts w:ascii="Times New Roman" w:eastAsia="Times New Roman" w:hAnsi="Times New Roman" w:cs="Times New Roman"/>
          <w:bCs/>
          <w:sz w:val="24"/>
          <w:szCs w:val="24"/>
          <w:lang w:eastAsia="et-EE"/>
        </w:rPr>
        <w:t>lõikes 3 sätestatud tingimuste täitmisest</w:t>
      </w:r>
      <w:r>
        <w:rPr>
          <w:rFonts w:ascii="Times New Roman" w:eastAsia="Times New Roman" w:hAnsi="Times New Roman" w:cs="Times New Roman"/>
          <w:bCs/>
          <w:sz w:val="24"/>
          <w:szCs w:val="24"/>
          <w:lang w:eastAsia="et-EE"/>
        </w:rPr>
        <w:t>. Selline teavitamiskohustus on vajalik, et AKI saaks seirata, milliseid uuringuid millisel eesmärgil ja ulatuses tehakse</w:t>
      </w:r>
      <w:r w:rsidR="68BE1A27"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ning vajadusel </w:t>
      </w:r>
      <w:r w:rsidR="46FF5F54" w:rsidRPr="55D71C25">
        <w:rPr>
          <w:rFonts w:ascii="Times New Roman" w:eastAsia="Times New Roman" w:hAnsi="Times New Roman" w:cs="Times New Roman"/>
          <w:sz w:val="24"/>
          <w:szCs w:val="24"/>
          <w:lang w:eastAsia="et-EE"/>
        </w:rPr>
        <w:t>järelev</w:t>
      </w:r>
      <w:r w:rsidR="008E05C8">
        <w:rPr>
          <w:rFonts w:ascii="Times New Roman" w:eastAsia="Times New Roman" w:hAnsi="Times New Roman" w:cs="Times New Roman"/>
          <w:sz w:val="24"/>
          <w:szCs w:val="24"/>
          <w:lang w:eastAsia="et-EE"/>
        </w:rPr>
        <w:t>a</w:t>
      </w:r>
      <w:r w:rsidR="46FF5F54" w:rsidRPr="55D71C25">
        <w:rPr>
          <w:rFonts w:ascii="Times New Roman" w:eastAsia="Times New Roman" w:hAnsi="Times New Roman" w:cs="Times New Roman"/>
          <w:sz w:val="24"/>
          <w:szCs w:val="24"/>
          <w:lang w:eastAsia="et-EE"/>
        </w:rPr>
        <w:t>lve</w:t>
      </w:r>
      <w:r w:rsidR="008E05C8">
        <w:rPr>
          <w:rFonts w:ascii="Times New Roman" w:eastAsia="Times New Roman" w:hAnsi="Times New Roman" w:cs="Times New Roman"/>
          <w:sz w:val="24"/>
          <w:szCs w:val="24"/>
          <w:lang w:eastAsia="et-EE"/>
        </w:rPr>
        <w:t>t</w:t>
      </w:r>
      <w:r w:rsidR="46FF5F54" w:rsidRPr="55D71C2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bCs/>
          <w:sz w:val="24"/>
          <w:szCs w:val="24"/>
          <w:lang w:eastAsia="et-EE"/>
        </w:rPr>
        <w:t>teha. Samuti avaldatakse info tehtavatest uuringutest Eesti teabeväravas, et võimaldada ka avalikkusel tutvuda, millise</w:t>
      </w:r>
      <w:r w:rsidR="36AD0754" w:rsidRPr="55D71C25">
        <w:rPr>
          <w:rFonts w:ascii="Times New Roman" w:eastAsia="Times New Roman" w:hAnsi="Times New Roman" w:cs="Times New Roman"/>
          <w:sz w:val="24"/>
          <w:szCs w:val="24"/>
          <w:lang w:eastAsia="et-EE"/>
        </w:rPr>
        <w:t>id</w:t>
      </w:r>
      <w:r>
        <w:rPr>
          <w:rFonts w:ascii="Times New Roman" w:eastAsia="Times New Roman" w:hAnsi="Times New Roman" w:cs="Times New Roman"/>
          <w:bCs/>
          <w:sz w:val="24"/>
          <w:szCs w:val="24"/>
          <w:lang w:eastAsia="et-EE"/>
        </w:rPr>
        <w:t xml:space="preserve"> uuringuid tehakse. </w:t>
      </w:r>
      <w:r w:rsidRPr="00291A90">
        <w:rPr>
          <w:rFonts w:ascii="Times New Roman" w:eastAsia="Times New Roman" w:hAnsi="Times New Roman" w:cs="Times New Roman"/>
          <w:bCs/>
          <w:sz w:val="24"/>
          <w:szCs w:val="24"/>
          <w:lang w:eastAsia="et-EE"/>
        </w:rPr>
        <w:t>Sätte eesmärk</w:t>
      </w:r>
      <w:r>
        <w:rPr>
          <w:rFonts w:ascii="Times New Roman" w:eastAsia="Times New Roman" w:hAnsi="Times New Roman" w:cs="Times New Roman"/>
          <w:bCs/>
          <w:sz w:val="24"/>
          <w:szCs w:val="24"/>
          <w:lang w:eastAsia="et-EE"/>
        </w:rPr>
        <w:t xml:space="preserve"> on </w:t>
      </w:r>
      <w:r w:rsidRPr="00291A90">
        <w:rPr>
          <w:rFonts w:ascii="Times New Roman" w:eastAsia="Times New Roman" w:hAnsi="Times New Roman" w:cs="Times New Roman"/>
          <w:bCs/>
          <w:sz w:val="24"/>
          <w:szCs w:val="24"/>
          <w:lang w:eastAsia="et-EE"/>
        </w:rPr>
        <w:t>tagada läbipaistvus</w:t>
      </w:r>
      <w:r w:rsidR="3443C3D7" w:rsidRPr="55D71C25">
        <w:rPr>
          <w:rFonts w:ascii="Times New Roman" w:eastAsia="Times New Roman" w:hAnsi="Times New Roman" w:cs="Times New Roman"/>
          <w:sz w:val="24"/>
          <w:szCs w:val="24"/>
          <w:lang w:eastAsia="et-EE"/>
        </w:rPr>
        <w:t>, kuid samas</w:t>
      </w:r>
      <w:r>
        <w:rPr>
          <w:rFonts w:ascii="Times New Roman" w:eastAsia="Times New Roman" w:hAnsi="Times New Roman" w:cs="Times New Roman"/>
          <w:bCs/>
          <w:sz w:val="24"/>
          <w:szCs w:val="24"/>
          <w:lang w:eastAsia="et-EE"/>
        </w:rPr>
        <w:t xml:space="preserve"> </w:t>
      </w:r>
      <w:r w:rsidR="677B2A96" w:rsidRPr="55D71C25">
        <w:rPr>
          <w:rFonts w:ascii="Times New Roman" w:eastAsia="Times New Roman" w:hAnsi="Times New Roman" w:cs="Times New Roman"/>
          <w:sz w:val="24"/>
          <w:szCs w:val="24"/>
          <w:lang w:eastAsia="et-EE"/>
        </w:rPr>
        <w:t>saab</w:t>
      </w:r>
      <w:r w:rsidRPr="55D71C2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bCs/>
          <w:sz w:val="24"/>
          <w:szCs w:val="24"/>
          <w:lang w:eastAsia="et-EE"/>
        </w:rPr>
        <w:t>a</w:t>
      </w:r>
      <w:r w:rsidRPr="00291A90">
        <w:rPr>
          <w:rFonts w:ascii="Times New Roman" w:eastAsia="Times New Roman" w:hAnsi="Times New Roman" w:cs="Times New Roman"/>
          <w:bCs/>
          <w:sz w:val="24"/>
          <w:szCs w:val="24"/>
          <w:lang w:eastAsia="et-EE"/>
        </w:rPr>
        <w:t xml:space="preserve">valikustamist pidada </w:t>
      </w:r>
      <w:r w:rsidR="33D4D374" w:rsidRPr="55D71C25">
        <w:rPr>
          <w:rFonts w:ascii="Times New Roman" w:eastAsia="Times New Roman" w:hAnsi="Times New Roman" w:cs="Times New Roman"/>
          <w:sz w:val="24"/>
          <w:szCs w:val="24"/>
          <w:lang w:eastAsia="et-EE"/>
        </w:rPr>
        <w:t>ka</w:t>
      </w:r>
      <w:r w:rsidRPr="00291A90">
        <w:rPr>
          <w:rFonts w:ascii="Times New Roman" w:eastAsia="Times New Roman" w:hAnsi="Times New Roman" w:cs="Times New Roman"/>
          <w:bCs/>
          <w:sz w:val="24"/>
          <w:szCs w:val="24"/>
          <w:lang w:eastAsia="et-EE"/>
        </w:rPr>
        <w:t xml:space="preserve"> kaitsemeetmeks.</w:t>
      </w:r>
    </w:p>
    <w:p w14:paraId="4ECAF98D"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5BD46FFC" w14:textId="18F4BFE6"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F101DA">
        <w:rPr>
          <w:rFonts w:ascii="Times New Roman" w:eastAsia="Times New Roman" w:hAnsi="Times New Roman" w:cs="Times New Roman"/>
          <w:b/>
          <w:sz w:val="24"/>
          <w:szCs w:val="24"/>
          <w:lang w:eastAsia="et-EE"/>
        </w:rPr>
        <w:t>Lõige 6</w:t>
      </w:r>
      <w:r>
        <w:rPr>
          <w:rFonts w:ascii="Times New Roman" w:eastAsia="Times New Roman" w:hAnsi="Times New Roman" w:cs="Times New Roman"/>
          <w:bCs/>
          <w:sz w:val="24"/>
          <w:szCs w:val="24"/>
          <w:lang w:eastAsia="et-EE"/>
        </w:rPr>
        <w:t xml:space="preserve"> annab võimaluse uuringu </w:t>
      </w:r>
      <w:r w:rsidR="00E07B92">
        <w:rPr>
          <w:rFonts w:ascii="Times New Roman" w:eastAsia="Times New Roman" w:hAnsi="Times New Roman" w:cs="Times New Roman"/>
          <w:bCs/>
          <w:sz w:val="24"/>
          <w:szCs w:val="24"/>
          <w:lang w:eastAsia="et-EE"/>
        </w:rPr>
        <w:t xml:space="preserve">tegemiseks </w:t>
      </w:r>
      <w:r>
        <w:rPr>
          <w:rFonts w:ascii="Times New Roman" w:eastAsia="Times New Roman" w:hAnsi="Times New Roman" w:cs="Times New Roman"/>
          <w:bCs/>
          <w:sz w:val="24"/>
          <w:szCs w:val="24"/>
          <w:lang w:eastAsia="et-EE"/>
        </w:rPr>
        <w:t>isikustatud andmetega. Teatud põhjendatud juhtudel ei ole uuringu eesmärgid saavutatavad</w:t>
      </w:r>
      <w:r w:rsidR="44888A27"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kui isikud ei ole tuvastatavad. </w:t>
      </w:r>
      <w:r w:rsidR="4F35DFB9" w:rsidRPr="55D71C25">
        <w:rPr>
          <w:rFonts w:ascii="Times New Roman" w:eastAsia="Times New Roman" w:hAnsi="Times New Roman" w:cs="Times New Roman"/>
          <w:sz w:val="24"/>
          <w:szCs w:val="24"/>
          <w:lang w:eastAsia="et-EE"/>
        </w:rPr>
        <w:t xml:space="preserve">Näiteks kui </w:t>
      </w:r>
      <w:r w:rsidR="389602E2" w:rsidRPr="55D71C25">
        <w:rPr>
          <w:rFonts w:ascii="Times New Roman" w:eastAsia="Times New Roman" w:hAnsi="Times New Roman" w:cs="Times New Roman"/>
          <w:sz w:val="24"/>
          <w:szCs w:val="24"/>
          <w:lang w:eastAsia="et-EE"/>
        </w:rPr>
        <w:t>t</w:t>
      </w:r>
      <w:r w:rsidRPr="55D71C25">
        <w:rPr>
          <w:rFonts w:ascii="Times New Roman" w:eastAsia="Times New Roman" w:hAnsi="Times New Roman" w:cs="Times New Roman"/>
          <w:sz w:val="24"/>
          <w:szCs w:val="24"/>
          <w:lang w:eastAsia="et-EE"/>
        </w:rPr>
        <w:t>erviseuuringu</w:t>
      </w:r>
      <w:r w:rsidR="002E2366">
        <w:rPr>
          <w:rFonts w:ascii="Times New Roman" w:eastAsia="Times New Roman" w:hAnsi="Times New Roman" w:cs="Times New Roman"/>
          <w:sz w:val="24"/>
          <w:szCs w:val="24"/>
          <w:lang w:eastAsia="et-EE"/>
        </w:rPr>
        <w:t>s</w:t>
      </w:r>
      <w:r w:rsidRPr="008B29E5">
        <w:rPr>
          <w:rFonts w:ascii="Times New Roman" w:eastAsia="Times New Roman" w:hAnsi="Times New Roman" w:cs="Times New Roman"/>
          <w:bCs/>
          <w:sz w:val="24"/>
          <w:szCs w:val="24"/>
          <w:lang w:eastAsia="et-EE"/>
        </w:rPr>
        <w:t xml:space="preserve"> soovitakse analüüsida haruldase haiguse levimust Eestis. </w:t>
      </w:r>
      <w:r w:rsidR="001437C6">
        <w:rPr>
          <w:rFonts w:ascii="Times New Roman" w:eastAsia="Times New Roman" w:hAnsi="Times New Roman" w:cs="Times New Roman"/>
          <w:sz w:val="24"/>
          <w:szCs w:val="24"/>
          <w:lang w:eastAsia="et-EE"/>
        </w:rPr>
        <w:t>P</w:t>
      </w:r>
      <w:r w:rsidRPr="008B29E5">
        <w:rPr>
          <w:rFonts w:ascii="Times New Roman" w:eastAsia="Times New Roman" w:hAnsi="Times New Roman" w:cs="Times New Roman"/>
          <w:bCs/>
          <w:sz w:val="24"/>
          <w:szCs w:val="24"/>
          <w:lang w:eastAsia="et-EE"/>
        </w:rPr>
        <w:t xml:space="preserve">atsientide </w:t>
      </w:r>
      <w:r w:rsidR="001437C6">
        <w:rPr>
          <w:rFonts w:ascii="Times New Roman" w:eastAsia="Times New Roman" w:hAnsi="Times New Roman" w:cs="Times New Roman"/>
          <w:bCs/>
          <w:sz w:val="24"/>
          <w:szCs w:val="24"/>
          <w:lang w:eastAsia="et-EE"/>
        </w:rPr>
        <w:t>v</w:t>
      </w:r>
      <w:r w:rsidR="001437C6" w:rsidRPr="55D71C25">
        <w:rPr>
          <w:rFonts w:ascii="Times New Roman" w:eastAsia="Times New Roman" w:hAnsi="Times New Roman" w:cs="Times New Roman"/>
          <w:sz w:val="24"/>
          <w:szCs w:val="24"/>
          <w:lang w:eastAsia="et-EE"/>
        </w:rPr>
        <w:t>äikese</w:t>
      </w:r>
      <w:r w:rsidR="001437C6" w:rsidRPr="008B29E5">
        <w:rPr>
          <w:rFonts w:ascii="Times New Roman" w:eastAsia="Times New Roman" w:hAnsi="Times New Roman" w:cs="Times New Roman"/>
          <w:bCs/>
          <w:sz w:val="24"/>
          <w:szCs w:val="24"/>
          <w:lang w:eastAsia="et-EE"/>
        </w:rPr>
        <w:t xml:space="preserve"> </w:t>
      </w:r>
      <w:r w:rsidRPr="008B29E5">
        <w:rPr>
          <w:rFonts w:ascii="Times New Roman" w:eastAsia="Times New Roman" w:hAnsi="Times New Roman" w:cs="Times New Roman"/>
          <w:bCs/>
          <w:sz w:val="24"/>
          <w:szCs w:val="24"/>
          <w:lang w:eastAsia="et-EE"/>
        </w:rPr>
        <w:t xml:space="preserve">arvu </w:t>
      </w:r>
      <w:r w:rsidR="7A8F9C91" w:rsidRPr="55D71C25">
        <w:rPr>
          <w:rFonts w:ascii="Times New Roman" w:eastAsia="Times New Roman" w:hAnsi="Times New Roman" w:cs="Times New Roman"/>
          <w:sz w:val="24"/>
          <w:szCs w:val="24"/>
          <w:lang w:eastAsia="et-EE"/>
        </w:rPr>
        <w:t>tõttu</w:t>
      </w:r>
      <w:r w:rsidRPr="55D71C2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bCs/>
          <w:sz w:val="24"/>
          <w:szCs w:val="24"/>
          <w:lang w:eastAsia="et-EE"/>
        </w:rPr>
        <w:t xml:space="preserve">ei oleks võimalik täita lõikes 3 sätestatud tingimusi, </w:t>
      </w:r>
      <w:r w:rsidR="4C43C3A8" w:rsidRPr="55D71C25">
        <w:rPr>
          <w:rFonts w:ascii="Times New Roman" w:eastAsia="Times New Roman" w:hAnsi="Times New Roman" w:cs="Times New Roman"/>
          <w:sz w:val="24"/>
          <w:szCs w:val="24"/>
          <w:lang w:eastAsia="et-EE"/>
        </w:rPr>
        <w:t>kuna</w:t>
      </w:r>
      <w:r w:rsidRPr="55D71C2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bCs/>
          <w:sz w:val="24"/>
          <w:szCs w:val="24"/>
          <w:lang w:eastAsia="et-EE"/>
        </w:rPr>
        <w:t>see</w:t>
      </w:r>
      <w:r w:rsidRPr="008B29E5">
        <w:rPr>
          <w:rFonts w:ascii="Times New Roman" w:eastAsia="Times New Roman" w:hAnsi="Times New Roman" w:cs="Times New Roman"/>
          <w:bCs/>
          <w:sz w:val="24"/>
          <w:szCs w:val="24"/>
          <w:lang w:eastAsia="et-EE"/>
        </w:rPr>
        <w:t xml:space="preserve"> muudaks võimatuks haiguse leviku mustrite tuvastamise, </w:t>
      </w:r>
      <w:r w:rsidR="503D769C" w:rsidRPr="55D71C25">
        <w:rPr>
          <w:rFonts w:ascii="Times New Roman" w:eastAsia="Times New Roman" w:hAnsi="Times New Roman" w:cs="Times New Roman"/>
          <w:sz w:val="24"/>
          <w:szCs w:val="24"/>
          <w:lang w:eastAsia="et-EE"/>
        </w:rPr>
        <w:t xml:space="preserve">seega </w:t>
      </w:r>
      <w:r w:rsidRPr="008B29E5">
        <w:rPr>
          <w:rFonts w:ascii="Times New Roman" w:eastAsia="Times New Roman" w:hAnsi="Times New Roman" w:cs="Times New Roman"/>
          <w:bCs/>
          <w:sz w:val="24"/>
          <w:szCs w:val="24"/>
          <w:lang w:eastAsia="et-EE"/>
        </w:rPr>
        <w:t xml:space="preserve">otsustab uuringu tegija, et </w:t>
      </w:r>
      <w:r w:rsidR="6E9BE3D6" w:rsidRPr="55D71C25">
        <w:rPr>
          <w:rFonts w:ascii="Times New Roman" w:eastAsia="Times New Roman" w:hAnsi="Times New Roman" w:cs="Times New Roman"/>
          <w:sz w:val="24"/>
          <w:szCs w:val="24"/>
          <w:lang w:eastAsia="et-EE"/>
        </w:rPr>
        <w:t xml:space="preserve">vajalik on </w:t>
      </w:r>
      <w:r w:rsidRPr="008B29E5">
        <w:rPr>
          <w:rFonts w:ascii="Times New Roman" w:eastAsia="Times New Roman" w:hAnsi="Times New Roman" w:cs="Times New Roman"/>
          <w:bCs/>
          <w:sz w:val="24"/>
          <w:szCs w:val="24"/>
          <w:lang w:eastAsia="et-EE"/>
        </w:rPr>
        <w:t xml:space="preserve">andmete töötlemine tuvastamist võimaldaval kujul. Uuringu </w:t>
      </w:r>
      <w:r w:rsidR="00F165ED">
        <w:rPr>
          <w:rFonts w:ascii="Times New Roman" w:eastAsia="Times New Roman" w:hAnsi="Times New Roman" w:cs="Times New Roman"/>
          <w:bCs/>
          <w:sz w:val="24"/>
          <w:szCs w:val="24"/>
          <w:lang w:eastAsia="et-EE"/>
        </w:rPr>
        <w:t>tegija</w:t>
      </w:r>
      <w:r w:rsidR="00F165ED" w:rsidRPr="008B29E5">
        <w:rPr>
          <w:rFonts w:ascii="Times New Roman" w:eastAsia="Times New Roman" w:hAnsi="Times New Roman" w:cs="Times New Roman"/>
          <w:bCs/>
          <w:sz w:val="24"/>
          <w:szCs w:val="24"/>
          <w:lang w:eastAsia="et-EE"/>
        </w:rPr>
        <w:t xml:space="preserve"> </w:t>
      </w:r>
      <w:r w:rsidRPr="008B29E5">
        <w:rPr>
          <w:rFonts w:ascii="Times New Roman" w:eastAsia="Times New Roman" w:hAnsi="Times New Roman" w:cs="Times New Roman"/>
          <w:bCs/>
          <w:sz w:val="24"/>
          <w:szCs w:val="24"/>
          <w:lang w:eastAsia="et-EE"/>
        </w:rPr>
        <w:t xml:space="preserve">põhjendab, et tegemist on ülekaaluka avaliku huviga, kuna uuringu tulemused aitavad parandada raviteenuste kättesaadavust ja </w:t>
      </w:r>
      <w:r w:rsidR="00F165ED">
        <w:rPr>
          <w:rFonts w:ascii="Times New Roman" w:eastAsia="Times New Roman" w:hAnsi="Times New Roman" w:cs="Times New Roman"/>
          <w:bCs/>
          <w:sz w:val="24"/>
          <w:szCs w:val="24"/>
          <w:lang w:eastAsia="et-EE"/>
        </w:rPr>
        <w:t>parandada</w:t>
      </w:r>
      <w:r w:rsidR="00F165ED" w:rsidRPr="008B29E5">
        <w:rPr>
          <w:rFonts w:ascii="Times New Roman" w:eastAsia="Times New Roman" w:hAnsi="Times New Roman" w:cs="Times New Roman"/>
          <w:bCs/>
          <w:sz w:val="24"/>
          <w:szCs w:val="24"/>
          <w:lang w:eastAsia="et-EE"/>
        </w:rPr>
        <w:t xml:space="preserve"> </w:t>
      </w:r>
      <w:r w:rsidRPr="008B29E5">
        <w:rPr>
          <w:rFonts w:ascii="Times New Roman" w:eastAsia="Times New Roman" w:hAnsi="Times New Roman" w:cs="Times New Roman"/>
          <w:bCs/>
          <w:sz w:val="24"/>
          <w:szCs w:val="24"/>
          <w:lang w:eastAsia="et-EE"/>
        </w:rPr>
        <w:t>rahva</w:t>
      </w:r>
      <w:r w:rsidR="00F165ED">
        <w:rPr>
          <w:rFonts w:ascii="Times New Roman" w:eastAsia="Times New Roman" w:hAnsi="Times New Roman" w:cs="Times New Roman"/>
          <w:bCs/>
          <w:sz w:val="24"/>
          <w:szCs w:val="24"/>
          <w:lang w:eastAsia="et-EE"/>
        </w:rPr>
        <w:t xml:space="preserve"> </w:t>
      </w:r>
      <w:r w:rsidRPr="008B29E5">
        <w:rPr>
          <w:rFonts w:ascii="Times New Roman" w:eastAsia="Times New Roman" w:hAnsi="Times New Roman" w:cs="Times New Roman"/>
          <w:bCs/>
          <w:sz w:val="24"/>
          <w:szCs w:val="24"/>
          <w:lang w:eastAsia="et-EE"/>
        </w:rPr>
        <w:t>tervist</w:t>
      </w:r>
      <w:r w:rsidR="535BDA05" w:rsidRPr="55D71C25">
        <w:rPr>
          <w:rFonts w:ascii="Times New Roman" w:eastAsia="Times New Roman" w:hAnsi="Times New Roman" w:cs="Times New Roman"/>
          <w:sz w:val="24"/>
          <w:szCs w:val="24"/>
          <w:lang w:eastAsia="et-EE"/>
        </w:rPr>
        <w:t>.</w:t>
      </w:r>
    </w:p>
    <w:p w14:paraId="7FD9079C"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4405EF8C" w14:textId="79F6FBD4"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Sellisel kujul on uuringu tegemine lubatud üksnes juhul</w:t>
      </w:r>
      <w:r w:rsidR="7A4FAF14"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kui on täidetud kõik kolm järgmist tingimust:</w:t>
      </w:r>
    </w:p>
    <w:p w14:paraId="32C39BB6" w14:textId="0072A9AF" w:rsidR="001358F0" w:rsidRDefault="001358F0" w:rsidP="001358F0">
      <w:pPr>
        <w:pStyle w:val="Loendilik"/>
        <w:numPr>
          <w:ilvl w:val="0"/>
          <w:numId w:val="4"/>
        </w:numPr>
        <w:spacing w:after="0" w:line="240" w:lineRule="auto"/>
        <w:jc w:val="both"/>
        <w:textAlignment w:val="baseline"/>
        <w:rPr>
          <w:rFonts w:ascii="Times New Roman" w:eastAsia="Times New Roman" w:hAnsi="Times New Roman" w:cs="Times New Roman"/>
          <w:bCs/>
          <w:sz w:val="24"/>
          <w:szCs w:val="24"/>
          <w:lang w:eastAsia="et-EE"/>
        </w:rPr>
      </w:pPr>
      <w:r w:rsidRPr="00F101DA">
        <w:rPr>
          <w:rFonts w:ascii="Times New Roman" w:eastAsia="Times New Roman" w:hAnsi="Times New Roman" w:cs="Times New Roman"/>
          <w:bCs/>
          <w:sz w:val="24"/>
          <w:szCs w:val="24"/>
          <w:lang w:eastAsia="et-EE"/>
        </w:rPr>
        <w:t>pärast tuvastamist võimaldavate andmete eemaldamist ei ole</w:t>
      </w:r>
      <w:r w:rsidR="006A487D">
        <w:rPr>
          <w:rFonts w:ascii="Times New Roman" w:eastAsia="Times New Roman" w:hAnsi="Times New Roman" w:cs="Times New Roman"/>
          <w:bCs/>
          <w:sz w:val="24"/>
          <w:szCs w:val="24"/>
          <w:lang w:eastAsia="et-EE"/>
        </w:rPr>
        <w:t>ks</w:t>
      </w:r>
      <w:r w:rsidRPr="00F101DA">
        <w:rPr>
          <w:rFonts w:ascii="Times New Roman" w:eastAsia="Times New Roman" w:hAnsi="Times New Roman" w:cs="Times New Roman"/>
          <w:bCs/>
          <w:sz w:val="24"/>
          <w:szCs w:val="24"/>
          <w:lang w:eastAsia="et-EE"/>
        </w:rPr>
        <w:t xml:space="preserve"> andmetöötluse eesmärgid enam saavutatavad või neid oleks ebamõistlikult raske saavutada;</w:t>
      </w:r>
    </w:p>
    <w:p w14:paraId="15396465" w14:textId="77777777" w:rsidR="001358F0" w:rsidRDefault="001358F0" w:rsidP="001358F0">
      <w:pPr>
        <w:pStyle w:val="Loendilik"/>
        <w:numPr>
          <w:ilvl w:val="0"/>
          <w:numId w:val="4"/>
        </w:numPr>
        <w:spacing w:after="0" w:line="240" w:lineRule="auto"/>
        <w:jc w:val="both"/>
        <w:textAlignment w:val="baseline"/>
        <w:rPr>
          <w:rFonts w:ascii="Times New Roman" w:eastAsia="Times New Roman" w:hAnsi="Times New Roman" w:cs="Times New Roman"/>
          <w:bCs/>
          <w:sz w:val="24"/>
          <w:szCs w:val="24"/>
          <w:lang w:eastAsia="et-EE"/>
        </w:rPr>
      </w:pPr>
      <w:r w:rsidRPr="00F101DA">
        <w:rPr>
          <w:rFonts w:ascii="Times New Roman" w:eastAsia="Times New Roman" w:hAnsi="Times New Roman" w:cs="Times New Roman"/>
          <w:bCs/>
          <w:sz w:val="24"/>
          <w:szCs w:val="24"/>
          <w:lang w:eastAsia="et-EE"/>
        </w:rPr>
        <w:t>uuringu tegija hinnangul on selleks ülekaalukas avalik huvi ja </w:t>
      </w:r>
    </w:p>
    <w:p w14:paraId="55CD30E9" w14:textId="77777777" w:rsidR="001358F0" w:rsidRPr="00F101DA" w:rsidRDefault="001358F0" w:rsidP="001358F0">
      <w:pPr>
        <w:pStyle w:val="Loendilik"/>
        <w:numPr>
          <w:ilvl w:val="0"/>
          <w:numId w:val="4"/>
        </w:numPr>
        <w:spacing w:after="0" w:line="240" w:lineRule="auto"/>
        <w:jc w:val="both"/>
        <w:textAlignment w:val="baseline"/>
        <w:rPr>
          <w:rFonts w:ascii="Times New Roman" w:eastAsia="Times New Roman" w:hAnsi="Times New Roman" w:cs="Times New Roman"/>
          <w:bCs/>
          <w:sz w:val="24"/>
          <w:szCs w:val="24"/>
          <w:lang w:eastAsia="et-EE"/>
        </w:rPr>
      </w:pPr>
      <w:r w:rsidRPr="00F101DA">
        <w:rPr>
          <w:rFonts w:ascii="Times New Roman" w:eastAsia="Times New Roman" w:hAnsi="Times New Roman" w:cs="Times New Roman"/>
          <w:bCs/>
          <w:sz w:val="24"/>
          <w:szCs w:val="24"/>
          <w:lang w:eastAsia="et-EE"/>
        </w:rPr>
        <w:t>töödeldavate isikuandmete põhjal ei muudeta andmesubjekti kohustuste mahtu ega kahjustata muul viisil ülemäära andmesubjekti õigusi. </w:t>
      </w:r>
    </w:p>
    <w:p w14:paraId="3BDA39A7"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5E335FEC" w14:textId="56164F0B" w:rsidR="00804DF2"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383032">
        <w:rPr>
          <w:rFonts w:ascii="Times New Roman" w:eastAsia="Times New Roman" w:hAnsi="Times New Roman" w:cs="Times New Roman"/>
          <w:b/>
          <w:sz w:val="24"/>
          <w:szCs w:val="24"/>
          <w:lang w:eastAsia="et-EE"/>
        </w:rPr>
        <w:t>Lõige 7</w:t>
      </w:r>
      <w:r>
        <w:rPr>
          <w:rFonts w:ascii="Times New Roman" w:eastAsia="Times New Roman" w:hAnsi="Times New Roman" w:cs="Times New Roman"/>
          <w:bCs/>
          <w:sz w:val="24"/>
          <w:szCs w:val="24"/>
          <w:lang w:eastAsia="et-EE"/>
        </w:rPr>
        <w:t xml:space="preserve"> sätestab kohustuse, et kui uuringut tehakse </w:t>
      </w:r>
      <w:r w:rsidR="001E2C64">
        <w:rPr>
          <w:rFonts w:ascii="Times New Roman" w:eastAsia="Times New Roman" w:hAnsi="Times New Roman" w:cs="Times New Roman"/>
          <w:bCs/>
          <w:sz w:val="24"/>
          <w:szCs w:val="24"/>
          <w:lang w:eastAsia="et-EE"/>
        </w:rPr>
        <w:t xml:space="preserve">andmetega, mis on </w:t>
      </w:r>
      <w:r>
        <w:rPr>
          <w:rFonts w:ascii="Times New Roman" w:eastAsia="Times New Roman" w:hAnsi="Times New Roman" w:cs="Times New Roman"/>
          <w:bCs/>
          <w:sz w:val="24"/>
          <w:szCs w:val="24"/>
          <w:lang w:eastAsia="et-EE"/>
        </w:rPr>
        <w:t xml:space="preserve">isiku tuvastamist võimaldaval kujul ehk ei ole täidetud kõik lõikes 3 sätestatud tingimused, tuleb enne uuringu tegemist pöörduda eetikakomitee poole, kes kontrollib lõikes 6 sätestatud tingimuste täitmist ja annab hinnangu uuringu eetilisusele. </w:t>
      </w:r>
      <w:r w:rsidR="00804DF2">
        <w:rPr>
          <w:rFonts w:ascii="Times New Roman" w:eastAsia="Times New Roman" w:hAnsi="Times New Roman" w:cs="Times New Roman"/>
          <w:bCs/>
          <w:sz w:val="24"/>
          <w:szCs w:val="24"/>
          <w:lang w:eastAsia="et-EE"/>
        </w:rPr>
        <w:t xml:space="preserve">Muudatus toetub VTK </w:t>
      </w:r>
      <w:r w:rsidR="00F34568">
        <w:rPr>
          <w:rFonts w:ascii="Times New Roman" w:eastAsia="Times New Roman" w:hAnsi="Times New Roman" w:cs="Times New Roman"/>
          <w:bCs/>
          <w:sz w:val="24"/>
          <w:szCs w:val="24"/>
          <w:lang w:eastAsia="et-EE"/>
        </w:rPr>
        <w:t>tagasisidele</w:t>
      </w:r>
      <w:r w:rsidR="00E4702A">
        <w:rPr>
          <w:rFonts w:ascii="Times New Roman" w:eastAsia="Times New Roman" w:hAnsi="Times New Roman" w:cs="Times New Roman"/>
          <w:bCs/>
          <w:sz w:val="24"/>
          <w:szCs w:val="24"/>
          <w:lang w:eastAsia="et-EE"/>
        </w:rPr>
        <w:t xml:space="preserve">, milles </w:t>
      </w:r>
      <w:r w:rsidR="004E6E56">
        <w:rPr>
          <w:rFonts w:ascii="Times New Roman" w:eastAsia="Times New Roman" w:hAnsi="Times New Roman" w:cs="Times New Roman"/>
          <w:bCs/>
          <w:sz w:val="24"/>
          <w:szCs w:val="24"/>
          <w:lang w:eastAsia="et-EE"/>
        </w:rPr>
        <w:t xml:space="preserve">oli ülekaalukam </w:t>
      </w:r>
      <w:r w:rsidR="00F91DB0">
        <w:rPr>
          <w:rFonts w:ascii="Times New Roman" w:eastAsia="Times New Roman" w:hAnsi="Times New Roman" w:cs="Times New Roman"/>
          <w:bCs/>
          <w:sz w:val="24"/>
          <w:szCs w:val="24"/>
          <w:lang w:eastAsia="et-EE"/>
        </w:rPr>
        <w:t>toetus ettepanekule</w:t>
      </w:r>
      <w:r w:rsidR="004E6E56">
        <w:rPr>
          <w:rFonts w:ascii="Times New Roman" w:eastAsia="Times New Roman" w:hAnsi="Times New Roman" w:cs="Times New Roman"/>
          <w:bCs/>
          <w:sz w:val="24"/>
          <w:szCs w:val="24"/>
          <w:lang w:eastAsia="et-EE"/>
        </w:rPr>
        <w:t xml:space="preserve">, et </w:t>
      </w:r>
      <w:r w:rsidR="00E4702A" w:rsidRPr="00E4702A">
        <w:rPr>
          <w:rFonts w:ascii="Times New Roman" w:eastAsia="Times New Roman" w:hAnsi="Times New Roman" w:cs="Times New Roman"/>
          <w:bCs/>
          <w:sz w:val="24"/>
          <w:szCs w:val="24"/>
          <w:lang w:eastAsia="et-EE"/>
        </w:rPr>
        <w:t>eetikakomitee oleks loodud seaduse</w:t>
      </w:r>
      <w:r w:rsidR="000D4771">
        <w:rPr>
          <w:rFonts w:ascii="Times New Roman" w:eastAsia="Times New Roman" w:hAnsi="Times New Roman" w:cs="Times New Roman"/>
          <w:bCs/>
          <w:sz w:val="24"/>
          <w:szCs w:val="24"/>
          <w:lang w:eastAsia="et-EE"/>
        </w:rPr>
        <w:t>ga</w:t>
      </w:r>
      <w:r w:rsidR="00E4702A" w:rsidRPr="00E4702A">
        <w:rPr>
          <w:rFonts w:ascii="Times New Roman" w:eastAsia="Times New Roman" w:hAnsi="Times New Roman" w:cs="Times New Roman"/>
          <w:bCs/>
          <w:sz w:val="24"/>
          <w:szCs w:val="24"/>
          <w:lang w:eastAsia="et-EE"/>
        </w:rPr>
        <w:t xml:space="preserve"> või selle alusel antud õigusaktiga </w:t>
      </w:r>
      <w:r w:rsidR="00461B48">
        <w:rPr>
          <w:rFonts w:ascii="Times New Roman" w:eastAsia="Times New Roman" w:hAnsi="Times New Roman" w:cs="Times New Roman"/>
          <w:bCs/>
          <w:sz w:val="24"/>
          <w:szCs w:val="24"/>
          <w:lang w:eastAsia="et-EE"/>
        </w:rPr>
        <w:t>ja</w:t>
      </w:r>
      <w:r w:rsidR="00461B48" w:rsidRPr="00E4702A">
        <w:rPr>
          <w:rFonts w:ascii="Times New Roman" w:eastAsia="Times New Roman" w:hAnsi="Times New Roman" w:cs="Times New Roman"/>
          <w:bCs/>
          <w:sz w:val="24"/>
          <w:szCs w:val="24"/>
          <w:lang w:eastAsia="et-EE"/>
        </w:rPr>
        <w:t xml:space="preserve"> </w:t>
      </w:r>
      <w:r w:rsidR="00E4702A" w:rsidRPr="00E4702A">
        <w:rPr>
          <w:rFonts w:ascii="Times New Roman" w:eastAsia="Times New Roman" w:hAnsi="Times New Roman" w:cs="Times New Roman"/>
          <w:bCs/>
          <w:sz w:val="24"/>
          <w:szCs w:val="24"/>
          <w:lang w:eastAsia="et-EE"/>
        </w:rPr>
        <w:t>tema pädevus oleks selgelt määratud. Toetat</w:t>
      </w:r>
      <w:r w:rsidR="00EC5FC6">
        <w:rPr>
          <w:rFonts w:ascii="Times New Roman" w:eastAsia="Times New Roman" w:hAnsi="Times New Roman" w:cs="Times New Roman"/>
          <w:bCs/>
          <w:sz w:val="24"/>
          <w:szCs w:val="24"/>
          <w:lang w:eastAsia="et-EE"/>
        </w:rPr>
        <w:t>i</w:t>
      </w:r>
      <w:r w:rsidR="00E4702A" w:rsidRPr="00E4702A">
        <w:rPr>
          <w:rFonts w:ascii="Times New Roman" w:eastAsia="Times New Roman" w:hAnsi="Times New Roman" w:cs="Times New Roman"/>
          <w:bCs/>
          <w:sz w:val="24"/>
          <w:szCs w:val="24"/>
          <w:lang w:eastAsia="et-EE"/>
        </w:rPr>
        <w:t xml:space="preserve"> suunda, kus Eestis oleks ühtne eetikakomiteede süsteem („</w:t>
      </w:r>
      <w:r w:rsidR="00E4702A" w:rsidRPr="00461B48">
        <w:rPr>
          <w:rFonts w:ascii="Times New Roman" w:eastAsia="Times New Roman" w:hAnsi="Times New Roman" w:cs="Times New Roman"/>
          <w:bCs/>
          <w:sz w:val="24"/>
          <w:szCs w:val="24"/>
          <w:lang w:eastAsia="et-EE"/>
        </w:rPr>
        <w:t>ühe ukse poliitika</w:t>
      </w:r>
      <w:r w:rsidR="00E4702A" w:rsidRPr="00E4702A">
        <w:rPr>
          <w:rFonts w:ascii="Times New Roman" w:eastAsia="Times New Roman" w:hAnsi="Times New Roman" w:cs="Times New Roman"/>
          <w:bCs/>
          <w:sz w:val="24"/>
          <w:szCs w:val="24"/>
          <w:lang w:eastAsia="et-EE"/>
        </w:rPr>
        <w:t>“), mis koondab kõik valdkondlikud komiteed ühe juhtiva struktuuri alla.</w:t>
      </w:r>
    </w:p>
    <w:p w14:paraId="6C207ED8" w14:textId="77777777" w:rsidR="00804DF2" w:rsidRDefault="00804DF2" w:rsidP="001358F0">
      <w:pPr>
        <w:spacing w:after="0" w:line="240" w:lineRule="auto"/>
        <w:jc w:val="both"/>
        <w:textAlignment w:val="baseline"/>
        <w:rPr>
          <w:rFonts w:ascii="Times New Roman" w:eastAsia="Times New Roman" w:hAnsi="Times New Roman" w:cs="Times New Roman"/>
          <w:bCs/>
          <w:sz w:val="24"/>
          <w:szCs w:val="24"/>
          <w:lang w:eastAsia="et-EE"/>
        </w:rPr>
      </w:pPr>
    </w:p>
    <w:p w14:paraId="3DE2A1CC" w14:textId="3D9D0905" w:rsidR="001358F0" w:rsidRDefault="00EC5FC6" w:rsidP="001358F0">
      <w:pPr>
        <w:spacing w:after="0" w:line="240" w:lineRule="auto"/>
        <w:jc w:val="both"/>
        <w:textAlignment w:val="baseline"/>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 xml:space="preserve">Seega </w:t>
      </w:r>
      <w:r w:rsidR="001358F0">
        <w:rPr>
          <w:rFonts w:ascii="Times New Roman" w:eastAsia="Times New Roman" w:hAnsi="Times New Roman" w:cs="Times New Roman"/>
          <w:bCs/>
          <w:sz w:val="24"/>
          <w:szCs w:val="24"/>
          <w:lang w:eastAsia="et-EE"/>
        </w:rPr>
        <w:t xml:space="preserve">sätestatakse muudatusega, et eetikakomiteed ei või asutada ükskõik kes, vaid </w:t>
      </w:r>
      <w:r w:rsidR="00CF141B" w:rsidRPr="00B10617">
        <w:rPr>
          <w:rFonts w:ascii="Times New Roman" w:eastAsia="Times New Roman" w:hAnsi="Times New Roman" w:cs="Times New Roman"/>
          <w:bCs/>
          <w:sz w:val="24"/>
          <w:szCs w:val="24"/>
          <w:lang w:eastAsia="et-EE"/>
        </w:rPr>
        <w:t>asjaomase valdkonna eetikakomitee</w:t>
      </w:r>
      <w:r w:rsidR="00CF141B">
        <w:rPr>
          <w:rFonts w:ascii="Times New Roman" w:eastAsia="Times New Roman" w:hAnsi="Times New Roman" w:cs="Times New Roman"/>
          <w:bCs/>
          <w:sz w:val="24"/>
          <w:szCs w:val="24"/>
          <w:lang w:eastAsia="et-EE"/>
        </w:rPr>
        <w:t xml:space="preserve"> moodustatakse</w:t>
      </w:r>
      <w:r w:rsidR="001358F0">
        <w:rPr>
          <w:rFonts w:ascii="Times New Roman" w:eastAsia="Times New Roman" w:hAnsi="Times New Roman" w:cs="Times New Roman"/>
          <w:bCs/>
          <w:sz w:val="24"/>
          <w:szCs w:val="24"/>
          <w:lang w:eastAsia="et-EE"/>
        </w:rPr>
        <w:t xml:space="preserve"> s</w:t>
      </w:r>
      <w:r w:rsidR="001358F0" w:rsidRPr="00B10617">
        <w:rPr>
          <w:rFonts w:ascii="Times New Roman" w:eastAsia="Times New Roman" w:hAnsi="Times New Roman" w:cs="Times New Roman"/>
          <w:bCs/>
          <w:sz w:val="24"/>
          <w:szCs w:val="24"/>
          <w:lang w:eastAsia="et-EE"/>
        </w:rPr>
        <w:t>eadusega või selle alusel</w:t>
      </w:r>
      <w:r w:rsidR="670BE46A" w:rsidRPr="55D71C25">
        <w:rPr>
          <w:rFonts w:ascii="Times New Roman" w:eastAsia="Times New Roman" w:hAnsi="Times New Roman" w:cs="Times New Roman"/>
          <w:sz w:val="24"/>
          <w:szCs w:val="24"/>
          <w:lang w:eastAsia="et-EE"/>
        </w:rPr>
        <w:t>.</w:t>
      </w:r>
      <w:r w:rsidR="001358F0" w:rsidRPr="007F1B9B">
        <w:rPr>
          <w:rFonts w:ascii="Times New Roman" w:eastAsia="Times New Roman" w:hAnsi="Times New Roman" w:cs="Times New Roman"/>
          <w:bCs/>
          <w:sz w:val="24"/>
          <w:szCs w:val="24"/>
          <w:lang w:eastAsia="et-EE"/>
        </w:rPr>
        <w:t xml:space="preserve"> K</w:t>
      </w:r>
      <w:r w:rsidR="006E7744">
        <w:rPr>
          <w:rFonts w:ascii="Times New Roman" w:eastAsia="Times New Roman" w:hAnsi="Times New Roman" w:cs="Times New Roman"/>
          <w:bCs/>
          <w:sz w:val="24"/>
          <w:szCs w:val="24"/>
          <w:lang w:eastAsia="et-EE"/>
        </w:rPr>
        <w:t>õnealuse</w:t>
      </w:r>
      <w:r w:rsidR="001358F0" w:rsidRPr="007F1B9B">
        <w:rPr>
          <w:rFonts w:ascii="Times New Roman" w:eastAsia="Times New Roman" w:hAnsi="Times New Roman" w:cs="Times New Roman"/>
          <w:bCs/>
          <w:sz w:val="24"/>
          <w:szCs w:val="24"/>
          <w:lang w:eastAsia="et-EE"/>
        </w:rPr>
        <w:t xml:space="preserve"> sätte eesmärk on tagada, et isikuandmete, sealhulgas eriliiki isikuandmete töötlemine uuringu eesmärgil oleks </w:t>
      </w:r>
      <w:r w:rsidR="001358F0" w:rsidRPr="00A51A31">
        <w:rPr>
          <w:rFonts w:ascii="Times New Roman" w:eastAsia="Times New Roman" w:hAnsi="Times New Roman" w:cs="Times New Roman"/>
          <w:bCs/>
          <w:sz w:val="24"/>
          <w:szCs w:val="24"/>
          <w:lang w:eastAsia="et-EE"/>
        </w:rPr>
        <w:t>läbipaistev</w:t>
      </w:r>
      <w:r w:rsidR="00551D02">
        <w:rPr>
          <w:rFonts w:ascii="Times New Roman" w:eastAsia="Times New Roman" w:hAnsi="Times New Roman" w:cs="Times New Roman"/>
          <w:bCs/>
          <w:sz w:val="24"/>
          <w:szCs w:val="24"/>
          <w:lang w:eastAsia="et-EE"/>
        </w:rPr>
        <w:t xml:space="preserve"> ja</w:t>
      </w:r>
      <w:r w:rsidR="001358F0" w:rsidRPr="007F1B9B">
        <w:rPr>
          <w:rFonts w:ascii="Times New Roman" w:eastAsia="Times New Roman" w:hAnsi="Times New Roman" w:cs="Times New Roman"/>
          <w:bCs/>
          <w:sz w:val="24"/>
          <w:szCs w:val="24"/>
          <w:lang w:eastAsia="et-EE"/>
        </w:rPr>
        <w:t xml:space="preserve"> eetiline ning vastaks seaduses sätestatud nõuetele ka juhul, kui andme</w:t>
      </w:r>
      <w:r w:rsidR="002679EB">
        <w:rPr>
          <w:rFonts w:ascii="Times New Roman" w:eastAsia="Times New Roman" w:hAnsi="Times New Roman" w:cs="Times New Roman"/>
          <w:bCs/>
          <w:sz w:val="24"/>
          <w:szCs w:val="24"/>
          <w:lang w:eastAsia="et-EE"/>
        </w:rPr>
        <w:t>id</w:t>
      </w:r>
      <w:r w:rsidR="001358F0" w:rsidRPr="007F1B9B">
        <w:rPr>
          <w:rFonts w:ascii="Times New Roman" w:eastAsia="Times New Roman" w:hAnsi="Times New Roman" w:cs="Times New Roman"/>
          <w:bCs/>
          <w:sz w:val="24"/>
          <w:szCs w:val="24"/>
          <w:lang w:eastAsia="et-EE"/>
        </w:rPr>
        <w:t xml:space="preserve"> töö</w:t>
      </w:r>
      <w:r w:rsidR="002679EB">
        <w:rPr>
          <w:rFonts w:ascii="Times New Roman" w:eastAsia="Times New Roman" w:hAnsi="Times New Roman" w:cs="Times New Roman"/>
          <w:bCs/>
          <w:sz w:val="24"/>
          <w:szCs w:val="24"/>
          <w:lang w:eastAsia="et-EE"/>
        </w:rPr>
        <w:t>deldakse</w:t>
      </w:r>
      <w:r w:rsidR="001358F0" w:rsidRPr="007F1B9B">
        <w:rPr>
          <w:rFonts w:ascii="Times New Roman" w:eastAsia="Times New Roman" w:hAnsi="Times New Roman" w:cs="Times New Roman"/>
          <w:bCs/>
          <w:sz w:val="24"/>
          <w:szCs w:val="24"/>
          <w:lang w:eastAsia="et-EE"/>
        </w:rPr>
        <w:t xml:space="preserve"> § 6 </w:t>
      </w:r>
      <w:r w:rsidR="001358F0" w:rsidRPr="00F46012">
        <w:rPr>
          <w:rFonts w:ascii="Times New Roman" w:eastAsia="Times New Roman" w:hAnsi="Times New Roman" w:cs="Times New Roman"/>
          <w:bCs/>
          <w:sz w:val="24"/>
          <w:szCs w:val="24"/>
          <w:lang w:eastAsia="et-EE"/>
        </w:rPr>
        <w:t>lõike 6</w:t>
      </w:r>
      <w:r w:rsidR="001358F0" w:rsidRPr="007F1B9B">
        <w:rPr>
          <w:rFonts w:ascii="Times New Roman" w:eastAsia="Times New Roman" w:hAnsi="Times New Roman" w:cs="Times New Roman"/>
          <w:bCs/>
          <w:sz w:val="24"/>
          <w:szCs w:val="24"/>
          <w:lang w:eastAsia="et-EE"/>
        </w:rPr>
        <w:t xml:space="preserve"> alusel ehk erandkorras.</w:t>
      </w:r>
      <w:r w:rsidR="001358F0">
        <w:rPr>
          <w:rFonts w:ascii="Times New Roman" w:eastAsia="Times New Roman" w:hAnsi="Times New Roman" w:cs="Times New Roman"/>
          <w:bCs/>
          <w:sz w:val="24"/>
          <w:szCs w:val="24"/>
          <w:lang w:eastAsia="et-EE"/>
        </w:rPr>
        <w:t xml:space="preserve"> </w:t>
      </w:r>
      <w:r w:rsidR="001358F0" w:rsidRPr="00FD55A9">
        <w:rPr>
          <w:rFonts w:ascii="Times New Roman" w:eastAsia="Times New Roman" w:hAnsi="Times New Roman" w:cs="Times New Roman"/>
          <w:bCs/>
          <w:sz w:val="24"/>
          <w:szCs w:val="24"/>
          <w:lang w:eastAsia="et-EE"/>
        </w:rPr>
        <w:t>Eetikakomitee ülesanne on hinnata nii andmekaitse</w:t>
      </w:r>
      <w:r w:rsidR="006D51E4">
        <w:rPr>
          <w:rFonts w:ascii="Times New Roman" w:eastAsia="Times New Roman" w:hAnsi="Times New Roman" w:cs="Times New Roman"/>
          <w:bCs/>
          <w:sz w:val="24"/>
          <w:szCs w:val="24"/>
          <w:lang w:eastAsia="et-EE"/>
        </w:rPr>
        <w:t>alaseid</w:t>
      </w:r>
      <w:r w:rsidR="001358F0" w:rsidRPr="00FD55A9">
        <w:rPr>
          <w:rFonts w:ascii="Times New Roman" w:eastAsia="Times New Roman" w:hAnsi="Times New Roman" w:cs="Times New Roman"/>
          <w:bCs/>
          <w:sz w:val="24"/>
          <w:szCs w:val="24"/>
          <w:lang w:eastAsia="et-EE"/>
        </w:rPr>
        <w:t xml:space="preserve"> kui ka eetilisi riske ning vajadusel nõuda täiendavaid kaitsemeetmeid või anda soovitusi uuringu </w:t>
      </w:r>
      <w:r w:rsidR="00D66780">
        <w:rPr>
          <w:rFonts w:ascii="Times New Roman" w:eastAsia="Times New Roman" w:hAnsi="Times New Roman" w:cs="Times New Roman"/>
          <w:bCs/>
          <w:sz w:val="24"/>
          <w:szCs w:val="24"/>
          <w:lang w:eastAsia="et-EE"/>
        </w:rPr>
        <w:t>tegemiseks</w:t>
      </w:r>
      <w:r w:rsidR="001358F0" w:rsidRPr="00FD55A9">
        <w:rPr>
          <w:rFonts w:ascii="Times New Roman" w:eastAsia="Times New Roman" w:hAnsi="Times New Roman" w:cs="Times New Roman"/>
          <w:bCs/>
          <w:sz w:val="24"/>
          <w:szCs w:val="24"/>
          <w:lang w:eastAsia="et-EE"/>
        </w:rPr>
        <w:t>.</w:t>
      </w:r>
    </w:p>
    <w:p w14:paraId="3A65D8B1"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7036C003" w14:textId="32EF789A"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BF770C">
        <w:rPr>
          <w:rFonts w:ascii="Times New Roman" w:eastAsia="Times New Roman" w:hAnsi="Times New Roman" w:cs="Times New Roman"/>
          <w:bCs/>
          <w:sz w:val="24"/>
          <w:szCs w:val="24"/>
          <w:lang w:eastAsia="et-EE"/>
        </w:rPr>
        <w:t xml:space="preserve">Uuringu tegija on kohustatud teavitama </w:t>
      </w:r>
      <w:proofErr w:type="spellStart"/>
      <w:r w:rsidR="552AD9F4" w:rsidRPr="55D71C25">
        <w:rPr>
          <w:rFonts w:ascii="Times New Roman" w:eastAsia="Times New Roman" w:hAnsi="Times New Roman" w:cs="Times New Roman"/>
          <w:sz w:val="24"/>
          <w:szCs w:val="24"/>
          <w:lang w:eastAsia="et-EE"/>
        </w:rPr>
        <w:t>AKI-t</w:t>
      </w:r>
      <w:proofErr w:type="spellEnd"/>
      <w:r w:rsidRPr="00BF770C">
        <w:rPr>
          <w:rFonts w:ascii="Times New Roman" w:eastAsia="Times New Roman" w:hAnsi="Times New Roman" w:cs="Times New Roman"/>
          <w:bCs/>
          <w:sz w:val="24"/>
          <w:szCs w:val="24"/>
          <w:lang w:eastAsia="et-EE"/>
        </w:rPr>
        <w:t xml:space="preserve"> vastavalt lõikele 5. Teata</w:t>
      </w:r>
      <w:r w:rsidR="00DC6D52">
        <w:rPr>
          <w:rFonts w:ascii="Times New Roman" w:eastAsia="Times New Roman" w:hAnsi="Times New Roman" w:cs="Times New Roman"/>
          <w:bCs/>
          <w:sz w:val="24"/>
          <w:szCs w:val="24"/>
          <w:lang w:eastAsia="et-EE"/>
        </w:rPr>
        <w:t>da</w:t>
      </w:r>
      <w:r w:rsidRPr="00BF770C">
        <w:rPr>
          <w:rFonts w:ascii="Times New Roman" w:eastAsia="Times New Roman" w:hAnsi="Times New Roman" w:cs="Times New Roman"/>
          <w:bCs/>
          <w:sz w:val="24"/>
          <w:szCs w:val="24"/>
          <w:lang w:eastAsia="et-EE"/>
        </w:rPr>
        <w:t xml:space="preserve"> </w:t>
      </w:r>
      <w:r w:rsidR="00DC6D52">
        <w:rPr>
          <w:rFonts w:ascii="Times New Roman" w:eastAsia="Times New Roman" w:hAnsi="Times New Roman" w:cs="Times New Roman"/>
          <w:bCs/>
          <w:sz w:val="24"/>
          <w:szCs w:val="24"/>
          <w:lang w:eastAsia="et-EE"/>
        </w:rPr>
        <w:t>tuleb</w:t>
      </w:r>
      <w:r w:rsidRPr="00BF770C">
        <w:rPr>
          <w:rFonts w:ascii="Times New Roman" w:eastAsia="Times New Roman" w:hAnsi="Times New Roman" w:cs="Times New Roman"/>
          <w:bCs/>
          <w:sz w:val="24"/>
          <w:szCs w:val="24"/>
          <w:lang w:eastAsia="et-EE"/>
        </w:rPr>
        <w:t xml:space="preserve"> uuringu eesmärk, töödeldava</w:t>
      </w:r>
      <w:r w:rsidR="002739C4">
        <w:rPr>
          <w:rFonts w:ascii="Times New Roman" w:eastAsia="Times New Roman" w:hAnsi="Times New Roman" w:cs="Times New Roman"/>
          <w:bCs/>
          <w:sz w:val="24"/>
          <w:szCs w:val="24"/>
          <w:lang w:eastAsia="et-EE"/>
        </w:rPr>
        <w:t>d</w:t>
      </w:r>
      <w:r w:rsidRPr="00BF770C">
        <w:rPr>
          <w:rFonts w:ascii="Times New Roman" w:eastAsia="Times New Roman" w:hAnsi="Times New Roman" w:cs="Times New Roman"/>
          <w:bCs/>
          <w:sz w:val="24"/>
          <w:szCs w:val="24"/>
          <w:lang w:eastAsia="et-EE"/>
        </w:rPr>
        <w:t xml:space="preserve"> andme</w:t>
      </w:r>
      <w:r w:rsidR="002739C4">
        <w:rPr>
          <w:rFonts w:ascii="Times New Roman" w:eastAsia="Times New Roman" w:hAnsi="Times New Roman" w:cs="Times New Roman"/>
          <w:bCs/>
          <w:sz w:val="24"/>
          <w:szCs w:val="24"/>
          <w:lang w:eastAsia="et-EE"/>
        </w:rPr>
        <w:t>d</w:t>
      </w:r>
      <w:r w:rsidRPr="00BF770C">
        <w:rPr>
          <w:rFonts w:ascii="Times New Roman" w:eastAsia="Times New Roman" w:hAnsi="Times New Roman" w:cs="Times New Roman"/>
          <w:bCs/>
          <w:sz w:val="24"/>
          <w:szCs w:val="24"/>
          <w:lang w:eastAsia="et-EE"/>
        </w:rPr>
        <w:t xml:space="preserve"> </w:t>
      </w:r>
      <w:r w:rsidR="002739C4">
        <w:rPr>
          <w:rFonts w:ascii="Times New Roman" w:eastAsia="Times New Roman" w:hAnsi="Times New Roman" w:cs="Times New Roman"/>
          <w:bCs/>
          <w:sz w:val="24"/>
          <w:szCs w:val="24"/>
          <w:lang w:eastAsia="et-EE"/>
        </w:rPr>
        <w:t>ja</w:t>
      </w:r>
      <w:r w:rsidR="002739C4" w:rsidRPr="00BF770C">
        <w:rPr>
          <w:rFonts w:ascii="Times New Roman" w:eastAsia="Times New Roman" w:hAnsi="Times New Roman" w:cs="Times New Roman"/>
          <w:bCs/>
          <w:sz w:val="24"/>
          <w:szCs w:val="24"/>
          <w:lang w:eastAsia="et-EE"/>
        </w:rPr>
        <w:t xml:space="preserve"> </w:t>
      </w:r>
      <w:r w:rsidRPr="00BF770C">
        <w:rPr>
          <w:rFonts w:ascii="Times New Roman" w:eastAsia="Times New Roman" w:hAnsi="Times New Roman" w:cs="Times New Roman"/>
          <w:bCs/>
          <w:sz w:val="24"/>
          <w:szCs w:val="24"/>
          <w:lang w:eastAsia="et-EE"/>
        </w:rPr>
        <w:t>rakendatava</w:t>
      </w:r>
      <w:r w:rsidR="000A3626">
        <w:rPr>
          <w:rFonts w:ascii="Times New Roman" w:eastAsia="Times New Roman" w:hAnsi="Times New Roman" w:cs="Times New Roman"/>
          <w:bCs/>
          <w:sz w:val="24"/>
          <w:szCs w:val="24"/>
          <w:lang w:eastAsia="et-EE"/>
        </w:rPr>
        <w:t>d</w:t>
      </w:r>
      <w:r w:rsidRPr="00BF770C">
        <w:rPr>
          <w:rFonts w:ascii="Times New Roman" w:eastAsia="Times New Roman" w:hAnsi="Times New Roman" w:cs="Times New Roman"/>
          <w:bCs/>
          <w:sz w:val="24"/>
          <w:szCs w:val="24"/>
          <w:lang w:eastAsia="et-EE"/>
        </w:rPr>
        <w:t xml:space="preserve"> kaitsemeetme</w:t>
      </w:r>
      <w:r w:rsidR="000A3626">
        <w:rPr>
          <w:rFonts w:ascii="Times New Roman" w:eastAsia="Times New Roman" w:hAnsi="Times New Roman" w:cs="Times New Roman"/>
          <w:bCs/>
          <w:sz w:val="24"/>
          <w:szCs w:val="24"/>
          <w:lang w:eastAsia="et-EE"/>
        </w:rPr>
        <w:t>d</w:t>
      </w:r>
      <w:r w:rsidRPr="00BF770C">
        <w:rPr>
          <w:rFonts w:ascii="Times New Roman" w:eastAsia="Times New Roman" w:hAnsi="Times New Roman" w:cs="Times New Roman"/>
          <w:bCs/>
          <w:sz w:val="24"/>
          <w:szCs w:val="24"/>
          <w:lang w:eastAsia="et-EE"/>
        </w:rPr>
        <w:t xml:space="preserve">. </w:t>
      </w:r>
      <w:r w:rsidR="25994610" w:rsidRPr="55D71C25">
        <w:rPr>
          <w:rFonts w:ascii="Times New Roman" w:eastAsia="Times New Roman" w:hAnsi="Times New Roman" w:cs="Times New Roman"/>
          <w:sz w:val="24"/>
          <w:szCs w:val="24"/>
          <w:lang w:eastAsia="et-EE"/>
        </w:rPr>
        <w:t>AKI</w:t>
      </w:r>
      <w:r w:rsidRPr="00BF770C">
        <w:rPr>
          <w:rFonts w:ascii="Times New Roman" w:eastAsia="Times New Roman" w:hAnsi="Times New Roman" w:cs="Times New Roman"/>
          <w:bCs/>
          <w:sz w:val="24"/>
          <w:szCs w:val="24"/>
          <w:lang w:eastAsia="et-EE"/>
        </w:rPr>
        <w:t xml:space="preserve"> avaldab selle teabe Eesti teabeväravas, tagades seeläbi läbipaistvuse ja avalikkuse teavitamise.</w:t>
      </w:r>
      <w:r>
        <w:rPr>
          <w:rFonts w:ascii="Times New Roman" w:eastAsia="Times New Roman" w:hAnsi="Times New Roman" w:cs="Times New Roman"/>
          <w:bCs/>
          <w:sz w:val="24"/>
          <w:szCs w:val="24"/>
          <w:lang w:eastAsia="et-EE"/>
        </w:rPr>
        <w:t xml:space="preserve"> </w:t>
      </w:r>
      <w:r w:rsidRPr="00A95418">
        <w:rPr>
          <w:rFonts w:ascii="Times New Roman" w:eastAsia="Times New Roman" w:hAnsi="Times New Roman" w:cs="Times New Roman"/>
          <w:bCs/>
          <w:sz w:val="24"/>
          <w:szCs w:val="24"/>
          <w:lang w:eastAsia="et-EE"/>
        </w:rPr>
        <w:t>Kui uuringu käigus töödeldava</w:t>
      </w:r>
      <w:r w:rsidR="000A3626">
        <w:rPr>
          <w:rFonts w:ascii="Times New Roman" w:eastAsia="Times New Roman" w:hAnsi="Times New Roman" w:cs="Times New Roman"/>
          <w:bCs/>
          <w:sz w:val="24"/>
          <w:szCs w:val="24"/>
          <w:lang w:eastAsia="et-EE"/>
        </w:rPr>
        <w:t>i</w:t>
      </w:r>
      <w:r w:rsidRPr="00A95418">
        <w:rPr>
          <w:rFonts w:ascii="Times New Roman" w:eastAsia="Times New Roman" w:hAnsi="Times New Roman" w:cs="Times New Roman"/>
          <w:bCs/>
          <w:sz w:val="24"/>
          <w:szCs w:val="24"/>
          <w:lang w:eastAsia="et-EE"/>
        </w:rPr>
        <w:t>d isikuandme</w:t>
      </w:r>
      <w:r w:rsidR="000A3626">
        <w:rPr>
          <w:rFonts w:ascii="Times New Roman" w:eastAsia="Times New Roman" w:hAnsi="Times New Roman" w:cs="Times New Roman"/>
          <w:bCs/>
          <w:sz w:val="24"/>
          <w:szCs w:val="24"/>
          <w:lang w:eastAsia="et-EE"/>
        </w:rPr>
        <w:t>i</w:t>
      </w:r>
      <w:r w:rsidRPr="00A95418">
        <w:rPr>
          <w:rFonts w:ascii="Times New Roman" w:eastAsia="Times New Roman" w:hAnsi="Times New Roman" w:cs="Times New Roman"/>
          <w:bCs/>
          <w:sz w:val="24"/>
          <w:szCs w:val="24"/>
          <w:lang w:eastAsia="et-EE"/>
        </w:rPr>
        <w:t xml:space="preserve">d säilitatakse Rahvusarhiivis, on eetikakomitee õigused Rahvusarhiivil. See tähendab, et Rahvusarhiiv täidab eetikakomitee ülesandeid, kontrollides tingimuste täitmist </w:t>
      </w:r>
      <w:r w:rsidR="008A38EC">
        <w:rPr>
          <w:rFonts w:ascii="Times New Roman" w:eastAsia="Times New Roman" w:hAnsi="Times New Roman" w:cs="Times New Roman"/>
          <w:bCs/>
          <w:sz w:val="24"/>
          <w:szCs w:val="24"/>
          <w:lang w:eastAsia="et-EE"/>
        </w:rPr>
        <w:t>ja</w:t>
      </w:r>
      <w:r w:rsidR="008A38EC" w:rsidRPr="00A95418">
        <w:rPr>
          <w:rFonts w:ascii="Times New Roman" w:eastAsia="Times New Roman" w:hAnsi="Times New Roman" w:cs="Times New Roman"/>
          <w:bCs/>
          <w:sz w:val="24"/>
          <w:szCs w:val="24"/>
          <w:lang w:eastAsia="et-EE"/>
        </w:rPr>
        <w:t xml:space="preserve"> </w:t>
      </w:r>
      <w:r w:rsidRPr="00A95418">
        <w:rPr>
          <w:rFonts w:ascii="Times New Roman" w:eastAsia="Times New Roman" w:hAnsi="Times New Roman" w:cs="Times New Roman"/>
          <w:bCs/>
          <w:sz w:val="24"/>
          <w:szCs w:val="24"/>
          <w:lang w:eastAsia="et-EE"/>
        </w:rPr>
        <w:t>vajadusel andes hinnangu uuringu eetilisusele.</w:t>
      </w:r>
    </w:p>
    <w:p w14:paraId="7F711864"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30C1A459" w14:textId="70F0E1C4" w:rsidR="001358F0" w:rsidRPr="00AC03F1" w:rsidRDefault="001358F0" w:rsidP="001358F0">
      <w:pPr>
        <w:spacing w:after="0"/>
        <w:jc w:val="both"/>
        <w:textAlignment w:val="baseline"/>
        <w:rPr>
          <w:rFonts w:ascii="Times New Roman" w:eastAsia="Times New Roman" w:hAnsi="Times New Roman" w:cs="Times New Roman"/>
          <w:bCs/>
          <w:sz w:val="24"/>
          <w:szCs w:val="24"/>
          <w:lang w:eastAsia="et-EE"/>
        </w:rPr>
      </w:pPr>
      <w:r w:rsidRPr="00137902">
        <w:rPr>
          <w:rFonts w:ascii="Times New Roman" w:eastAsia="Times New Roman" w:hAnsi="Times New Roman" w:cs="Times New Roman"/>
          <w:b/>
          <w:sz w:val="24"/>
          <w:szCs w:val="24"/>
          <w:lang w:eastAsia="et-EE"/>
        </w:rPr>
        <w:t>Lõige 8</w:t>
      </w:r>
      <w:r>
        <w:rPr>
          <w:rFonts w:ascii="Times New Roman" w:eastAsia="Times New Roman" w:hAnsi="Times New Roman" w:cs="Times New Roman"/>
          <w:bCs/>
          <w:sz w:val="24"/>
          <w:szCs w:val="24"/>
          <w:lang w:eastAsia="et-EE"/>
        </w:rPr>
        <w:t xml:space="preserve"> jätab sarnaselt TAIKS § 26 alusel loodud eetikakomiteele võimaluse jätta teatud juhtudel eetikakomiteele </w:t>
      </w:r>
      <w:r w:rsidR="5EB178D9" w:rsidRPr="55D71C25">
        <w:rPr>
          <w:rFonts w:ascii="Times New Roman" w:eastAsia="Times New Roman" w:hAnsi="Times New Roman" w:cs="Times New Roman"/>
          <w:sz w:val="24"/>
          <w:szCs w:val="24"/>
          <w:lang w:eastAsia="et-EE"/>
        </w:rPr>
        <w:t xml:space="preserve">esitatud </w:t>
      </w:r>
      <w:r>
        <w:rPr>
          <w:rFonts w:ascii="Times New Roman" w:eastAsia="Times New Roman" w:hAnsi="Times New Roman" w:cs="Times New Roman"/>
          <w:bCs/>
          <w:sz w:val="24"/>
          <w:szCs w:val="24"/>
          <w:lang w:eastAsia="et-EE"/>
        </w:rPr>
        <w:t>taotlus läbi vaatamata</w:t>
      </w:r>
      <w:r w:rsidR="0F5F62B2" w:rsidRPr="55D71C25">
        <w:rPr>
          <w:rFonts w:ascii="Times New Roman" w:eastAsia="Times New Roman" w:hAnsi="Times New Roman" w:cs="Times New Roman"/>
          <w:sz w:val="24"/>
          <w:szCs w:val="24"/>
          <w:lang w:eastAsia="et-EE"/>
        </w:rPr>
        <w:t>.</w:t>
      </w:r>
      <w:r w:rsidRPr="55D71C25">
        <w:rPr>
          <w:rFonts w:ascii="Times New Roman" w:eastAsia="Times New Roman" w:hAnsi="Times New Roman" w:cs="Times New Roman"/>
          <w:sz w:val="24"/>
          <w:szCs w:val="24"/>
          <w:lang w:eastAsia="et-EE"/>
        </w:rPr>
        <w:t xml:space="preserve"> </w:t>
      </w:r>
      <w:r w:rsidR="20BCF41D" w:rsidRPr="55D71C25">
        <w:rPr>
          <w:rFonts w:ascii="Times New Roman" w:eastAsia="Times New Roman" w:hAnsi="Times New Roman" w:cs="Times New Roman"/>
          <w:sz w:val="24"/>
          <w:szCs w:val="24"/>
          <w:lang w:eastAsia="et-EE"/>
        </w:rPr>
        <w:t xml:space="preserve">Seda juhul, </w:t>
      </w:r>
      <w:r w:rsidRPr="55D71C25">
        <w:rPr>
          <w:rFonts w:ascii="Times New Roman" w:eastAsia="Times New Roman" w:hAnsi="Times New Roman" w:cs="Times New Roman"/>
          <w:sz w:val="24"/>
          <w:szCs w:val="24"/>
          <w:lang w:eastAsia="et-EE"/>
        </w:rPr>
        <w:t xml:space="preserve">kui </w:t>
      </w:r>
      <w:r>
        <w:rPr>
          <w:rFonts w:ascii="Times New Roman" w:eastAsia="Times New Roman" w:hAnsi="Times New Roman" w:cs="Times New Roman"/>
          <w:bCs/>
          <w:sz w:val="24"/>
          <w:szCs w:val="24"/>
          <w:lang w:eastAsia="et-EE"/>
        </w:rPr>
        <w:t xml:space="preserve">eetikakomitee </w:t>
      </w:r>
      <w:r w:rsidRPr="008B09F7">
        <w:rPr>
          <w:rFonts w:ascii="Times New Roman" w:eastAsia="Times New Roman" w:hAnsi="Times New Roman" w:cs="Times New Roman"/>
          <w:bCs/>
          <w:sz w:val="24"/>
          <w:szCs w:val="24"/>
          <w:lang w:eastAsia="et-EE"/>
        </w:rPr>
        <w:t>leiab, et taotluses kirjeldatud uuringu</w:t>
      </w:r>
      <w:r w:rsidR="00676FB0">
        <w:rPr>
          <w:rFonts w:ascii="Times New Roman" w:eastAsia="Times New Roman" w:hAnsi="Times New Roman" w:cs="Times New Roman"/>
          <w:bCs/>
          <w:sz w:val="24"/>
          <w:szCs w:val="24"/>
          <w:lang w:eastAsia="et-EE"/>
        </w:rPr>
        <w:t xml:space="preserve"> </w:t>
      </w:r>
      <w:r w:rsidR="006D51E4" w:rsidRPr="008B09F7">
        <w:rPr>
          <w:rFonts w:ascii="Times New Roman" w:eastAsia="Times New Roman" w:hAnsi="Times New Roman" w:cs="Times New Roman"/>
          <w:bCs/>
          <w:sz w:val="24"/>
          <w:szCs w:val="24"/>
          <w:lang w:eastAsia="et-EE"/>
        </w:rPr>
        <w:t>andmekaitse</w:t>
      </w:r>
      <w:r w:rsidR="006D51E4">
        <w:rPr>
          <w:rFonts w:ascii="Times New Roman" w:eastAsia="Times New Roman" w:hAnsi="Times New Roman" w:cs="Times New Roman"/>
          <w:bCs/>
          <w:sz w:val="24"/>
          <w:szCs w:val="24"/>
          <w:lang w:eastAsia="et-EE"/>
        </w:rPr>
        <w:t>ala</w:t>
      </w:r>
      <w:r w:rsidR="006D51E4" w:rsidRPr="008B09F7">
        <w:rPr>
          <w:rFonts w:ascii="Times New Roman" w:eastAsia="Times New Roman" w:hAnsi="Times New Roman" w:cs="Times New Roman"/>
          <w:bCs/>
          <w:sz w:val="24"/>
          <w:szCs w:val="24"/>
          <w:lang w:eastAsia="et-EE"/>
        </w:rPr>
        <w:t>sed</w:t>
      </w:r>
      <w:r w:rsidR="00676FB0">
        <w:rPr>
          <w:rFonts w:ascii="Times New Roman" w:eastAsia="Times New Roman" w:hAnsi="Times New Roman" w:cs="Times New Roman"/>
          <w:bCs/>
          <w:sz w:val="24"/>
          <w:szCs w:val="24"/>
          <w:lang w:eastAsia="et-EE"/>
        </w:rPr>
        <w:t xml:space="preserve"> </w:t>
      </w:r>
      <w:r w:rsidRPr="008B09F7">
        <w:rPr>
          <w:rFonts w:ascii="Times New Roman" w:eastAsia="Times New Roman" w:hAnsi="Times New Roman" w:cs="Times New Roman"/>
          <w:bCs/>
          <w:sz w:val="24"/>
          <w:szCs w:val="24"/>
          <w:lang w:eastAsia="et-EE"/>
        </w:rPr>
        <w:t xml:space="preserve">ja eetilised riskid on </w:t>
      </w:r>
      <w:r w:rsidR="7AD0847D" w:rsidRPr="55D71C25">
        <w:rPr>
          <w:rFonts w:ascii="Times New Roman" w:eastAsia="Times New Roman" w:hAnsi="Times New Roman" w:cs="Times New Roman"/>
          <w:sz w:val="24"/>
          <w:szCs w:val="24"/>
          <w:lang w:eastAsia="et-EE"/>
        </w:rPr>
        <w:t xml:space="preserve">nii </w:t>
      </w:r>
      <w:r w:rsidR="00F15FA7">
        <w:rPr>
          <w:rFonts w:ascii="Times New Roman" w:eastAsia="Times New Roman" w:hAnsi="Times New Roman" w:cs="Times New Roman"/>
          <w:sz w:val="24"/>
          <w:szCs w:val="24"/>
          <w:lang w:eastAsia="et-EE"/>
        </w:rPr>
        <w:t>väikese</w:t>
      </w:r>
      <w:r w:rsidRPr="008B09F7">
        <w:rPr>
          <w:rFonts w:ascii="Times New Roman" w:eastAsia="Times New Roman" w:hAnsi="Times New Roman" w:cs="Times New Roman"/>
          <w:bCs/>
          <w:sz w:val="24"/>
          <w:szCs w:val="24"/>
          <w:lang w:eastAsia="et-EE"/>
        </w:rPr>
        <w:t>d</w:t>
      </w:r>
      <w:r w:rsidR="6A5BB95D" w:rsidRPr="55D71C25">
        <w:rPr>
          <w:rFonts w:ascii="Times New Roman" w:eastAsia="Times New Roman" w:hAnsi="Times New Roman" w:cs="Times New Roman"/>
          <w:sz w:val="24"/>
          <w:szCs w:val="24"/>
          <w:lang w:eastAsia="et-EE"/>
        </w:rPr>
        <w:t xml:space="preserve">, et </w:t>
      </w:r>
      <w:r w:rsidRPr="008B09F7">
        <w:rPr>
          <w:rFonts w:ascii="Times New Roman" w:eastAsia="Times New Roman" w:hAnsi="Times New Roman" w:cs="Times New Roman"/>
          <w:bCs/>
          <w:sz w:val="24"/>
          <w:szCs w:val="24"/>
          <w:lang w:eastAsia="et-EE"/>
        </w:rPr>
        <w:t xml:space="preserve">taotluse sisuline hindamine eetikakomitees </w:t>
      </w:r>
      <w:r w:rsidR="496979C7" w:rsidRPr="55D71C25">
        <w:rPr>
          <w:rFonts w:ascii="Times New Roman" w:eastAsia="Times New Roman" w:hAnsi="Times New Roman" w:cs="Times New Roman"/>
          <w:sz w:val="24"/>
          <w:szCs w:val="24"/>
          <w:lang w:eastAsia="et-EE"/>
        </w:rPr>
        <w:t xml:space="preserve">ei ole </w:t>
      </w:r>
      <w:r w:rsidRPr="008B09F7">
        <w:rPr>
          <w:rFonts w:ascii="Times New Roman" w:eastAsia="Times New Roman" w:hAnsi="Times New Roman" w:cs="Times New Roman"/>
          <w:bCs/>
          <w:sz w:val="24"/>
          <w:szCs w:val="24"/>
          <w:lang w:eastAsia="et-EE"/>
        </w:rPr>
        <w:t>vajalik.</w:t>
      </w:r>
      <w:r w:rsidR="00676FB0">
        <w:rPr>
          <w:rFonts w:ascii="Times New Roman" w:eastAsia="Times New Roman" w:hAnsi="Times New Roman" w:cs="Times New Roman"/>
          <w:bCs/>
          <w:sz w:val="24"/>
          <w:szCs w:val="24"/>
          <w:lang w:eastAsia="et-EE"/>
        </w:rPr>
        <w:t xml:space="preserve"> </w:t>
      </w:r>
      <w:r w:rsidR="00BE66BE">
        <w:rPr>
          <w:rFonts w:ascii="Times New Roman" w:eastAsia="Times New Roman" w:hAnsi="Times New Roman" w:cs="Times New Roman"/>
          <w:bCs/>
          <w:sz w:val="24"/>
          <w:szCs w:val="24"/>
          <w:lang w:eastAsia="et-EE"/>
        </w:rPr>
        <w:t>S</w:t>
      </w:r>
      <w:r w:rsidRPr="00AC03F1">
        <w:rPr>
          <w:rFonts w:ascii="Times New Roman" w:eastAsia="Times New Roman" w:hAnsi="Times New Roman" w:cs="Times New Roman"/>
          <w:bCs/>
          <w:sz w:val="24"/>
          <w:szCs w:val="24"/>
          <w:lang w:eastAsia="et-EE"/>
        </w:rPr>
        <w:t xml:space="preserve">ätte eesmärk on vähendada eetikakomiteede halduskoormust ning kiirendada </w:t>
      </w:r>
      <w:r w:rsidR="00BE66BE">
        <w:rPr>
          <w:rFonts w:ascii="Times New Roman" w:eastAsia="Times New Roman" w:hAnsi="Times New Roman" w:cs="Times New Roman"/>
          <w:bCs/>
          <w:sz w:val="24"/>
          <w:szCs w:val="24"/>
          <w:lang w:eastAsia="et-EE"/>
        </w:rPr>
        <w:t>väikese</w:t>
      </w:r>
      <w:r w:rsidR="00BE66BE" w:rsidRPr="00AC03F1">
        <w:rPr>
          <w:rFonts w:ascii="Times New Roman" w:eastAsia="Times New Roman" w:hAnsi="Times New Roman" w:cs="Times New Roman"/>
          <w:bCs/>
          <w:sz w:val="24"/>
          <w:szCs w:val="24"/>
          <w:lang w:eastAsia="et-EE"/>
        </w:rPr>
        <w:t xml:space="preserve"> </w:t>
      </w:r>
      <w:r w:rsidRPr="00AC03F1">
        <w:rPr>
          <w:rFonts w:ascii="Times New Roman" w:eastAsia="Times New Roman" w:hAnsi="Times New Roman" w:cs="Times New Roman"/>
          <w:bCs/>
          <w:sz w:val="24"/>
          <w:szCs w:val="24"/>
          <w:lang w:eastAsia="et-EE"/>
        </w:rPr>
        <w:t xml:space="preserve">riskiga uuringute menetlust, säilitades samas andmesubjektide õiguste ja huvide kaitse. Säte võimaldab eetikakomiteel </w:t>
      </w:r>
      <w:r w:rsidR="6603B6D9" w:rsidRPr="55D71C25">
        <w:rPr>
          <w:rFonts w:ascii="Times New Roman" w:eastAsia="Times New Roman" w:hAnsi="Times New Roman" w:cs="Times New Roman"/>
          <w:sz w:val="24"/>
          <w:szCs w:val="24"/>
          <w:lang w:eastAsia="et-EE"/>
        </w:rPr>
        <w:t xml:space="preserve">anda </w:t>
      </w:r>
      <w:r w:rsidRPr="55D71C25">
        <w:rPr>
          <w:rFonts w:ascii="Times New Roman" w:eastAsia="Times New Roman" w:hAnsi="Times New Roman" w:cs="Times New Roman"/>
          <w:sz w:val="24"/>
          <w:szCs w:val="24"/>
          <w:lang w:eastAsia="et-EE"/>
        </w:rPr>
        <w:t>esma</w:t>
      </w:r>
      <w:r w:rsidR="394BC291" w:rsidRPr="55D71C25">
        <w:rPr>
          <w:rFonts w:ascii="Times New Roman" w:eastAsia="Times New Roman" w:hAnsi="Times New Roman" w:cs="Times New Roman"/>
          <w:sz w:val="24"/>
          <w:szCs w:val="24"/>
          <w:lang w:eastAsia="et-EE"/>
        </w:rPr>
        <w:t>n</w:t>
      </w:r>
      <w:r w:rsidRPr="55D71C25">
        <w:rPr>
          <w:rFonts w:ascii="Times New Roman" w:eastAsia="Times New Roman" w:hAnsi="Times New Roman" w:cs="Times New Roman"/>
          <w:sz w:val="24"/>
          <w:szCs w:val="24"/>
          <w:lang w:eastAsia="et-EE"/>
        </w:rPr>
        <w:t>e</w:t>
      </w:r>
      <w:r w:rsidRPr="00AC03F1">
        <w:rPr>
          <w:rFonts w:ascii="Times New Roman" w:eastAsia="Times New Roman" w:hAnsi="Times New Roman" w:cs="Times New Roman"/>
          <w:bCs/>
          <w:sz w:val="24"/>
          <w:szCs w:val="24"/>
          <w:lang w:eastAsia="et-EE"/>
        </w:rPr>
        <w:t xml:space="preserve"> hinnang esitatud taotlusele ning juhul, kui </w:t>
      </w:r>
      <w:r w:rsidR="00DE02D4">
        <w:rPr>
          <w:rFonts w:ascii="Times New Roman" w:eastAsia="Times New Roman" w:hAnsi="Times New Roman" w:cs="Times New Roman"/>
          <w:bCs/>
          <w:sz w:val="24"/>
          <w:szCs w:val="24"/>
          <w:lang w:eastAsia="et-EE"/>
        </w:rPr>
        <w:t>ta</w:t>
      </w:r>
      <w:r w:rsidR="00DE02D4" w:rsidRPr="00AC03F1">
        <w:rPr>
          <w:rFonts w:ascii="Times New Roman" w:eastAsia="Times New Roman" w:hAnsi="Times New Roman" w:cs="Times New Roman"/>
          <w:bCs/>
          <w:sz w:val="24"/>
          <w:szCs w:val="24"/>
          <w:lang w:eastAsia="et-EE"/>
        </w:rPr>
        <w:t xml:space="preserve"> </w:t>
      </w:r>
      <w:r w:rsidRPr="00AC03F1">
        <w:rPr>
          <w:rFonts w:ascii="Times New Roman" w:eastAsia="Times New Roman" w:hAnsi="Times New Roman" w:cs="Times New Roman"/>
          <w:bCs/>
          <w:sz w:val="24"/>
          <w:szCs w:val="24"/>
          <w:lang w:eastAsia="et-EE"/>
        </w:rPr>
        <w:t xml:space="preserve">leiab, et uuringuga seotud </w:t>
      </w:r>
      <w:r w:rsidR="006D51E4" w:rsidRPr="00AC03F1">
        <w:rPr>
          <w:rFonts w:ascii="Times New Roman" w:eastAsia="Times New Roman" w:hAnsi="Times New Roman" w:cs="Times New Roman"/>
          <w:bCs/>
          <w:sz w:val="24"/>
          <w:szCs w:val="24"/>
          <w:lang w:eastAsia="et-EE"/>
        </w:rPr>
        <w:t>andmekaitse</w:t>
      </w:r>
      <w:r w:rsidR="006D51E4">
        <w:rPr>
          <w:rFonts w:ascii="Times New Roman" w:eastAsia="Times New Roman" w:hAnsi="Times New Roman" w:cs="Times New Roman"/>
          <w:bCs/>
          <w:sz w:val="24"/>
          <w:szCs w:val="24"/>
          <w:lang w:eastAsia="et-EE"/>
        </w:rPr>
        <w:t>ala</w:t>
      </w:r>
      <w:r w:rsidR="006D51E4" w:rsidRPr="00AC03F1">
        <w:rPr>
          <w:rFonts w:ascii="Times New Roman" w:eastAsia="Times New Roman" w:hAnsi="Times New Roman" w:cs="Times New Roman"/>
          <w:bCs/>
          <w:sz w:val="24"/>
          <w:szCs w:val="24"/>
          <w:lang w:eastAsia="et-EE"/>
        </w:rPr>
        <w:t xml:space="preserve">sed </w:t>
      </w:r>
      <w:r w:rsidRPr="00AC03F1">
        <w:rPr>
          <w:rFonts w:ascii="Times New Roman" w:eastAsia="Times New Roman" w:hAnsi="Times New Roman" w:cs="Times New Roman"/>
          <w:bCs/>
          <w:sz w:val="24"/>
          <w:szCs w:val="24"/>
          <w:lang w:eastAsia="et-EE"/>
        </w:rPr>
        <w:t xml:space="preserve">ja eetilised riskid on </w:t>
      </w:r>
      <w:r w:rsidR="00BE66BE">
        <w:rPr>
          <w:rFonts w:ascii="Times New Roman" w:eastAsia="Times New Roman" w:hAnsi="Times New Roman" w:cs="Times New Roman"/>
          <w:bCs/>
          <w:sz w:val="24"/>
          <w:szCs w:val="24"/>
          <w:lang w:eastAsia="et-EE"/>
        </w:rPr>
        <w:t>väikesed</w:t>
      </w:r>
      <w:r w:rsidRPr="00AC03F1">
        <w:rPr>
          <w:rFonts w:ascii="Times New Roman" w:eastAsia="Times New Roman" w:hAnsi="Times New Roman" w:cs="Times New Roman"/>
          <w:bCs/>
          <w:sz w:val="24"/>
          <w:szCs w:val="24"/>
          <w:lang w:eastAsia="et-EE"/>
        </w:rPr>
        <w:t xml:space="preserve">, </w:t>
      </w:r>
      <w:r w:rsidR="2E21FC4F" w:rsidRPr="55D71C25">
        <w:rPr>
          <w:rFonts w:ascii="Times New Roman" w:eastAsia="Times New Roman" w:hAnsi="Times New Roman" w:cs="Times New Roman"/>
          <w:sz w:val="24"/>
          <w:szCs w:val="24"/>
          <w:lang w:eastAsia="et-EE"/>
        </w:rPr>
        <w:t xml:space="preserve">otsustada, et </w:t>
      </w:r>
      <w:r w:rsidRPr="00AC03F1">
        <w:rPr>
          <w:rFonts w:ascii="Times New Roman" w:eastAsia="Times New Roman" w:hAnsi="Times New Roman" w:cs="Times New Roman"/>
          <w:bCs/>
          <w:sz w:val="24"/>
          <w:szCs w:val="24"/>
          <w:lang w:eastAsia="et-EE"/>
        </w:rPr>
        <w:t xml:space="preserve">taotlust </w:t>
      </w:r>
      <w:r w:rsidR="4FD6E246" w:rsidRPr="55D71C25">
        <w:rPr>
          <w:rFonts w:ascii="Times New Roman" w:eastAsia="Times New Roman" w:hAnsi="Times New Roman" w:cs="Times New Roman"/>
          <w:sz w:val="24"/>
          <w:szCs w:val="24"/>
          <w:lang w:eastAsia="et-EE"/>
        </w:rPr>
        <w:t xml:space="preserve">ei ole vaja </w:t>
      </w:r>
      <w:r w:rsidRPr="00AC03F1">
        <w:rPr>
          <w:rFonts w:ascii="Times New Roman" w:eastAsia="Times New Roman" w:hAnsi="Times New Roman" w:cs="Times New Roman"/>
          <w:bCs/>
          <w:sz w:val="24"/>
          <w:szCs w:val="24"/>
          <w:lang w:eastAsia="et-EE"/>
        </w:rPr>
        <w:t>sisuliselt komitees arutada ega täiendavat hinnangut anda.</w:t>
      </w:r>
    </w:p>
    <w:p w14:paraId="0FCAB317" w14:textId="6881D70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382B18">
        <w:rPr>
          <w:rFonts w:ascii="Times New Roman" w:eastAsia="Times New Roman" w:hAnsi="Times New Roman" w:cs="Times New Roman"/>
          <w:bCs/>
          <w:sz w:val="24"/>
          <w:szCs w:val="24"/>
          <w:lang w:eastAsia="et-EE"/>
        </w:rPr>
        <w:t xml:space="preserve">Selline lähenemine võimaldab suunata eetikakomitee ressursi </w:t>
      </w:r>
      <w:r w:rsidR="002777DF">
        <w:rPr>
          <w:rFonts w:ascii="Times New Roman" w:eastAsia="Times New Roman" w:hAnsi="Times New Roman" w:cs="Times New Roman"/>
          <w:bCs/>
          <w:sz w:val="24"/>
          <w:szCs w:val="24"/>
          <w:lang w:eastAsia="et-EE"/>
        </w:rPr>
        <w:t>suurema</w:t>
      </w:r>
      <w:r w:rsidR="002777DF" w:rsidRPr="00382B18">
        <w:rPr>
          <w:rFonts w:ascii="Times New Roman" w:eastAsia="Times New Roman" w:hAnsi="Times New Roman" w:cs="Times New Roman"/>
          <w:bCs/>
          <w:sz w:val="24"/>
          <w:szCs w:val="24"/>
          <w:lang w:eastAsia="et-EE"/>
        </w:rPr>
        <w:t xml:space="preserve"> </w:t>
      </w:r>
      <w:r w:rsidRPr="00382B18">
        <w:rPr>
          <w:rFonts w:ascii="Times New Roman" w:eastAsia="Times New Roman" w:hAnsi="Times New Roman" w:cs="Times New Roman"/>
          <w:bCs/>
          <w:sz w:val="24"/>
          <w:szCs w:val="24"/>
          <w:lang w:eastAsia="et-EE"/>
        </w:rPr>
        <w:t xml:space="preserve">riskiga uuringute sisulisele hindamisele ning välistab olukorra, kus kõik uuringud sõltumata riskitasemest läbivad ajamahuka ja detailse menetluse. </w:t>
      </w:r>
    </w:p>
    <w:p w14:paraId="6E453B24"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70FAC059" w14:textId="4AF4239F" w:rsidR="001358F0" w:rsidRPr="00382B18" w:rsidRDefault="002E01FF" w:rsidP="001358F0">
      <w:pPr>
        <w:spacing w:after="0" w:line="240" w:lineRule="auto"/>
        <w:jc w:val="both"/>
        <w:textAlignment w:val="baseline"/>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O</w:t>
      </w:r>
      <w:r w:rsidR="001358F0">
        <w:rPr>
          <w:rFonts w:ascii="Times New Roman" w:eastAsia="Times New Roman" w:hAnsi="Times New Roman" w:cs="Times New Roman"/>
          <w:bCs/>
          <w:sz w:val="24"/>
          <w:szCs w:val="24"/>
          <w:lang w:eastAsia="et-EE"/>
        </w:rPr>
        <w:t>luline</w:t>
      </w:r>
      <w:r>
        <w:rPr>
          <w:rFonts w:ascii="Times New Roman" w:eastAsia="Times New Roman" w:hAnsi="Times New Roman" w:cs="Times New Roman"/>
          <w:bCs/>
          <w:sz w:val="24"/>
          <w:szCs w:val="24"/>
          <w:lang w:eastAsia="et-EE"/>
        </w:rPr>
        <w:t xml:space="preserve"> on</w:t>
      </w:r>
      <w:r w:rsidR="001358F0">
        <w:rPr>
          <w:rFonts w:ascii="Times New Roman" w:eastAsia="Times New Roman" w:hAnsi="Times New Roman" w:cs="Times New Roman"/>
          <w:bCs/>
          <w:sz w:val="24"/>
          <w:szCs w:val="24"/>
          <w:lang w:eastAsia="et-EE"/>
        </w:rPr>
        <w:t xml:space="preserve">, et hinnangu, kas riskid on </w:t>
      </w:r>
      <w:r>
        <w:rPr>
          <w:rFonts w:ascii="Times New Roman" w:eastAsia="Times New Roman" w:hAnsi="Times New Roman" w:cs="Times New Roman"/>
          <w:bCs/>
          <w:sz w:val="24"/>
          <w:szCs w:val="24"/>
          <w:lang w:eastAsia="et-EE"/>
        </w:rPr>
        <w:t>väikesed</w:t>
      </w:r>
      <w:r w:rsidR="6BA5C93A" w:rsidRPr="55D71C25">
        <w:rPr>
          <w:rFonts w:ascii="Times New Roman" w:eastAsia="Times New Roman" w:hAnsi="Times New Roman" w:cs="Times New Roman"/>
          <w:sz w:val="24"/>
          <w:szCs w:val="24"/>
          <w:lang w:eastAsia="et-EE"/>
        </w:rPr>
        <w:t>,</w:t>
      </w:r>
      <w:r w:rsidR="001358F0">
        <w:rPr>
          <w:rFonts w:ascii="Times New Roman" w:eastAsia="Times New Roman" w:hAnsi="Times New Roman" w:cs="Times New Roman"/>
          <w:bCs/>
          <w:sz w:val="24"/>
          <w:szCs w:val="24"/>
          <w:lang w:eastAsia="et-EE"/>
        </w:rPr>
        <w:t xml:space="preserve"> peab </w:t>
      </w:r>
      <w:r w:rsidR="1690241C" w:rsidRPr="55D71C25">
        <w:rPr>
          <w:rFonts w:ascii="Times New Roman" w:eastAsia="Times New Roman" w:hAnsi="Times New Roman" w:cs="Times New Roman"/>
          <w:sz w:val="24"/>
          <w:szCs w:val="24"/>
          <w:lang w:eastAsia="et-EE"/>
        </w:rPr>
        <w:t xml:space="preserve">andma </w:t>
      </w:r>
      <w:r w:rsidR="001358F0">
        <w:rPr>
          <w:rFonts w:ascii="Times New Roman" w:eastAsia="Times New Roman" w:hAnsi="Times New Roman" w:cs="Times New Roman"/>
          <w:bCs/>
          <w:sz w:val="24"/>
          <w:szCs w:val="24"/>
          <w:lang w:eastAsia="et-EE"/>
        </w:rPr>
        <w:t>eetikakomitee, mitte uuringu tegija, vastasel juhul tekib olukord, kus uuringud, mis peaksid läbima eetikakomitee kontrolli</w:t>
      </w:r>
      <w:r w:rsidR="5A770012" w:rsidRPr="55D71C25">
        <w:rPr>
          <w:rFonts w:ascii="Times New Roman" w:eastAsia="Times New Roman" w:hAnsi="Times New Roman" w:cs="Times New Roman"/>
          <w:sz w:val="24"/>
          <w:szCs w:val="24"/>
          <w:lang w:eastAsia="et-EE"/>
        </w:rPr>
        <w:t>,</w:t>
      </w:r>
      <w:r w:rsidR="001358F0">
        <w:rPr>
          <w:rFonts w:ascii="Times New Roman" w:eastAsia="Times New Roman" w:hAnsi="Times New Roman" w:cs="Times New Roman"/>
          <w:bCs/>
          <w:sz w:val="24"/>
          <w:szCs w:val="24"/>
          <w:lang w:eastAsia="et-EE"/>
        </w:rPr>
        <w:t xml:space="preserve"> sinna ei jõuagi. </w:t>
      </w:r>
      <w:r w:rsidR="001358F0" w:rsidRPr="00382B18">
        <w:rPr>
          <w:rFonts w:ascii="Times New Roman" w:eastAsia="Times New Roman" w:hAnsi="Times New Roman" w:cs="Times New Roman"/>
          <w:bCs/>
          <w:sz w:val="24"/>
          <w:szCs w:val="24"/>
          <w:lang w:eastAsia="et-EE"/>
        </w:rPr>
        <w:t xml:space="preserve">Samas tagab säte, et ka </w:t>
      </w:r>
      <w:r>
        <w:rPr>
          <w:rFonts w:ascii="Times New Roman" w:eastAsia="Times New Roman" w:hAnsi="Times New Roman" w:cs="Times New Roman"/>
          <w:bCs/>
          <w:sz w:val="24"/>
          <w:szCs w:val="24"/>
          <w:lang w:eastAsia="et-EE"/>
        </w:rPr>
        <w:t>väikese</w:t>
      </w:r>
      <w:r w:rsidRPr="00382B18">
        <w:rPr>
          <w:rFonts w:ascii="Times New Roman" w:eastAsia="Times New Roman" w:hAnsi="Times New Roman" w:cs="Times New Roman"/>
          <w:bCs/>
          <w:sz w:val="24"/>
          <w:szCs w:val="24"/>
          <w:lang w:eastAsia="et-EE"/>
        </w:rPr>
        <w:t xml:space="preserve"> </w:t>
      </w:r>
      <w:r w:rsidR="001358F0" w:rsidRPr="00382B18">
        <w:rPr>
          <w:rFonts w:ascii="Times New Roman" w:eastAsia="Times New Roman" w:hAnsi="Times New Roman" w:cs="Times New Roman"/>
          <w:bCs/>
          <w:sz w:val="24"/>
          <w:szCs w:val="24"/>
          <w:lang w:eastAsia="et-EE"/>
        </w:rPr>
        <w:t>riskiga uuringute puhul on eetikakomitee pädevuses hinnata, kas sisuline hindamine on vajalik.</w:t>
      </w:r>
    </w:p>
    <w:p w14:paraId="5EB2024D"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6E0F3A6F" w14:textId="5D8E8095" w:rsidR="001358F0" w:rsidRPr="00AF2BD6" w:rsidRDefault="001358F0" w:rsidP="001358F0">
      <w:pPr>
        <w:spacing w:after="0"/>
        <w:jc w:val="both"/>
        <w:textAlignment w:val="baseline"/>
        <w:rPr>
          <w:bCs/>
        </w:rPr>
      </w:pPr>
      <w:r w:rsidRPr="004E4296">
        <w:rPr>
          <w:rFonts w:ascii="Times New Roman" w:eastAsia="Times New Roman" w:hAnsi="Times New Roman" w:cs="Times New Roman"/>
          <w:b/>
          <w:sz w:val="24"/>
          <w:szCs w:val="24"/>
          <w:lang w:eastAsia="et-EE"/>
        </w:rPr>
        <w:t>Lõi</w:t>
      </w:r>
      <w:r w:rsidR="00C6177F">
        <w:rPr>
          <w:rFonts w:ascii="Times New Roman" w:eastAsia="Times New Roman" w:hAnsi="Times New Roman" w:cs="Times New Roman"/>
          <w:b/>
          <w:sz w:val="24"/>
          <w:szCs w:val="24"/>
          <w:lang w:eastAsia="et-EE"/>
        </w:rPr>
        <w:t>g</w:t>
      </w:r>
      <w:r w:rsidRPr="004E4296">
        <w:rPr>
          <w:rFonts w:ascii="Times New Roman" w:eastAsia="Times New Roman" w:hAnsi="Times New Roman" w:cs="Times New Roman"/>
          <w:b/>
          <w:sz w:val="24"/>
          <w:szCs w:val="24"/>
          <w:lang w:eastAsia="et-EE"/>
        </w:rPr>
        <w:t>e 9</w:t>
      </w:r>
      <w:r>
        <w:rPr>
          <w:rFonts w:ascii="Times New Roman" w:eastAsia="Times New Roman" w:hAnsi="Times New Roman" w:cs="Times New Roman"/>
          <w:bCs/>
          <w:sz w:val="24"/>
          <w:szCs w:val="24"/>
          <w:lang w:eastAsia="et-EE"/>
        </w:rPr>
        <w:t xml:space="preserve"> sätestab üldise normi, </w:t>
      </w:r>
      <w:r w:rsidR="00A57480">
        <w:rPr>
          <w:rFonts w:ascii="Times New Roman" w:eastAsia="Times New Roman" w:hAnsi="Times New Roman" w:cs="Times New Roman"/>
          <w:bCs/>
          <w:sz w:val="24"/>
          <w:szCs w:val="24"/>
          <w:lang w:eastAsia="et-EE"/>
        </w:rPr>
        <w:t xml:space="preserve">et </w:t>
      </w:r>
      <w:r w:rsidRPr="55D71C25">
        <w:rPr>
          <w:rFonts w:ascii="Times New Roman" w:eastAsia="Times New Roman" w:hAnsi="Times New Roman" w:cs="Times New Roman"/>
          <w:sz w:val="24"/>
          <w:szCs w:val="24"/>
          <w:lang w:eastAsia="et-EE"/>
        </w:rPr>
        <w:t>ku</w:t>
      </w:r>
      <w:r w:rsidR="00A57480">
        <w:rPr>
          <w:rFonts w:ascii="Times New Roman" w:eastAsia="Times New Roman" w:hAnsi="Times New Roman" w:cs="Times New Roman"/>
          <w:sz w:val="24"/>
          <w:szCs w:val="24"/>
          <w:lang w:eastAsia="et-EE"/>
        </w:rPr>
        <w:t>i</w:t>
      </w:r>
      <w:r>
        <w:rPr>
          <w:rFonts w:ascii="Times New Roman" w:eastAsia="Times New Roman" w:hAnsi="Times New Roman" w:cs="Times New Roman"/>
          <w:bCs/>
          <w:sz w:val="24"/>
          <w:szCs w:val="24"/>
          <w:lang w:eastAsia="et-EE"/>
        </w:rPr>
        <w:t xml:space="preserve"> uuringu</w:t>
      </w:r>
      <w:r w:rsidR="1A076D34" w:rsidRPr="55D71C25">
        <w:rPr>
          <w:rFonts w:ascii="Times New Roman" w:eastAsia="Times New Roman" w:hAnsi="Times New Roman" w:cs="Times New Roman"/>
          <w:sz w:val="24"/>
          <w:szCs w:val="24"/>
          <w:lang w:eastAsia="et-EE"/>
        </w:rPr>
        <w:t xml:space="preserve">s </w:t>
      </w:r>
      <w:r>
        <w:rPr>
          <w:rFonts w:ascii="Times New Roman" w:eastAsia="Times New Roman" w:hAnsi="Times New Roman" w:cs="Times New Roman"/>
          <w:bCs/>
          <w:sz w:val="24"/>
          <w:szCs w:val="24"/>
          <w:lang w:eastAsia="et-EE"/>
        </w:rPr>
        <w:t xml:space="preserve">on vaja töödelda üksnes ühe andmekogu andmeid, mille vastutavaks töötlejaks </w:t>
      </w:r>
      <w:r w:rsidR="00A57480">
        <w:rPr>
          <w:rFonts w:ascii="Times New Roman" w:eastAsia="Times New Roman" w:hAnsi="Times New Roman" w:cs="Times New Roman"/>
          <w:bCs/>
          <w:sz w:val="24"/>
          <w:szCs w:val="24"/>
          <w:lang w:eastAsia="et-EE"/>
        </w:rPr>
        <w:t xml:space="preserve">on </w:t>
      </w:r>
      <w:r w:rsidR="2AAEA065" w:rsidRPr="55D71C25">
        <w:rPr>
          <w:rFonts w:ascii="Times New Roman" w:eastAsia="Times New Roman" w:hAnsi="Times New Roman" w:cs="Times New Roman"/>
          <w:sz w:val="24"/>
          <w:szCs w:val="24"/>
          <w:lang w:eastAsia="et-EE"/>
        </w:rPr>
        <w:t xml:space="preserve">uuringu </w:t>
      </w:r>
      <w:r w:rsidR="00A57480">
        <w:rPr>
          <w:rFonts w:ascii="Times New Roman" w:eastAsia="Times New Roman" w:hAnsi="Times New Roman" w:cs="Times New Roman"/>
          <w:sz w:val="24"/>
          <w:szCs w:val="24"/>
          <w:lang w:eastAsia="et-EE"/>
        </w:rPr>
        <w:t>tegija</w:t>
      </w:r>
      <w:r w:rsidR="00A57480" w:rsidRPr="55D71C25">
        <w:rPr>
          <w:rFonts w:ascii="Times New Roman" w:eastAsia="Times New Roman" w:hAnsi="Times New Roman" w:cs="Times New Roman"/>
          <w:sz w:val="24"/>
          <w:szCs w:val="24"/>
          <w:lang w:eastAsia="et-EE"/>
        </w:rPr>
        <w:t xml:space="preserve"> </w:t>
      </w:r>
      <w:r w:rsidR="2AAEA065" w:rsidRPr="55D71C25">
        <w:rPr>
          <w:rFonts w:ascii="Times New Roman" w:eastAsia="Times New Roman" w:hAnsi="Times New Roman" w:cs="Times New Roman"/>
          <w:sz w:val="24"/>
          <w:szCs w:val="24"/>
          <w:lang w:eastAsia="et-EE"/>
        </w:rPr>
        <w:t>ise</w:t>
      </w:r>
      <w:r w:rsidR="18A10673"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ei ole vaja järgida </w:t>
      </w:r>
      <w:r w:rsidRPr="004E4296">
        <w:rPr>
          <w:rFonts w:ascii="Times New Roman" w:eastAsia="Times New Roman" w:hAnsi="Times New Roman" w:cs="Times New Roman"/>
          <w:bCs/>
          <w:sz w:val="24"/>
          <w:szCs w:val="24"/>
          <w:lang w:eastAsia="et-EE"/>
        </w:rPr>
        <w:t>lõike 3 punktides 1–3</w:t>
      </w:r>
      <w:r w:rsidR="07075945" w:rsidRPr="55D71C25">
        <w:rPr>
          <w:rFonts w:ascii="Times New Roman" w:eastAsia="Times New Roman" w:hAnsi="Times New Roman" w:cs="Times New Roman"/>
          <w:sz w:val="24"/>
          <w:szCs w:val="24"/>
          <w:lang w:eastAsia="et-EE"/>
        </w:rPr>
        <w:t xml:space="preserve"> </w:t>
      </w:r>
      <w:r w:rsidRPr="004E4296">
        <w:rPr>
          <w:rFonts w:ascii="Times New Roman" w:eastAsia="Times New Roman" w:hAnsi="Times New Roman" w:cs="Times New Roman"/>
          <w:bCs/>
          <w:sz w:val="24"/>
          <w:szCs w:val="24"/>
          <w:lang w:eastAsia="et-EE"/>
        </w:rPr>
        <w:t>ning</w:t>
      </w:r>
      <w:r w:rsidR="00676FB0">
        <w:rPr>
          <w:rFonts w:ascii="Times New Roman" w:eastAsia="Times New Roman" w:hAnsi="Times New Roman" w:cs="Times New Roman"/>
          <w:bCs/>
          <w:sz w:val="24"/>
          <w:szCs w:val="24"/>
          <w:lang w:eastAsia="et-EE"/>
        </w:rPr>
        <w:t xml:space="preserve"> </w:t>
      </w:r>
      <w:r w:rsidRPr="004E4296">
        <w:rPr>
          <w:rFonts w:ascii="Times New Roman" w:eastAsia="Times New Roman" w:hAnsi="Times New Roman" w:cs="Times New Roman"/>
          <w:bCs/>
          <w:sz w:val="24"/>
          <w:szCs w:val="24"/>
          <w:lang w:eastAsia="et-EE"/>
        </w:rPr>
        <w:t>lõi</w:t>
      </w:r>
      <w:r w:rsidR="00A57480">
        <w:rPr>
          <w:rFonts w:ascii="Times New Roman" w:eastAsia="Times New Roman" w:hAnsi="Times New Roman" w:cs="Times New Roman"/>
          <w:bCs/>
          <w:sz w:val="24"/>
          <w:szCs w:val="24"/>
          <w:lang w:eastAsia="et-EE"/>
        </w:rPr>
        <w:t>get</w:t>
      </w:r>
      <w:r w:rsidRPr="004E4296">
        <w:rPr>
          <w:rFonts w:ascii="Times New Roman" w:eastAsia="Times New Roman" w:hAnsi="Times New Roman" w:cs="Times New Roman"/>
          <w:bCs/>
          <w:sz w:val="24"/>
          <w:szCs w:val="24"/>
          <w:lang w:eastAsia="et-EE"/>
        </w:rPr>
        <w:t>es</w:t>
      </w:r>
      <w:r w:rsidR="00676FB0">
        <w:rPr>
          <w:rFonts w:ascii="Times New Roman" w:eastAsia="Times New Roman" w:hAnsi="Times New Roman" w:cs="Times New Roman"/>
          <w:bCs/>
          <w:sz w:val="24"/>
          <w:szCs w:val="24"/>
          <w:lang w:eastAsia="et-EE"/>
        </w:rPr>
        <w:t xml:space="preserve"> </w:t>
      </w:r>
      <w:r w:rsidRPr="004E4296">
        <w:rPr>
          <w:rFonts w:ascii="Times New Roman" w:eastAsia="Times New Roman" w:hAnsi="Times New Roman" w:cs="Times New Roman"/>
          <w:bCs/>
          <w:sz w:val="24"/>
          <w:szCs w:val="24"/>
          <w:lang w:eastAsia="et-EE"/>
        </w:rPr>
        <w:t>5</w:t>
      </w:r>
      <w:r w:rsidR="00676FB0">
        <w:rPr>
          <w:rFonts w:ascii="Times New Roman" w:eastAsia="Times New Roman" w:hAnsi="Times New Roman" w:cs="Times New Roman"/>
          <w:bCs/>
          <w:sz w:val="24"/>
          <w:szCs w:val="24"/>
          <w:lang w:eastAsia="et-EE"/>
        </w:rPr>
        <w:t xml:space="preserve"> </w:t>
      </w:r>
      <w:r w:rsidRPr="004E4296">
        <w:rPr>
          <w:rFonts w:ascii="Times New Roman" w:eastAsia="Times New Roman" w:hAnsi="Times New Roman" w:cs="Times New Roman"/>
          <w:bCs/>
          <w:sz w:val="24"/>
          <w:szCs w:val="24"/>
          <w:lang w:eastAsia="et-EE"/>
        </w:rPr>
        <w:t>ja</w:t>
      </w:r>
      <w:r w:rsidR="00676FB0">
        <w:rPr>
          <w:rFonts w:ascii="Times New Roman" w:eastAsia="Times New Roman" w:hAnsi="Times New Roman" w:cs="Times New Roman"/>
          <w:bCs/>
          <w:sz w:val="24"/>
          <w:szCs w:val="24"/>
          <w:lang w:eastAsia="et-EE"/>
        </w:rPr>
        <w:t xml:space="preserve"> </w:t>
      </w:r>
      <w:r w:rsidRPr="004E4296">
        <w:rPr>
          <w:rFonts w:ascii="Times New Roman" w:eastAsia="Times New Roman" w:hAnsi="Times New Roman" w:cs="Times New Roman"/>
          <w:bCs/>
          <w:sz w:val="24"/>
          <w:szCs w:val="24"/>
          <w:lang w:eastAsia="et-EE"/>
        </w:rPr>
        <w:t>7</w:t>
      </w:r>
      <w:r w:rsidR="00676FB0">
        <w:rPr>
          <w:rFonts w:ascii="Times New Roman" w:eastAsia="Times New Roman" w:hAnsi="Times New Roman" w:cs="Times New Roman"/>
          <w:bCs/>
          <w:sz w:val="24"/>
          <w:szCs w:val="24"/>
          <w:lang w:eastAsia="et-EE"/>
        </w:rPr>
        <w:t xml:space="preserve"> </w:t>
      </w:r>
      <w:r w:rsidRPr="004E4296">
        <w:rPr>
          <w:rFonts w:ascii="Times New Roman" w:eastAsia="Times New Roman" w:hAnsi="Times New Roman" w:cs="Times New Roman"/>
          <w:bCs/>
          <w:sz w:val="24"/>
          <w:szCs w:val="24"/>
          <w:lang w:eastAsia="et-EE"/>
        </w:rPr>
        <w:t>sätestatud nõudeid.</w:t>
      </w:r>
      <w:r w:rsidR="00676FB0">
        <w:rPr>
          <w:rFonts w:ascii="Times New Roman" w:eastAsia="Times New Roman" w:hAnsi="Times New Roman" w:cs="Times New Roman"/>
          <w:bCs/>
          <w:sz w:val="24"/>
          <w:szCs w:val="24"/>
          <w:lang w:eastAsia="et-EE"/>
        </w:rPr>
        <w:t xml:space="preserve"> </w:t>
      </w:r>
      <w:r w:rsidR="00A57480">
        <w:rPr>
          <w:rFonts w:ascii="Times New Roman" w:eastAsia="Times New Roman" w:hAnsi="Times New Roman" w:cs="Times New Roman"/>
          <w:bCs/>
          <w:sz w:val="24"/>
          <w:szCs w:val="24"/>
          <w:lang w:eastAsia="et-EE"/>
        </w:rPr>
        <w:t>O</w:t>
      </w:r>
      <w:r>
        <w:rPr>
          <w:rFonts w:ascii="Times New Roman" w:eastAsia="Times New Roman" w:hAnsi="Times New Roman" w:cs="Times New Roman"/>
          <w:bCs/>
          <w:sz w:val="24"/>
          <w:szCs w:val="24"/>
          <w:lang w:eastAsia="et-EE"/>
        </w:rPr>
        <w:t xml:space="preserve">luline </w:t>
      </w:r>
      <w:r w:rsidR="00A57480">
        <w:rPr>
          <w:rFonts w:ascii="Times New Roman" w:eastAsia="Times New Roman" w:hAnsi="Times New Roman" w:cs="Times New Roman"/>
          <w:bCs/>
          <w:sz w:val="24"/>
          <w:szCs w:val="24"/>
          <w:lang w:eastAsia="et-EE"/>
        </w:rPr>
        <w:t xml:space="preserve">on </w:t>
      </w:r>
      <w:r w:rsidR="00893651">
        <w:rPr>
          <w:rFonts w:ascii="Times New Roman" w:eastAsia="Times New Roman" w:hAnsi="Times New Roman" w:cs="Times New Roman"/>
          <w:bCs/>
          <w:sz w:val="24"/>
          <w:szCs w:val="24"/>
          <w:lang w:eastAsia="et-EE"/>
        </w:rPr>
        <w:t>rõhutada</w:t>
      </w:r>
      <w:r>
        <w:rPr>
          <w:rFonts w:ascii="Times New Roman" w:eastAsia="Times New Roman" w:hAnsi="Times New Roman" w:cs="Times New Roman"/>
          <w:bCs/>
          <w:sz w:val="24"/>
          <w:szCs w:val="24"/>
          <w:lang w:eastAsia="et-EE"/>
        </w:rPr>
        <w:t xml:space="preserve">, et isegi kui </w:t>
      </w:r>
      <w:r w:rsidR="25AFB1EC" w:rsidRPr="55D71C25">
        <w:rPr>
          <w:rFonts w:ascii="Times New Roman" w:eastAsia="Times New Roman" w:hAnsi="Times New Roman" w:cs="Times New Roman"/>
          <w:sz w:val="24"/>
          <w:szCs w:val="24"/>
          <w:lang w:eastAsia="et-EE"/>
        </w:rPr>
        <w:t xml:space="preserve">uuringu tegemiseks </w:t>
      </w:r>
      <w:r>
        <w:rPr>
          <w:rFonts w:ascii="Times New Roman" w:eastAsia="Times New Roman" w:hAnsi="Times New Roman" w:cs="Times New Roman"/>
          <w:bCs/>
          <w:sz w:val="24"/>
          <w:szCs w:val="24"/>
          <w:lang w:eastAsia="et-EE"/>
        </w:rPr>
        <w:t xml:space="preserve">töödeldakse üksnes ühe andmekogu andmeid, peab olema täidetud </w:t>
      </w:r>
      <w:r w:rsidR="00674B22">
        <w:rPr>
          <w:rFonts w:ascii="Times New Roman" w:eastAsia="Times New Roman" w:hAnsi="Times New Roman" w:cs="Times New Roman"/>
          <w:bCs/>
          <w:sz w:val="24"/>
          <w:szCs w:val="24"/>
          <w:lang w:eastAsia="et-EE"/>
        </w:rPr>
        <w:t xml:space="preserve">§ </w:t>
      </w:r>
      <w:r w:rsidR="005616F2">
        <w:rPr>
          <w:rFonts w:ascii="Times New Roman" w:eastAsia="Times New Roman" w:hAnsi="Times New Roman" w:cs="Times New Roman"/>
          <w:bCs/>
          <w:sz w:val="24"/>
          <w:szCs w:val="24"/>
          <w:lang w:eastAsia="et-EE"/>
        </w:rPr>
        <w:t xml:space="preserve">6 lõike 3 punktis 4 sätestatud </w:t>
      </w:r>
      <w:r>
        <w:rPr>
          <w:rFonts w:ascii="Times New Roman" w:eastAsia="Times New Roman" w:hAnsi="Times New Roman" w:cs="Times New Roman"/>
          <w:bCs/>
          <w:sz w:val="24"/>
          <w:szCs w:val="24"/>
          <w:lang w:eastAsia="et-EE"/>
        </w:rPr>
        <w:t xml:space="preserve">tingimus, et </w:t>
      </w:r>
      <w:r w:rsidRPr="00A82A9B">
        <w:rPr>
          <w:rFonts w:ascii="Times New Roman" w:eastAsia="Times New Roman" w:hAnsi="Times New Roman" w:cs="Times New Roman"/>
          <w:bCs/>
          <w:sz w:val="24"/>
          <w:szCs w:val="24"/>
          <w:lang w:eastAsia="et-EE"/>
        </w:rPr>
        <w:t xml:space="preserve">töödeldavate isikuandmete põhjal ei muudeta andmesubjekti kohustuste mahtu ega kahjustata muul viisil ülemäära andmesubjekti õigusi ega avaldata </w:t>
      </w:r>
      <w:r w:rsidR="0082129D">
        <w:rPr>
          <w:rFonts w:ascii="Times New Roman" w:eastAsia="Times New Roman" w:hAnsi="Times New Roman" w:cs="Times New Roman"/>
          <w:bCs/>
          <w:sz w:val="24"/>
          <w:szCs w:val="24"/>
          <w:lang w:eastAsia="et-EE"/>
        </w:rPr>
        <w:t xml:space="preserve">talle </w:t>
      </w:r>
      <w:r w:rsidRPr="00A82A9B">
        <w:rPr>
          <w:rFonts w:ascii="Times New Roman" w:eastAsia="Times New Roman" w:hAnsi="Times New Roman" w:cs="Times New Roman"/>
          <w:bCs/>
          <w:sz w:val="24"/>
          <w:szCs w:val="24"/>
          <w:lang w:eastAsia="et-EE"/>
        </w:rPr>
        <w:t xml:space="preserve">kahjulikku </w:t>
      </w:r>
      <w:r w:rsidRPr="00A82A9B">
        <w:rPr>
          <w:rFonts w:ascii="Times New Roman" w:eastAsia="Times New Roman" w:hAnsi="Times New Roman" w:cs="Times New Roman"/>
          <w:bCs/>
          <w:sz w:val="24"/>
          <w:szCs w:val="24"/>
          <w:lang w:eastAsia="et-EE"/>
        </w:rPr>
        <w:lastRenderedPageBreak/>
        <w:t>mõju.</w:t>
      </w:r>
      <w:r w:rsidR="00676FB0">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Samuti </w:t>
      </w:r>
      <w:r w:rsidR="0D2EBBD2" w:rsidRPr="55D71C25">
        <w:rPr>
          <w:rFonts w:ascii="Times New Roman" w:eastAsia="Times New Roman" w:hAnsi="Times New Roman" w:cs="Times New Roman"/>
          <w:sz w:val="24"/>
          <w:szCs w:val="24"/>
          <w:lang w:eastAsia="et-EE"/>
        </w:rPr>
        <w:t xml:space="preserve">peavad </w:t>
      </w:r>
      <w:r>
        <w:rPr>
          <w:rFonts w:ascii="Times New Roman" w:eastAsia="Times New Roman" w:hAnsi="Times New Roman" w:cs="Times New Roman"/>
          <w:bCs/>
          <w:sz w:val="24"/>
          <w:szCs w:val="24"/>
          <w:lang w:eastAsia="et-EE"/>
        </w:rPr>
        <w:t xml:space="preserve">selleks, et oleks lubatud </w:t>
      </w:r>
      <w:r w:rsidR="00EE18AC">
        <w:rPr>
          <w:rFonts w:ascii="Times New Roman" w:eastAsia="Times New Roman" w:hAnsi="Times New Roman" w:cs="Times New Roman"/>
          <w:bCs/>
          <w:sz w:val="24"/>
          <w:szCs w:val="24"/>
          <w:lang w:eastAsia="et-EE"/>
        </w:rPr>
        <w:t xml:space="preserve">teha </w:t>
      </w:r>
      <w:r w:rsidR="00061CAE" w:rsidRPr="55D71C25">
        <w:rPr>
          <w:rFonts w:ascii="Times New Roman" w:eastAsia="Times New Roman" w:hAnsi="Times New Roman" w:cs="Times New Roman"/>
          <w:sz w:val="24"/>
          <w:szCs w:val="24"/>
          <w:lang w:eastAsia="et-EE"/>
        </w:rPr>
        <w:t>isikustatud andmetega</w:t>
      </w:r>
      <w:r w:rsidR="00061CAE">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uuring </w:t>
      </w:r>
      <w:r w:rsidR="00EE18AC">
        <w:rPr>
          <w:rFonts w:ascii="Times New Roman" w:eastAsia="Times New Roman" w:hAnsi="Times New Roman" w:cs="Times New Roman"/>
          <w:bCs/>
          <w:sz w:val="24"/>
          <w:szCs w:val="24"/>
          <w:lang w:eastAsia="et-EE"/>
        </w:rPr>
        <w:t>ühe andmekogu</w:t>
      </w:r>
      <w:r w:rsidR="00BA78E0">
        <w:rPr>
          <w:rFonts w:ascii="Times New Roman" w:eastAsia="Times New Roman" w:hAnsi="Times New Roman" w:cs="Times New Roman"/>
          <w:bCs/>
          <w:sz w:val="24"/>
          <w:szCs w:val="24"/>
          <w:lang w:eastAsia="et-EE"/>
        </w:rPr>
        <w:t xml:space="preserve"> piire</w:t>
      </w:r>
      <w:r w:rsidR="00EE18AC">
        <w:rPr>
          <w:rFonts w:ascii="Times New Roman" w:eastAsia="Times New Roman" w:hAnsi="Times New Roman" w:cs="Times New Roman"/>
          <w:bCs/>
          <w:sz w:val="24"/>
          <w:szCs w:val="24"/>
          <w:lang w:eastAsia="et-EE"/>
        </w:rPr>
        <w:t>s</w:t>
      </w:r>
      <w:r>
        <w:rPr>
          <w:rFonts w:ascii="Times New Roman" w:eastAsia="Times New Roman" w:hAnsi="Times New Roman" w:cs="Times New Roman"/>
          <w:bCs/>
          <w:sz w:val="24"/>
          <w:szCs w:val="24"/>
          <w:lang w:eastAsia="et-EE"/>
        </w:rPr>
        <w:t xml:space="preserve">, olema täidetud lõikes 6 sätestatud tingimused. </w:t>
      </w:r>
      <w:r w:rsidR="00BA78E0">
        <w:rPr>
          <w:rFonts w:ascii="Times New Roman" w:eastAsia="Times New Roman" w:hAnsi="Times New Roman" w:cs="Times New Roman"/>
          <w:sz w:val="24"/>
          <w:szCs w:val="24"/>
          <w:lang w:eastAsia="et-EE"/>
        </w:rPr>
        <w:t>Kui</w:t>
      </w:r>
      <w:r w:rsidRPr="009E7A64">
        <w:rPr>
          <w:rFonts w:ascii="Times New Roman" w:eastAsia="Times New Roman" w:hAnsi="Times New Roman" w:cs="Times New Roman"/>
          <w:bCs/>
          <w:sz w:val="24"/>
          <w:szCs w:val="24"/>
          <w:lang w:eastAsia="et-EE"/>
        </w:rPr>
        <w:t xml:space="preserve"> uuringu tegija töötleb isikuandmeid ühe andmekogu </w:t>
      </w:r>
      <w:r w:rsidR="00BA78E0">
        <w:rPr>
          <w:rFonts w:ascii="Times New Roman" w:eastAsia="Times New Roman" w:hAnsi="Times New Roman" w:cs="Times New Roman"/>
          <w:bCs/>
          <w:sz w:val="24"/>
          <w:szCs w:val="24"/>
          <w:lang w:eastAsia="et-EE"/>
        </w:rPr>
        <w:t>piires</w:t>
      </w:r>
      <w:r w:rsidR="00BA78E0" w:rsidRPr="009E7A64">
        <w:rPr>
          <w:rFonts w:ascii="Times New Roman" w:eastAsia="Times New Roman" w:hAnsi="Times New Roman" w:cs="Times New Roman"/>
          <w:bCs/>
          <w:sz w:val="24"/>
          <w:szCs w:val="24"/>
          <w:lang w:eastAsia="et-EE"/>
        </w:rPr>
        <w:t xml:space="preserve"> </w:t>
      </w:r>
      <w:r w:rsidR="00BA78E0">
        <w:rPr>
          <w:rFonts w:ascii="Times New Roman" w:eastAsia="Times New Roman" w:hAnsi="Times New Roman" w:cs="Times New Roman"/>
          <w:bCs/>
          <w:sz w:val="24"/>
          <w:szCs w:val="24"/>
          <w:lang w:eastAsia="et-EE"/>
        </w:rPr>
        <w:t>ja</w:t>
      </w:r>
      <w:r w:rsidR="00BA78E0" w:rsidRPr="009E7A64">
        <w:rPr>
          <w:rFonts w:ascii="Times New Roman" w:eastAsia="Times New Roman" w:hAnsi="Times New Roman" w:cs="Times New Roman"/>
          <w:bCs/>
          <w:sz w:val="24"/>
          <w:szCs w:val="24"/>
          <w:lang w:eastAsia="et-EE"/>
        </w:rPr>
        <w:t xml:space="preserve"> </w:t>
      </w:r>
      <w:r w:rsidRPr="009E7A64">
        <w:rPr>
          <w:rFonts w:ascii="Times New Roman" w:eastAsia="Times New Roman" w:hAnsi="Times New Roman" w:cs="Times New Roman"/>
          <w:bCs/>
          <w:sz w:val="24"/>
          <w:szCs w:val="24"/>
          <w:lang w:eastAsia="et-EE"/>
        </w:rPr>
        <w:t>on ise selle andmekogu vastutav töötleja</w:t>
      </w:r>
      <w:r w:rsidR="6208E671" w:rsidRPr="55D71C25">
        <w:rPr>
          <w:rFonts w:ascii="Times New Roman" w:eastAsia="Times New Roman" w:hAnsi="Times New Roman" w:cs="Times New Roman"/>
          <w:sz w:val="24"/>
          <w:szCs w:val="24"/>
          <w:lang w:eastAsia="et-EE"/>
        </w:rPr>
        <w:t>,</w:t>
      </w:r>
      <w:r w:rsidRPr="009E7A64">
        <w:rPr>
          <w:rFonts w:ascii="Times New Roman" w:eastAsia="Times New Roman" w:hAnsi="Times New Roman" w:cs="Times New Roman"/>
          <w:bCs/>
          <w:sz w:val="24"/>
          <w:szCs w:val="24"/>
          <w:lang w:eastAsia="et-EE"/>
        </w:rPr>
        <w:t xml:space="preserve"> on </w:t>
      </w:r>
      <w:r w:rsidR="00BA78E0">
        <w:rPr>
          <w:rFonts w:ascii="Times New Roman" w:eastAsia="Times New Roman" w:hAnsi="Times New Roman" w:cs="Times New Roman"/>
          <w:bCs/>
          <w:sz w:val="24"/>
          <w:szCs w:val="24"/>
          <w:lang w:eastAsia="et-EE"/>
        </w:rPr>
        <w:t>tal</w:t>
      </w:r>
      <w:r w:rsidRPr="009E7A64">
        <w:rPr>
          <w:rFonts w:ascii="Times New Roman" w:eastAsia="Times New Roman" w:hAnsi="Times New Roman" w:cs="Times New Roman"/>
          <w:bCs/>
          <w:sz w:val="24"/>
          <w:szCs w:val="24"/>
          <w:lang w:eastAsia="et-EE"/>
        </w:rPr>
        <w:t xml:space="preserve"> juba olemas täielik kontroll andmekogu üle ning ta vastutab isikuandmete töötlemise nõuete täitmise eest kogu andmekogu ulatuses. </w:t>
      </w:r>
      <w:r w:rsidR="1CE74861" w:rsidRPr="55D71C25">
        <w:rPr>
          <w:rFonts w:ascii="Times New Roman" w:eastAsia="Times New Roman" w:hAnsi="Times New Roman" w:cs="Times New Roman"/>
          <w:sz w:val="24"/>
          <w:szCs w:val="24"/>
          <w:lang w:eastAsia="et-EE"/>
        </w:rPr>
        <w:t>Kavandatav</w:t>
      </w:r>
      <w:r w:rsidR="00BA78E0">
        <w:rPr>
          <w:rFonts w:ascii="Times New Roman" w:eastAsia="Times New Roman" w:hAnsi="Times New Roman" w:cs="Times New Roman"/>
          <w:sz w:val="24"/>
          <w:szCs w:val="24"/>
          <w:lang w:eastAsia="et-EE"/>
        </w:rPr>
        <w:t>ad</w:t>
      </w:r>
      <w:r w:rsidR="1CE74861" w:rsidRPr="55D71C25">
        <w:rPr>
          <w:rFonts w:ascii="Times New Roman" w:eastAsia="Times New Roman" w:hAnsi="Times New Roman" w:cs="Times New Roman"/>
          <w:sz w:val="24"/>
          <w:szCs w:val="24"/>
          <w:lang w:eastAsia="et-EE"/>
        </w:rPr>
        <w:t xml:space="preserve"> </w:t>
      </w:r>
      <w:r w:rsidR="00BA78E0">
        <w:rPr>
          <w:rFonts w:ascii="Times New Roman" w:eastAsia="Times New Roman" w:hAnsi="Times New Roman" w:cs="Times New Roman"/>
          <w:sz w:val="24"/>
          <w:szCs w:val="24"/>
          <w:lang w:eastAsia="et-EE"/>
        </w:rPr>
        <w:t>sätted</w:t>
      </w:r>
      <w:r w:rsidR="00BA78E0" w:rsidRPr="00AF2BD6">
        <w:rPr>
          <w:rFonts w:ascii="Times New Roman" w:eastAsia="Times New Roman" w:hAnsi="Times New Roman" w:cs="Times New Roman"/>
          <w:bCs/>
          <w:sz w:val="24"/>
          <w:szCs w:val="24"/>
          <w:lang w:eastAsia="et-EE"/>
        </w:rPr>
        <w:t xml:space="preserve"> </w:t>
      </w:r>
      <w:r w:rsidRPr="00AF2BD6">
        <w:rPr>
          <w:rFonts w:ascii="Times New Roman" w:eastAsia="Times New Roman" w:hAnsi="Times New Roman" w:cs="Times New Roman"/>
          <w:bCs/>
          <w:sz w:val="24"/>
          <w:szCs w:val="24"/>
          <w:lang w:eastAsia="et-EE"/>
        </w:rPr>
        <w:t>vähenda</w:t>
      </w:r>
      <w:r w:rsidR="00BA78E0">
        <w:rPr>
          <w:rFonts w:ascii="Times New Roman" w:eastAsia="Times New Roman" w:hAnsi="Times New Roman" w:cs="Times New Roman"/>
          <w:bCs/>
          <w:sz w:val="24"/>
          <w:szCs w:val="24"/>
          <w:lang w:eastAsia="et-EE"/>
        </w:rPr>
        <w:t>vad</w:t>
      </w:r>
      <w:r w:rsidRPr="00AF2BD6">
        <w:rPr>
          <w:rFonts w:ascii="Times New Roman" w:eastAsia="Times New Roman" w:hAnsi="Times New Roman" w:cs="Times New Roman"/>
          <w:bCs/>
          <w:sz w:val="24"/>
          <w:szCs w:val="24"/>
          <w:lang w:eastAsia="et-EE"/>
        </w:rPr>
        <w:t xml:space="preserve"> halduskoormust ja väldi</w:t>
      </w:r>
      <w:r w:rsidR="00BA78E0">
        <w:rPr>
          <w:rFonts w:ascii="Times New Roman" w:eastAsia="Times New Roman" w:hAnsi="Times New Roman" w:cs="Times New Roman"/>
          <w:bCs/>
          <w:sz w:val="24"/>
          <w:szCs w:val="24"/>
          <w:lang w:eastAsia="et-EE"/>
        </w:rPr>
        <w:t>vad</w:t>
      </w:r>
      <w:r w:rsidRPr="00AF2BD6">
        <w:rPr>
          <w:rFonts w:ascii="Times New Roman" w:eastAsia="Times New Roman" w:hAnsi="Times New Roman" w:cs="Times New Roman"/>
          <w:bCs/>
          <w:sz w:val="24"/>
          <w:szCs w:val="24"/>
          <w:lang w:eastAsia="et-EE"/>
        </w:rPr>
        <w:t xml:space="preserve"> dubleerivaid protseduure olukorras, kus andme</w:t>
      </w:r>
      <w:r w:rsidR="00E722E6">
        <w:rPr>
          <w:rFonts w:ascii="Times New Roman" w:eastAsia="Times New Roman" w:hAnsi="Times New Roman" w:cs="Times New Roman"/>
          <w:bCs/>
          <w:sz w:val="24"/>
          <w:szCs w:val="24"/>
          <w:lang w:eastAsia="et-EE"/>
        </w:rPr>
        <w:t>id</w:t>
      </w:r>
      <w:r w:rsidRPr="00AF2BD6">
        <w:rPr>
          <w:rFonts w:ascii="Times New Roman" w:eastAsia="Times New Roman" w:hAnsi="Times New Roman" w:cs="Times New Roman"/>
          <w:bCs/>
          <w:sz w:val="24"/>
          <w:szCs w:val="24"/>
          <w:lang w:eastAsia="et-EE"/>
        </w:rPr>
        <w:t xml:space="preserve"> </w:t>
      </w:r>
      <w:r w:rsidR="008D2DF1">
        <w:rPr>
          <w:rFonts w:ascii="Times New Roman" w:eastAsia="Times New Roman" w:hAnsi="Times New Roman" w:cs="Times New Roman"/>
          <w:bCs/>
          <w:sz w:val="24"/>
          <w:szCs w:val="24"/>
          <w:lang w:eastAsia="et-EE"/>
        </w:rPr>
        <w:t xml:space="preserve">juba </w:t>
      </w:r>
      <w:r w:rsidRPr="00AF2BD6">
        <w:rPr>
          <w:rFonts w:ascii="Times New Roman" w:eastAsia="Times New Roman" w:hAnsi="Times New Roman" w:cs="Times New Roman"/>
          <w:bCs/>
          <w:sz w:val="24"/>
          <w:szCs w:val="24"/>
          <w:lang w:eastAsia="et-EE"/>
        </w:rPr>
        <w:t>töö</w:t>
      </w:r>
      <w:r w:rsidR="00E722E6">
        <w:rPr>
          <w:rFonts w:ascii="Times New Roman" w:eastAsia="Times New Roman" w:hAnsi="Times New Roman" w:cs="Times New Roman"/>
          <w:bCs/>
          <w:sz w:val="24"/>
          <w:szCs w:val="24"/>
          <w:lang w:eastAsia="et-EE"/>
        </w:rPr>
        <w:t>deldakse</w:t>
      </w:r>
      <w:r w:rsidRPr="00AF2BD6">
        <w:rPr>
          <w:rFonts w:ascii="Times New Roman" w:eastAsia="Times New Roman" w:hAnsi="Times New Roman" w:cs="Times New Roman"/>
          <w:bCs/>
          <w:sz w:val="24"/>
          <w:szCs w:val="24"/>
          <w:lang w:eastAsia="et-EE"/>
        </w:rPr>
        <w:t xml:space="preserve"> andmekogu siseste reeglite ja kontrollimehhanismide alusel.</w:t>
      </w:r>
    </w:p>
    <w:p w14:paraId="594194D5"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43F7876B" w14:textId="6F9D7EE8"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976C36">
        <w:rPr>
          <w:rFonts w:ascii="Times New Roman" w:eastAsia="Times New Roman" w:hAnsi="Times New Roman" w:cs="Times New Roman"/>
          <w:bCs/>
          <w:sz w:val="24"/>
          <w:szCs w:val="24"/>
          <w:lang w:eastAsia="et-EE"/>
        </w:rPr>
        <w:t xml:space="preserve">Ühest andmekogust pärit andmete uurimine kätkeb endas väiksemat riski kui mitmest andmekogust pärit isikuandmete uurimine ja analüüsimine. </w:t>
      </w:r>
      <w:r>
        <w:rPr>
          <w:rFonts w:ascii="Times New Roman" w:eastAsia="Times New Roman" w:hAnsi="Times New Roman" w:cs="Times New Roman"/>
          <w:bCs/>
          <w:sz w:val="24"/>
          <w:szCs w:val="24"/>
          <w:lang w:eastAsia="et-EE"/>
        </w:rPr>
        <w:t>Säte</w:t>
      </w:r>
      <w:r w:rsidRPr="00976C36">
        <w:rPr>
          <w:rFonts w:ascii="Times New Roman" w:eastAsia="Times New Roman" w:hAnsi="Times New Roman" w:cs="Times New Roman"/>
          <w:bCs/>
          <w:sz w:val="24"/>
          <w:szCs w:val="24"/>
          <w:lang w:eastAsia="et-EE"/>
        </w:rPr>
        <w:t xml:space="preserve"> ei kohaldu olukorrale, kus vastutav töötleja töötleb isikuandmeid, mis pärinevad mitmest </w:t>
      </w:r>
      <w:r w:rsidRPr="55D71C25">
        <w:rPr>
          <w:rFonts w:ascii="Times New Roman" w:eastAsia="Times New Roman" w:hAnsi="Times New Roman" w:cs="Times New Roman"/>
          <w:sz w:val="24"/>
          <w:szCs w:val="24"/>
          <w:lang w:eastAsia="et-EE"/>
        </w:rPr>
        <w:t>andmekogus</w:t>
      </w:r>
      <w:r w:rsidR="57AE5829" w:rsidRPr="55D71C25">
        <w:rPr>
          <w:rFonts w:ascii="Times New Roman" w:eastAsia="Times New Roman" w:hAnsi="Times New Roman" w:cs="Times New Roman"/>
          <w:sz w:val="24"/>
          <w:szCs w:val="24"/>
          <w:lang w:eastAsia="et-EE"/>
        </w:rPr>
        <w:t>t</w:t>
      </w:r>
      <w:r w:rsidRPr="00976C36">
        <w:rPr>
          <w:rFonts w:ascii="Times New Roman" w:eastAsia="Times New Roman" w:hAnsi="Times New Roman" w:cs="Times New Roman"/>
          <w:bCs/>
          <w:sz w:val="24"/>
          <w:szCs w:val="24"/>
          <w:lang w:eastAsia="et-EE"/>
        </w:rPr>
        <w:t xml:space="preserve">, mille kõikide vastutav töötleja ta on. </w:t>
      </w:r>
    </w:p>
    <w:p w14:paraId="0A12FE1F"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15ABB478" w14:textId="07198642" w:rsidR="001358F0" w:rsidRPr="00675369" w:rsidRDefault="001358F0" w:rsidP="001358F0">
      <w:pPr>
        <w:spacing w:after="0"/>
        <w:jc w:val="both"/>
        <w:rPr>
          <w:rFonts w:ascii="Times New Roman" w:eastAsia="Times New Roman" w:hAnsi="Times New Roman" w:cs="Times New Roman"/>
          <w:bCs/>
          <w:sz w:val="24"/>
          <w:szCs w:val="24"/>
          <w:lang w:eastAsia="et-EE"/>
        </w:rPr>
      </w:pPr>
      <w:r w:rsidRPr="55D71C25">
        <w:rPr>
          <w:rFonts w:ascii="Times New Roman" w:eastAsia="Times New Roman" w:hAnsi="Times New Roman" w:cs="Times New Roman"/>
          <w:b/>
          <w:bCs/>
          <w:sz w:val="24"/>
          <w:szCs w:val="24"/>
          <w:lang w:eastAsia="et-EE"/>
        </w:rPr>
        <w:t>Lõi</w:t>
      </w:r>
      <w:r w:rsidR="321F658F" w:rsidRPr="55D71C25">
        <w:rPr>
          <w:rFonts w:ascii="Times New Roman" w:eastAsia="Times New Roman" w:hAnsi="Times New Roman" w:cs="Times New Roman"/>
          <w:b/>
          <w:bCs/>
          <w:sz w:val="24"/>
          <w:szCs w:val="24"/>
          <w:lang w:eastAsia="et-EE"/>
        </w:rPr>
        <w:t>k</w:t>
      </w:r>
      <w:r w:rsidRPr="55D71C25">
        <w:rPr>
          <w:rFonts w:ascii="Times New Roman" w:eastAsia="Times New Roman" w:hAnsi="Times New Roman" w:cs="Times New Roman"/>
          <w:b/>
          <w:bCs/>
          <w:sz w:val="24"/>
          <w:szCs w:val="24"/>
          <w:lang w:eastAsia="et-EE"/>
        </w:rPr>
        <w:t>e</w:t>
      </w:r>
      <w:r w:rsidRPr="00B43CB2">
        <w:rPr>
          <w:rFonts w:ascii="Times New Roman" w:eastAsia="Times New Roman" w:hAnsi="Times New Roman" w:cs="Times New Roman"/>
          <w:b/>
          <w:sz w:val="24"/>
          <w:szCs w:val="24"/>
          <w:lang w:eastAsia="et-EE"/>
        </w:rPr>
        <w:t xml:space="preserve"> </w:t>
      </w:r>
      <w:r w:rsidRPr="00675369">
        <w:rPr>
          <w:rFonts w:ascii="Times New Roman" w:eastAsia="Times New Roman" w:hAnsi="Times New Roman" w:cs="Times New Roman"/>
          <w:b/>
          <w:sz w:val="24"/>
          <w:szCs w:val="24"/>
          <w:lang w:eastAsia="et-EE"/>
        </w:rPr>
        <w:t>10</w:t>
      </w:r>
      <w:r>
        <w:rPr>
          <w:rFonts w:ascii="Times New Roman" w:eastAsia="Times New Roman" w:hAnsi="Times New Roman" w:cs="Times New Roman"/>
          <w:bCs/>
          <w:sz w:val="24"/>
          <w:szCs w:val="24"/>
          <w:lang w:eastAsia="et-EE"/>
        </w:rPr>
        <w:t xml:space="preserve"> </w:t>
      </w:r>
      <w:r>
        <w:rPr>
          <w:rFonts w:ascii="Times New Roman" w:hAnsi="Times New Roman" w:cs="Times New Roman"/>
          <w:sz w:val="24"/>
          <w:szCs w:val="24"/>
        </w:rPr>
        <w:t xml:space="preserve">puhul on tegemist üksnes tehnilise muudatusega, </w:t>
      </w:r>
      <w:r w:rsidR="0772EA0E" w:rsidRPr="55D71C25">
        <w:rPr>
          <w:rFonts w:ascii="Times New Roman" w:hAnsi="Times New Roman" w:cs="Times New Roman"/>
          <w:sz w:val="24"/>
          <w:szCs w:val="24"/>
        </w:rPr>
        <w:t>mil</w:t>
      </w:r>
      <w:r w:rsidR="1D2CEB5D" w:rsidRPr="55D71C25">
        <w:rPr>
          <w:rFonts w:ascii="Times New Roman" w:hAnsi="Times New Roman" w:cs="Times New Roman"/>
          <w:sz w:val="24"/>
          <w:szCs w:val="24"/>
        </w:rPr>
        <w:t>l</w:t>
      </w:r>
      <w:r w:rsidR="0772EA0E" w:rsidRPr="55D71C25">
        <w:rPr>
          <w:rFonts w:ascii="Times New Roman" w:hAnsi="Times New Roman" w:cs="Times New Roman"/>
          <w:sz w:val="24"/>
          <w:szCs w:val="24"/>
        </w:rPr>
        <w:t xml:space="preserve">ega ei muudeta </w:t>
      </w:r>
      <w:r w:rsidRPr="55D71C25">
        <w:rPr>
          <w:rFonts w:ascii="Times New Roman" w:hAnsi="Times New Roman" w:cs="Times New Roman"/>
          <w:sz w:val="24"/>
          <w:szCs w:val="24"/>
        </w:rPr>
        <w:t>sät</w:t>
      </w:r>
      <w:r w:rsidR="5CA1DE12" w:rsidRPr="55D71C25">
        <w:rPr>
          <w:rFonts w:ascii="Times New Roman" w:hAnsi="Times New Roman" w:cs="Times New Roman"/>
          <w:sz w:val="24"/>
          <w:szCs w:val="24"/>
        </w:rPr>
        <w:t>t</w:t>
      </w:r>
      <w:r w:rsidRPr="55D71C25">
        <w:rPr>
          <w:rFonts w:ascii="Times New Roman" w:hAnsi="Times New Roman" w:cs="Times New Roman"/>
          <w:sz w:val="24"/>
          <w:szCs w:val="24"/>
        </w:rPr>
        <w:t xml:space="preserve">e </w:t>
      </w:r>
      <w:r>
        <w:rPr>
          <w:rFonts w:ascii="Times New Roman" w:hAnsi="Times New Roman" w:cs="Times New Roman"/>
          <w:sz w:val="24"/>
          <w:szCs w:val="24"/>
        </w:rPr>
        <w:t>sisu</w:t>
      </w:r>
      <w:r w:rsidR="79E76520" w:rsidRPr="55D71C25">
        <w:rPr>
          <w:rFonts w:ascii="Times New Roman" w:hAnsi="Times New Roman" w:cs="Times New Roman"/>
          <w:sz w:val="24"/>
          <w:szCs w:val="24"/>
        </w:rPr>
        <w:t>, vaid</w:t>
      </w:r>
      <w:r>
        <w:rPr>
          <w:rFonts w:ascii="Times New Roman" w:hAnsi="Times New Roman" w:cs="Times New Roman"/>
          <w:sz w:val="24"/>
          <w:szCs w:val="24"/>
        </w:rPr>
        <w:t xml:space="preserve"> üksnes paragrahvi </w:t>
      </w:r>
      <w:r w:rsidRPr="55D71C25">
        <w:rPr>
          <w:rFonts w:ascii="Times New Roman" w:hAnsi="Times New Roman" w:cs="Times New Roman"/>
          <w:sz w:val="24"/>
          <w:szCs w:val="24"/>
        </w:rPr>
        <w:t>ülesehitus</w:t>
      </w:r>
      <w:r w:rsidR="1F61762E" w:rsidRPr="55D71C25">
        <w:rPr>
          <w:rFonts w:ascii="Times New Roman" w:hAnsi="Times New Roman" w:cs="Times New Roman"/>
          <w:sz w:val="24"/>
          <w:szCs w:val="24"/>
        </w:rPr>
        <w:t>t</w:t>
      </w:r>
      <w:r w:rsidRPr="55D71C25">
        <w:rPr>
          <w:rFonts w:ascii="Times New Roman" w:hAnsi="Times New Roman" w:cs="Times New Roman"/>
          <w:sz w:val="24"/>
          <w:szCs w:val="24"/>
        </w:rPr>
        <w:t>.</w:t>
      </w:r>
      <w:r>
        <w:rPr>
          <w:rFonts w:ascii="Times New Roman" w:hAnsi="Times New Roman" w:cs="Times New Roman"/>
          <w:sz w:val="24"/>
          <w:szCs w:val="24"/>
        </w:rPr>
        <w:t xml:space="preserve"> </w:t>
      </w:r>
      <w:r w:rsidR="5A025CE2" w:rsidRPr="55D71C25">
        <w:rPr>
          <w:rFonts w:ascii="Times New Roman" w:hAnsi="Times New Roman" w:cs="Times New Roman"/>
          <w:sz w:val="24"/>
          <w:szCs w:val="24"/>
        </w:rPr>
        <w:t xml:space="preserve">Sätte eesmärk on jätkuvalt </w:t>
      </w:r>
      <w:r w:rsidRPr="00675369">
        <w:rPr>
          <w:rFonts w:ascii="Times New Roman" w:eastAsia="Times New Roman" w:hAnsi="Times New Roman" w:cs="Times New Roman"/>
          <w:bCs/>
          <w:sz w:val="24"/>
          <w:szCs w:val="24"/>
          <w:lang w:eastAsia="et-EE"/>
        </w:rPr>
        <w:t xml:space="preserve">täpsustada, et paragrahvis sätestatud nõudeid ei kohaldata olukorras, kus uuringu eesmärgid ja isikuandmete töötlemise ulatus on otseselt määratud seadusega. Sellisel juhul on </w:t>
      </w:r>
      <w:r w:rsidR="008B4D84">
        <w:rPr>
          <w:rFonts w:ascii="Times New Roman" w:eastAsia="Times New Roman" w:hAnsi="Times New Roman" w:cs="Times New Roman"/>
          <w:bCs/>
          <w:sz w:val="24"/>
          <w:szCs w:val="24"/>
          <w:lang w:eastAsia="et-EE"/>
        </w:rPr>
        <w:t xml:space="preserve">seadusandja </w:t>
      </w:r>
      <w:r w:rsidRPr="00675369">
        <w:rPr>
          <w:rFonts w:ascii="Times New Roman" w:eastAsia="Times New Roman" w:hAnsi="Times New Roman" w:cs="Times New Roman"/>
          <w:bCs/>
          <w:sz w:val="24"/>
          <w:szCs w:val="24"/>
          <w:lang w:eastAsia="et-EE"/>
        </w:rPr>
        <w:t>andmete töötlemise alused, eesmärgid ja ulatus</w:t>
      </w:r>
      <w:r w:rsidR="008B4D84">
        <w:rPr>
          <w:rFonts w:ascii="Times New Roman" w:eastAsia="Times New Roman" w:hAnsi="Times New Roman" w:cs="Times New Roman"/>
          <w:bCs/>
          <w:sz w:val="24"/>
          <w:szCs w:val="24"/>
          <w:lang w:eastAsia="et-EE"/>
        </w:rPr>
        <w:t>e</w:t>
      </w:r>
      <w:r w:rsidRPr="00675369">
        <w:rPr>
          <w:rFonts w:ascii="Times New Roman" w:eastAsia="Times New Roman" w:hAnsi="Times New Roman" w:cs="Times New Roman"/>
          <w:bCs/>
          <w:sz w:val="24"/>
          <w:szCs w:val="24"/>
          <w:lang w:eastAsia="et-EE"/>
        </w:rPr>
        <w:t xml:space="preserve"> juba läbi kaalu</w:t>
      </w:r>
      <w:r w:rsidR="008B4D84">
        <w:rPr>
          <w:rFonts w:ascii="Times New Roman" w:eastAsia="Times New Roman" w:hAnsi="Times New Roman" w:cs="Times New Roman"/>
          <w:bCs/>
          <w:sz w:val="24"/>
          <w:szCs w:val="24"/>
          <w:lang w:eastAsia="et-EE"/>
        </w:rPr>
        <w:t>n</w:t>
      </w:r>
      <w:r w:rsidRPr="00675369">
        <w:rPr>
          <w:rFonts w:ascii="Times New Roman" w:eastAsia="Times New Roman" w:hAnsi="Times New Roman" w:cs="Times New Roman"/>
          <w:bCs/>
          <w:sz w:val="24"/>
          <w:szCs w:val="24"/>
          <w:lang w:eastAsia="et-EE"/>
        </w:rPr>
        <w:t>ud ning reguleeri</w:t>
      </w:r>
      <w:r w:rsidR="006368E5">
        <w:rPr>
          <w:rFonts w:ascii="Times New Roman" w:eastAsia="Times New Roman" w:hAnsi="Times New Roman" w:cs="Times New Roman"/>
          <w:bCs/>
          <w:sz w:val="24"/>
          <w:szCs w:val="24"/>
          <w:lang w:eastAsia="et-EE"/>
        </w:rPr>
        <w:t>n</w:t>
      </w:r>
      <w:r w:rsidRPr="00675369">
        <w:rPr>
          <w:rFonts w:ascii="Times New Roman" w:eastAsia="Times New Roman" w:hAnsi="Times New Roman" w:cs="Times New Roman"/>
          <w:bCs/>
          <w:sz w:val="24"/>
          <w:szCs w:val="24"/>
          <w:lang w:eastAsia="et-EE"/>
        </w:rPr>
        <w:t>ud, mistõttu ei ole vaja rakendada paragrahvis sätestatud nõudeid, piiranguid ega menetlusi. See tagab, et seadusest tulenevate uuringute puhul ei teki dubleeriva</w:t>
      </w:r>
      <w:r w:rsidR="5A330A4D" w:rsidRPr="55D71C25">
        <w:rPr>
          <w:rFonts w:ascii="Times New Roman" w:eastAsia="Times New Roman" w:hAnsi="Times New Roman" w:cs="Times New Roman"/>
          <w:sz w:val="24"/>
          <w:szCs w:val="24"/>
          <w:lang w:eastAsia="et-EE"/>
        </w:rPr>
        <w:t>t</w:t>
      </w:r>
      <w:r w:rsidRPr="00675369">
        <w:rPr>
          <w:rFonts w:ascii="Times New Roman" w:eastAsia="Times New Roman" w:hAnsi="Times New Roman" w:cs="Times New Roman"/>
          <w:bCs/>
          <w:sz w:val="24"/>
          <w:szCs w:val="24"/>
          <w:lang w:eastAsia="et-EE"/>
        </w:rPr>
        <w:t xml:space="preserve"> ega </w:t>
      </w:r>
      <w:r w:rsidRPr="55D71C25">
        <w:rPr>
          <w:rFonts w:ascii="Times New Roman" w:eastAsia="Times New Roman" w:hAnsi="Times New Roman" w:cs="Times New Roman"/>
          <w:sz w:val="24"/>
          <w:szCs w:val="24"/>
          <w:lang w:eastAsia="et-EE"/>
        </w:rPr>
        <w:t>ebavajalikk</w:t>
      </w:r>
      <w:r w:rsidR="58D39601" w:rsidRPr="55D71C25">
        <w:rPr>
          <w:rFonts w:ascii="Times New Roman" w:eastAsia="Times New Roman" w:hAnsi="Times New Roman" w:cs="Times New Roman"/>
          <w:sz w:val="24"/>
          <w:szCs w:val="24"/>
          <w:lang w:eastAsia="et-EE"/>
        </w:rPr>
        <w:t>u</w:t>
      </w:r>
      <w:r w:rsidRPr="55D71C25">
        <w:rPr>
          <w:rFonts w:ascii="Times New Roman" w:eastAsia="Times New Roman" w:hAnsi="Times New Roman" w:cs="Times New Roman"/>
          <w:sz w:val="24"/>
          <w:szCs w:val="24"/>
          <w:lang w:eastAsia="et-EE"/>
        </w:rPr>
        <w:t xml:space="preserve"> </w:t>
      </w:r>
      <w:r w:rsidR="203CC49A" w:rsidRPr="55D71C25">
        <w:rPr>
          <w:rFonts w:ascii="Times New Roman" w:eastAsia="Times New Roman" w:hAnsi="Times New Roman" w:cs="Times New Roman"/>
          <w:sz w:val="24"/>
          <w:szCs w:val="24"/>
          <w:lang w:eastAsia="et-EE"/>
        </w:rPr>
        <w:t>töö</w:t>
      </w:r>
      <w:r w:rsidRPr="55D71C25">
        <w:rPr>
          <w:rFonts w:ascii="Times New Roman" w:eastAsia="Times New Roman" w:hAnsi="Times New Roman" w:cs="Times New Roman"/>
          <w:sz w:val="24"/>
          <w:szCs w:val="24"/>
          <w:lang w:eastAsia="et-EE"/>
        </w:rPr>
        <w:t>koormus</w:t>
      </w:r>
      <w:r w:rsidR="5D89C73E" w:rsidRPr="55D71C25">
        <w:rPr>
          <w:rFonts w:ascii="Times New Roman" w:eastAsia="Times New Roman" w:hAnsi="Times New Roman" w:cs="Times New Roman"/>
          <w:sz w:val="24"/>
          <w:szCs w:val="24"/>
          <w:lang w:eastAsia="et-EE"/>
        </w:rPr>
        <w:t>t</w:t>
      </w:r>
      <w:r w:rsidRPr="00675369">
        <w:rPr>
          <w:rFonts w:ascii="Times New Roman" w:eastAsia="Times New Roman" w:hAnsi="Times New Roman" w:cs="Times New Roman"/>
          <w:bCs/>
          <w:sz w:val="24"/>
          <w:szCs w:val="24"/>
          <w:lang w:eastAsia="et-EE"/>
        </w:rPr>
        <w:t xml:space="preserve"> ning välditakse olukorda, kus seadusandja poolt juba reguleeritud andmetöötlusele kehtestatakse </w:t>
      </w:r>
      <w:r w:rsidR="002E5D15">
        <w:rPr>
          <w:rFonts w:ascii="Times New Roman" w:eastAsia="Times New Roman" w:hAnsi="Times New Roman" w:cs="Times New Roman"/>
          <w:bCs/>
          <w:sz w:val="24"/>
          <w:szCs w:val="24"/>
          <w:lang w:eastAsia="et-EE"/>
        </w:rPr>
        <w:t>uusi</w:t>
      </w:r>
      <w:r w:rsidR="002E5D15" w:rsidRPr="00675369">
        <w:rPr>
          <w:rFonts w:ascii="Times New Roman" w:eastAsia="Times New Roman" w:hAnsi="Times New Roman" w:cs="Times New Roman"/>
          <w:bCs/>
          <w:sz w:val="24"/>
          <w:szCs w:val="24"/>
          <w:lang w:eastAsia="et-EE"/>
        </w:rPr>
        <w:t xml:space="preserve"> </w:t>
      </w:r>
      <w:r w:rsidRPr="00675369">
        <w:rPr>
          <w:rFonts w:ascii="Times New Roman" w:eastAsia="Times New Roman" w:hAnsi="Times New Roman" w:cs="Times New Roman"/>
          <w:bCs/>
          <w:sz w:val="24"/>
          <w:szCs w:val="24"/>
          <w:lang w:eastAsia="et-EE"/>
        </w:rPr>
        <w:t xml:space="preserve">piiranguid. Samuti aitab see tagada õigusselgust </w:t>
      </w:r>
      <w:r w:rsidR="00466D34">
        <w:rPr>
          <w:rFonts w:ascii="Times New Roman" w:eastAsia="Times New Roman" w:hAnsi="Times New Roman" w:cs="Times New Roman"/>
          <w:bCs/>
          <w:sz w:val="24"/>
          <w:szCs w:val="24"/>
          <w:lang w:eastAsia="et-EE"/>
        </w:rPr>
        <w:t>ja</w:t>
      </w:r>
      <w:r w:rsidR="00466D34" w:rsidRPr="00675369">
        <w:rPr>
          <w:rFonts w:ascii="Times New Roman" w:eastAsia="Times New Roman" w:hAnsi="Times New Roman" w:cs="Times New Roman"/>
          <w:bCs/>
          <w:sz w:val="24"/>
          <w:szCs w:val="24"/>
          <w:lang w:eastAsia="et-EE"/>
        </w:rPr>
        <w:t xml:space="preserve"> </w:t>
      </w:r>
      <w:r w:rsidRPr="00675369">
        <w:rPr>
          <w:rFonts w:ascii="Times New Roman" w:eastAsia="Times New Roman" w:hAnsi="Times New Roman" w:cs="Times New Roman"/>
          <w:bCs/>
          <w:sz w:val="24"/>
          <w:szCs w:val="24"/>
          <w:lang w:eastAsia="et-EE"/>
        </w:rPr>
        <w:t>ühtset lähenemist olukor</w:t>
      </w:r>
      <w:r w:rsidR="00BF388A">
        <w:rPr>
          <w:rFonts w:ascii="Times New Roman" w:eastAsia="Times New Roman" w:hAnsi="Times New Roman" w:cs="Times New Roman"/>
          <w:bCs/>
          <w:sz w:val="24"/>
          <w:szCs w:val="24"/>
          <w:lang w:eastAsia="et-EE"/>
        </w:rPr>
        <w:t>ra</w:t>
      </w:r>
      <w:r w:rsidRPr="00675369">
        <w:rPr>
          <w:rFonts w:ascii="Times New Roman" w:eastAsia="Times New Roman" w:hAnsi="Times New Roman" w:cs="Times New Roman"/>
          <w:bCs/>
          <w:sz w:val="24"/>
          <w:szCs w:val="24"/>
          <w:lang w:eastAsia="et-EE"/>
        </w:rPr>
        <w:t xml:space="preserve">s, kus andmete töötlemise vajadus ja ulatus on seadusega selgelt </w:t>
      </w:r>
      <w:r w:rsidR="00BF388A">
        <w:rPr>
          <w:rFonts w:ascii="Times New Roman" w:eastAsia="Times New Roman" w:hAnsi="Times New Roman" w:cs="Times New Roman"/>
          <w:bCs/>
          <w:sz w:val="24"/>
          <w:szCs w:val="24"/>
          <w:lang w:eastAsia="et-EE"/>
        </w:rPr>
        <w:t xml:space="preserve">kindlaks </w:t>
      </w:r>
      <w:r w:rsidRPr="00675369">
        <w:rPr>
          <w:rFonts w:ascii="Times New Roman" w:eastAsia="Times New Roman" w:hAnsi="Times New Roman" w:cs="Times New Roman"/>
          <w:bCs/>
          <w:sz w:val="24"/>
          <w:szCs w:val="24"/>
          <w:lang w:eastAsia="et-EE"/>
        </w:rPr>
        <w:t>määratud.</w:t>
      </w:r>
    </w:p>
    <w:p w14:paraId="773724D3" w14:textId="77777777" w:rsidR="001358F0" w:rsidRDefault="001358F0" w:rsidP="001358F0">
      <w:pPr>
        <w:spacing w:after="0" w:line="240" w:lineRule="auto"/>
        <w:jc w:val="both"/>
        <w:textAlignment w:val="baseline"/>
        <w:rPr>
          <w:rFonts w:ascii="Times New Roman" w:hAnsi="Times New Roman" w:cs="Times New Roman"/>
          <w:sz w:val="24"/>
          <w:szCs w:val="24"/>
        </w:rPr>
      </w:pPr>
    </w:p>
    <w:p w14:paraId="198CAC90" w14:textId="40ADEC38" w:rsidR="001358F0" w:rsidRPr="008B09F7" w:rsidRDefault="00EE1CE0" w:rsidP="001358F0">
      <w:pPr>
        <w:spacing w:after="0" w:line="240" w:lineRule="auto"/>
        <w:jc w:val="both"/>
        <w:textAlignment w:val="baseline"/>
        <w:rPr>
          <w:rFonts w:ascii="Times New Roman" w:eastAsia="Times New Roman" w:hAnsi="Times New Roman" w:cs="Times New Roman"/>
          <w:bCs/>
          <w:sz w:val="24"/>
          <w:szCs w:val="24"/>
          <w:lang w:eastAsia="et-EE"/>
        </w:rPr>
      </w:pPr>
      <w:r w:rsidRPr="55D71C25">
        <w:rPr>
          <w:rFonts w:ascii="Times New Roman" w:hAnsi="Times New Roman" w:cs="Times New Roman"/>
          <w:b/>
          <w:bCs/>
          <w:sz w:val="24"/>
          <w:szCs w:val="24"/>
        </w:rPr>
        <w:t>Lõi</w:t>
      </w:r>
      <w:r>
        <w:rPr>
          <w:rFonts w:ascii="Times New Roman" w:hAnsi="Times New Roman" w:cs="Times New Roman"/>
          <w:b/>
          <w:bCs/>
          <w:sz w:val="24"/>
          <w:szCs w:val="24"/>
        </w:rPr>
        <w:t>g</w:t>
      </w:r>
      <w:r w:rsidRPr="55D71C25">
        <w:rPr>
          <w:rFonts w:ascii="Times New Roman" w:hAnsi="Times New Roman" w:cs="Times New Roman"/>
          <w:b/>
          <w:bCs/>
          <w:sz w:val="24"/>
          <w:szCs w:val="24"/>
        </w:rPr>
        <w:t>e</w:t>
      </w:r>
      <w:r w:rsidRPr="00317100">
        <w:rPr>
          <w:rFonts w:ascii="Times New Roman" w:hAnsi="Times New Roman" w:cs="Times New Roman"/>
          <w:b/>
          <w:bCs/>
          <w:sz w:val="24"/>
          <w:szCs w:val="24"/>
        </w:rPr>
        <w:t xml:space="preserve"> </w:t>
      </w:r>
      <w:r w:rsidR="001358F0" w:rsidRPr="00317100">
        <w:rPr>
          <w:rFonts w:ascii="Times New Roman" w:hAnsi="Times New Roman" w:cs="Times New Roman"/>
          <w:b/>
          <w:bCs/>
          <w:sz w:val="24"/>
          <w:szCs w:val="24"/>
        </w:rPr>
        <w:t>11</w:t>
      </w:r>
      <w:r w:rsidR="001358F0">
        <w:rPr>
          <w:rFonts w:ascii="Times New Roman" w:hAnsi="Times New Roman" w:cs="Times New Roman"/>
          <w:sz w:val="24"/>
          <w:szCs w:val="24"/>
        </w:rPr>
        <w:t xml:space="preserve"> </w:t>
      </w:r>
      <w:r w:rsidR="00E1271E">
        <w:rPr>
          <w:rFonts w:ascii="Times New Roman" w:hAnsi="Times New Roman" w:cs="Times New Roman"/>
          <w:sz w:val="24"/>
          <w:szCs w:val="24"/>
        </w:rPr>
        <w:t>näeb ette</w:t>
      </w:r>
      <w:r>
        <w:rPr>
          <w:rFonts w:ascii="Times New Roman" w:hAnsi="Times New Roman" w:cs="Times New Roman"/>
          <w:sz w:val="24"/>
          <w:szCs w:val="24"/>
        </w:rPr>
        <w:t>, et</w:t>
      </w:r>
      <w:r w:rsidR="00E1271E">
        <w:rPr>
          <w:rFonts w:ascii="Times New Roman" w:hAnsi="Times New Roman" w:cs="Times New Roman"/>
          <w:sz w:val="24"/>
          <w:szCs w:val="24"/>
        </w:rPr>
        <w:t xml:space="preserve"> </w:t>
      </w:r>
      <w:r w:rsidR="00557B4E">
        <w:rPr>
          <w:rFonts w:ascii="Times New Roman" w:hAnsi="Times New Roman" w:cs="Times New Roman"/>
          <w:sz w:val="24"/>
          <w:szCs w:val="24"/>
        </w:rPr>
        <w:t xml:space="preserve">uuringu tegija võib piirata </w:t>
      </w:r>
      <w:r w:rsidR="00E1271E">
        <w:rPr>
          <w:rFonts w:ascii="Times New Roman" w:hAnsi="Times New Roman" w:cs="Times New Roman"/>
          <w:sz w:val="24"/>
          <w:szCs w:val="24"/>
        </w:rPr>
        <w:t>andmesubjektide õigusi</w:t>
      </w:r>
      <w:r w:rsidR="00FC6E1D">
        <w:rPr>
          <w:rFonts w:ascii="Times New Roman" w:hAnsi="Times New Roman" w:cs="Times New Roman"/>
          <w:sz w:val="24"/>
          <w:szCs w:val="24"/>
        </w:rPr>
        <w:t>,</w:t>
      </w:r>
      <w:r w:rsidR="00557B4E">
        <w:rPr>
          <w:rFonts w:ascii="Times New Roman" w:hAnsi="Times New Roman" w:cs="Times New Roman"/>
          <w:sz w:val="24"/>
          <w:szCs w:val="24"/>
        </w:rPr>
        <w:t xml:space="preserve"> </w:t>
      </w:r>
      <w:r w:rsidR="00557B4E" w:rsidRPr="00557B4E">
        <w:rPr>
          <w:rFonts w:ascii="Times New Roman" w:hAnsi="Times New Roman" w:cs="Times New Roman"/>
          <w:sz w:val="24"/>
          <w:szCs w:val="24"/>
        </w:rPr>
        <w:t>kui nende õiguste teostamine tõenäoliselt muudab võimatuks analüüsi või uuringu eesmärgi saavutamise või takistab seda oluliselt</w:t>
      </w:r>
      <w:r w:rsidR="00D65389">
        <w:rPr>
          <w:rFonts w:ascii="Times New Roman" w:hAnsi="Times New Roman" w:cs="Times New Roman"/>
          <w:sz w:val="24"/>
          <w:szCs w:val="24"/>
        </w:rPr>
        <w:t>.</w:t>
      </w:r>
      <w:r w:rsidR="00FC6E1D">
        <w:rPr>
          <w:rFonts w:ascii="Times New Roman" w:hAnsi="Times New Roman" w:cs="Times New Roman"/>
          <w:sz w:val="24"/>
          <w:szCs w:val="24"/>
        </w:rPr>
        <w:t xml:space="preserve"> </w:t>
      </w:r>
      <w:r w:rsidR="00D65389">
        <w:rPr>
          <w:rFonts w:ascii="Times New Roman" w:hAnsi="Times New Roman" w:cs="Times New Roman"/>
          <w:sz w:val="24"/>
          <w:szCs w:val="24"/>
        </w:rPr>
        <w:t>T</w:t>
      </w:r>
      <w:r w:rsidR="001358F0">
        <w:rPr>
          <w:rFonts w:ascii="Times New Roman" w:hAnsi="Times New Roman" w:cs="Times New Roman"/>
          <w:sz w:val="24"/>
          <w:szCs w:val="24"/>
        </w:rPr>
        <w:t xml:space="preserve">egemist </w:t>
      </w:r>
      <w:r w:rsidR="00FC6E1D">
        <w:rPr>
          <w:rFonts w:ascii="Times New Roman" w:hAnsi="Times New Roman" w:cs="Times New Roman"/>
          <w:sz w:val="24"/>
          <w:szCs w:val="24"/>
        </w:rPr>
        <w:t xml:space="preserve">on </w:t>
      </w:r>
      <w:r w:rsidR="001358F0">
        <w:rPr>
          <w:rFonts w:ascii="Times New Roman" w:hAnsi="Times New Roman" w:cs="Times New Roman"/>
          <w:sz w:val="24"/>
          <w:szCs w:val="24"/>
        </w:rPr>
        <w:t xml:space="preserve">üksnes tehnilise muudatusega, </w:t>
      </w:r>
      <w:r w:rsidR="17BB4E21" w:rsidRPr="55D71C25">
        <w:rPr>
          <w:rFonts w:ascii="Times New Roman" w:hAnsi="Times New Roman" w:cs="Times New Roman"/>
          <w:sz w:val="24"/>
          <w:szCs w:val="24"/>
        </w:rPr>
        <w:t>millega ei muud</w:t>
      </w:r>
      <w:r w:rsidR="007D0A8C">
        <w:rPr>
          <w:rFonts w:ascii="Times New Roman" w:hAnsi="Times New Roman" w:cs="Times New Roman"/>
          <w:sz w:val="24"/>
          <w:szCs w:val="24"/>
        </w:rPr>
        <w:t>e</w:t>
      </w:r>
      <w:r w:rsidR="17BB4E21" w:rsidRPr="55D71C25">
        <w:rPr>
          <w:rFonts w:ascii="Times New Roman" w:hAnsi="Times New Roman" w:cs="Times New Roman"/>
          <w:sz w:val="24"/>
          <w:szCs w:val="24"/>
        </w:rPr>
        <w:t xml:space="preserve">ta </w:t>
      </w:r>
      <w:r w:rsidR="001358F0" w:rsidRPr="55D71C25">
        <w:rPr>
          <w:rFonts w:ascii="Times New Roman" w:hAnsi="Times New Roman" w:cs="Times New Roman"/>
          <w:sz w:val="24"/>
          <w:szCs w:val="24"/>
        </w:rPr>
        <w:t>sät</w:t>
      </w:r>
      <w:r w:rsidR="51E00254" w:rsidRPr="55D71C25">
        <w:rPr>
          <w:rFonts w:ascii="Times New Roman" w:hAnsi="Times New Roman" w:cs="Times New Roman"/>
          <w:sz w:val="24"/>
          <w:szCs w:val="24"/>
        </w:rPr>
        <w:t>t</w:t>
      </w:r>
      <w:r w:rsidR="001358F0" w:rsidRPr="55D71C25">
        <w:rPr>
          <w:rFonts w:ascii="Times New Roman" w:hAnsi="Times New Roman" w:cs="Times New Roman"/>
          <w:sz w:val="24"/>
          <w:szCs w:val="24"/>
        </w:rPr>
        <w:t>e</w:t>
      </w:r>
      <w:r w:rsidR="001358F0">
        <w:rPr>
          <w:rFonts w:ascii="Times New Roman" w:hAnsi="Times New Roman" w:cs="Times New Roman"/>
          <w:sz w:val="24"/>
          <w:szCs w:val="24"/>
        </w:rPr>
        <w:t xml:space="preserve"> sisu</w:t>
      </w:r>
      <w:r w:rsidR="5BC99E17" w:rsidRPr="55D71C25">
        <w:rPr>
          <w:rFonts w:ascii="Times New Roman" w:hAnsi="Times New Roman" w:cs="Times New Roman"/>
          <w:sz w:val="24"/>
          <w:szCs w:val="24"/>
        </w:rPr>
        <w:t>, vaid</w:t>
      </w:r>
      <w:r w:rsidR="001358F0">
        <w:rPr>
          <w:rFonts w:ascii="Times New Roman" w:hAnsi="Times New Roman" w:cs="Times New Roman"/>
          <w:sz w:val="24"/>
          <w:szCs w:val="24"/>
        </w:rPr>
        <w:t xml:space="preserve"> üksnes paragrahvi </w:t>
      </w:r>
      <w:r w:rsidR="001358F0" w:rsidRPr="55D71C25">
        <w:rPr>
          <w:rFonts w:ascii="Times New Roman" w:hAnsi="Times New Roman" w:cs="Times New Roman"/>
          <w:sz w:val="24"/>
          <w:szCs w:val="24"/>
        </w:rPr>
        <w:t>ülesehitus</w:t>
      </w:r>
      <w:r w:rsidR="4FE053D6" w:rsidRPr="55D71C25">
        <w:rPr>
          <w:rFonts w:ascii="Times New Roman" w:hAnsi="Times New Roman" w:cs="Times New Roman"/>
          <w:sz w:val="24"/>
          <w:szCs w:val="24"/>
        </w:rPr>
        <w:t>t</w:t>
      </w:r>
      <w:r w:rsidR="001358F0">
        <w:rPr>
          <w:rFonts w:ascii="Times New Roman" w:hAnsi="Times New Roman" w:cs="Times New Roman"/>
          <w:sz w:val="24"/>
          <w:szCs w:val="24"/>
        </w:rPr>
        <w:t xml:space="preserve">. </w:t>
      </w:r>
    </w:p>
    <w:p w14:paraId="44C4D82B" w14:textId="77777777" w:rsidR="001358F0" w:rsidRPr="008B09F7"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8B09F7">
        <w:rPr>
          <w:rFonts w:ascii="Times New Roman" w:eastAsia="Times New Roman" w:hAnsi="Times New Roman" w:cs="Times New Roman"/>
          <w:bCs/>
          <w:sz w:val="24"/>
          <w:szCs w:val="24"/>
          <w:lang w:eastAsia="et-EE"/>
        </w:rPr>
        <w:t> </w:t>
      </w:r>
    </w:p>
    <w:p w14:paraId="4EA5CAE1" w14:textId="77777777" w:rsidR="001358F0" w:rsidRDefault="001358F0" w:rsidP="001358F0">
      <w:pPr>
        <w:spacing w:after="0" w:line="240" w:lineRule="auto"/>
        <w:jc w:val="both"/>
        <w:textAlignment w:val="baseline"/>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 xml:space="preserve">IKS </w:t>
      </w:r>
      <w:r w:rsidRPr="00E2544A">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6</w:t>
      </w:r>
      <w:r w:rsidRPr="00317100">
        <w:rPr>
          <w:rFonts w:ascii="Times New Roman" w:eastAsia="Times New Roman" w:hAnsi="Times New Roman" w:cs="Times New Roman"/>
          <w:b/>
          <w:sz w:val="24"/>
          <w:szCs w:val="24"/>
          <w:vertAlign w:val="superscript"/>
          <w:lang w:eastAsia="et-EE"/>
        </w:rPr>
        <w:t>1</w:t>
      </w:r>
    </w:p>
    <w:p w14:paraId="4964EABC"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3F8E15B3" w14:textId="3A48B0A9"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 xml:space="preserve">Tegemist on uue paragrahviga, mis loob </w:t>
      </w:r>
      <w:r w:rsidR="533422D3" w:rsidRPr="55D71C25">
        <w:rPr>
          <w:rFonts w:ascii="Times New Roman" w:eastAsia="Times New Roman" w:hAnsi="Times New Roman" w:cs="Times New Roman"/>
          <w:sz w:val="24"/>
          <w:szCs w:val="24"/>
          <w:lang w:eastAsia="et-EE"/>
        </w:rPr>
        <w:t xml:space="preserve">ühelt poolt </w:t>
      </w:r>
      <w:r>
        <w:rPr>
          <w:rFonts w:ascii="Times New Roman" w:eastAsia="Times New Roman" w:hAnsi="Times New Roman" w:cs="Times New Roman"/>
          <w:bCs/>
          <w:sz w:val="24"/>
          <w:szCs w:val="24"/>
          <w:lang w:eastAsia="et-EE"/>
        </w:rPr>
        <w:t xml:space="preserve">võimaluse </w:t>
      </w:r>
      <w:r w:rsidR="00746872">
        <w:rPr>
          <w:rFonts w:ascii="Times New Roman" w:eastAsia="Times New Roman" w:hAnsi="Times New Roman" w:cs="Times New Roman"/>
          <w:bCs/>
          <w:sz w:val="24"/>
          <w:szCs w:val="24"/>
          <w:lang w:eastAsia="et-EE"/>
        </w:rPr>
        <w:t xml:space="preserve">teha </w:t>
      </w:r>
      <w:r>
        <w:rPr>
          <w:rFonts w:ascii="Times New Roman" w:eastAsia="Times New Roman" w:hAnsi="Times New Roman" w:cs="Times New Roman"/>
          <w:bCs/>
          <w:sz w:val="24"/>
          <w:szCs w:val="24"/>
          <w:lang w:eastAsia="et-EE"/>
        </w:rPr>
        <w:t>uuring</w:t>
      </w:r>
      <w:r w:rsidR="0074687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andmetöötlussüsteemis, et tagada kiirem protsess, </w:t>
      </w:r>
      <w:r w:rsidR="0037692D">
        <w:rPr>
          <w:rFonts w:ascii="Times New Roman" w:eastAsia="Times New Roman" w:hAnsi="Times New Roman" w:cs="Times New Roman"/>
          <w:bCs/>
          <w:sz w:val="24"/>
          <w:szCs w:val="24"/>
          <w:lang w:eastAsia="et-EE"/>
        </w:rPr>
        <w:t xml:space="preserve">teiselt poolt </w:t>
      </w:r>
      <w:r>
        <w:rPr>
          <w:rFonts w:ascii="Times New Roman" w:eastAsia="Times New Roman" w:hAnsi="Times New Roman" w:cs="Times New Roman"/>
          <w:bCs/>
          <w:sz w:val="24"/>
          <w:szCs w:val="24"/>
          <w:lang w:eastAsia="et-EE"/>
        </w:rPr>
        <w:t xml:space="preserve">nähakse ette </w:t>
      </w:r>
      <w:r w:rsidR="00F26FA6">
        <w:rPr>
          <w:rFonts w:ascii="Times New Roman" w:eastAsia="Times New Roman" w:hAnsi="Times New Roman" w:cs="Times New Roman"/>
          <w:bCs/>
          <w:sz w:val="24"/>
          <w:szCs w:val="24"/>
          <w:lang w:eastAsia="et-EE"/>
        </w:rPr>
        <w:t>lisa</w:t>
      </w:r>
      <w:r>
        <w:rPr>
          <w:rFonts w:ascii="Times New Roman" w:eastAsia="Times New Roman" w:hAnsi="Times New Roman" w:cs="Times New Roman"/>
          <w:bCs/>
          <w:sz w:val="24"/>
          <w:szCs w:val="24"/>
          <w:lang w:eastAsia="et-EE"/>
        </w:rPr>
        <w:t xml:space="preserve">tingimused ja kaitsemeetmed, et tagada andmesubjektide õiguste parem kaitse. </w:t>
      </w:r>
    </w:p>
    <w:p w14:paraId="48E340FA"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5140A590" w14:textId="0FF6A018" w:rsidR="001358F0" w:rsidRDefault="001358F0" w:rsidP="001358F0">
      <w:pPr>
        <w:spacing w:after="0" w:line="240" w:lineRule="auto"/>
        <w:jc w:val="both"/>
        <w:textAlignment w:val="baseline"/>
        <w:rPr>
          <w:rFonts w:ascii="Times New Roman" w:hAnsi="Times New Roman" w:cs="Times New Roman"/>
          <w:sz w:val="24"/>
          <w:szCs w:val="24"/>
        </w:rPr>
      </w:pPr>
      <w:r>
        <w:rPr>
          <w:rFonts w:ascii="Times New Roman" w:eastAsia="Times New Roman" w:hAnsi="Times New Roman" w:cs="Times New Roman"/>
          <w:bCs/>
          <w:sz w:val="24"/>
          <w:szCs w:val="24"/>
          <w:lang w:eastAsia="et-EE"/>
        </w:rPr>
        <w:t>Probleemi tõstatas Riigikantselei juba eespool viidatud tellitud analüüsiga</w:t>
      </w:r>
      <w:r>
        <w:rPr>
          <w:rFonts w:ascii="Times New Roman" w:hAnsi="Times New Roman" w:cs="Times New Roman"/>
          <w:sz w:val="24"/>
          <w:szCs w:val="24"/>
        </w:rPr>
        <w:t xml:space="preserve">, milles käsitleti probleemi, et </w:t>
      </w:r>
      <w:r w:rsidRPr="002D739D">
        <w:rPr>
          <w:rFonts w:ascii="Times New Roman" w:hAnsi="Times New Roman" w:cs="Times New Roman"/>
          <w:sz w:val="24"/>
          <w:szCs w:val="24"/>
        </w:rPr>
        <w:t xml:space="preserve">asutustel ei ole võimalik teha kiireid andmepõhiseid otsuseid. </w:t>
      </w:r>
      <w:r>
        <w:rPr>
          <w:rFonts w:ascii="Times New Roman" w:hAnsi="Times New Roman" w:cs="Times New Roman"/>
          <w:sz w:val="24"/>
          <w:szCs w:val="24"/>
        </w:rPr>
        <w:t xml:space="preserve">Riigikantselei tõi analüüsi tellimisel </w:t>
      </w:r>
      <w:r w:rsidR="00615CF2">
        <w:rPr>
          <w:rFonts w:ascii="Times New Roman" w:hAnsi="Times New Roman" w:cs="Times New Roman"/>
          <w:sz w:val="24"/>
          <w:szCs w:val="24"/>
        </w:rPr>
        <w:t>esile</w:t>
      </w:r>
      <w:r>
        <w:rPr>
          <w:rFonts w:ascii="Times New Roman" w:hAnsi="Times New Roman" w:cs="Times New Roman"/>
          <w:sz w:val="24"/>
          <w:szCs w:val="24"/>
        </w:rPr>
        <w:t>, et täide</w:t>
      </w:r>
      <w:r w:rsidRPr="00010FFE">
        <w:rPr>
          <w:rFonts w:ascii="Times New Roman" w:hAnsi="Times New Roman" w:cs="Times New Roman"/>
          <w:sz w:val="24"/>
          <w:szCs w:val="24"/>
        </w:rPr>
        <w:t>saatev riigivõim ei saa andmepõhiste otsuste tegemiseks piisavalt kiiresti ligipääsu vajalikele isikuandmetele</w:t>
      </w:r>
      <w:r>
        <w:rPr>
          <w:rFonts w:ascii="Times New Roman" w:hAnsi="Times New Roman" w:cs="Times New Roman"/>
          <w:sz w:val="24"/>
          <w:szCs w:val="24"/>
        </w:rPr>
        <w:t>. Samuti</w:t>
      </w:r>
      <w:r w:rsidR="00615CF2">
        <w:rPr>
          <w:rFonts w:ascii="Times New Roman" w:hAnsi="Times New Roman" w:cs="Times New Roman"/>
          <w:sz w:val="24"/>
          <w:szCs w:val="24"/>
        </w:rPr>
        <w:t xml:space="preserve"> rõhutati</w:t>
      </w:r>
      <w:r>
        <w:rPr>
          <w:rFonts w:ascii="Times New Roman" w:hAnsi="Times New Roman" w:cs="Times New Roman"/>
          <w:sz w:val="24"/>
          <w:szCs w:val="24"/>
        </w:rPr>
        <w:t>, et r</w:t>
      </w:r>
      <w:r w:rsidRPr="009F06AE">
        <w:rPr>
          <w:rFonts w:ascii="Times New Roman" w:hAnsi="Times New Roman" w:cs="Times New Roman"/>
          <w:sz w:val="24"/>
          <w:szCs w:val="24"/>
        </w:rPr>
        <w:t>iik peab saama andmekogude andmeid targalt ning vajadusel ka kiirelt kasutada, kaitstes samal ajal andmesubjektide õigusi ja isikuandmeid. Isikuandmete töötlemine peab olema kontrollitud, läbipaistev ja vastutustundlik.</w:t>
      </w:r>
      <w:r>
        <w:rPr>
          <w:rFonts w:ascii="Times New Roman" w:hAnsi="Times New Roman" w:cs="Times New Roman"/>
          <w:sz w:val="24"/>
          <w:szCs w:val="24"/>
        </w:rPr>
        <w:t xml:space="preserve"> Uuringus on tehtud</w:t>
      </w:r>
      <w:r w:rsidRPr="55D71C25">
        <w:rPr>
          <w:rFonts w:ascii="Times New Roman" w:hAnsi="Times New Roman" w:cs="Times New Roman"/>
          <w:sz w:val="24"/>
          <w:szCs w:val="24"/>
        </w:rPr>
        <w:t xml:space="preserve"> </w:t>
      </w:r>
      <w:r>
        <w:rPr>
          <w:rFonts w:ascii="Times New Roman" w:hAnsi="Times New Roman" w:cs="Times New Roman"/>
          <w:sz w:val="24"/>
          <w:szCs w:val="24"/>
        </w:rPr>
        <w:t xml:space="preserve">ettepanek seaduse uueks sõnastuseks, mis </w:t>
      </w:r>
      <w:r w:rsidRPr="55D71C25">
        <w:rPr>
          <w:rFonts w:ascii="Times New Roman" w:hAnsi="Times New Roman" w:cs="Times New Roman"/>
          <w:sz w:val="24"/>
          <w:szCs w:val="24"/>
        </w:rPr>
        <w:t>aja</w:t>
      </w:r>
      <w:r w:rsidR="3C6CC3CC" w:rsidRPr="55D71C25">
        <w:rPr>
          <w:rFonts w:ascii="Times New Roman" w:hAnsi="Times New Roman" w:cs="Times New Roman"/>
          <w:sz w:val="24"/>
          <w:szCs w:val="24"/>
        </w:rPr>
        <w:t xml:space="preserve"> jooksul</w:t>
      </w:r>
      <w:r>
        <w:rPr>
          <w:rFonts w:ascii="Times New Roman" w:hAnsi="Times New Roman" w:cs="Times New Roman"/>
          <w:sz w:val="24"/>
          <w:szCs w:val="24"/>
        </w:rPr>
        <w:t xml:space="preserve"> ja VTK </w:t>
      </w:r>
      <w:r w:rsidR="00FD776C">
        <w:rPr>
          <w:rFonts w:ascii="Times New Roman" w:hAnsi="Times New Roman" w:cs="Times New Roman"/>
          <w:sz w:val="24"/>
          <w:szCs w:val="24"/>
        </w:rPr>
        <w:t xml:space="preserve">menetluses </w:t>
      </w:r>
      <w:r w:rsidR="00D471D9">
        <w:rPr>
          <w:rFonts w:ascii="Times New Roman" w:hAnsi="Times New Roman" w:cs="Times New Roman"/>
          <w:sz w:val="24"/>
          <w:szCs w:val="24"/>
        </w:rPr>
        <w:t xml:space="preserve">peetud </w:t>
      </w:r>
      <w:r>
        <w:rPr>
          <w:rFonts w:ascii="Times New Roman" w:hAnsi="Times New Roman" w:cs="Times New Roman"/>
          <w:sz w:val="24"/>
          <w:szCs w:val="24"/>
        </w:rPr>
        <w:t xml:space="preserve">eri osapoolte ja huvigruppide vaheliste </w:t>
      </w:r>
      <w:r w:rsidRPr="55D71C25">
        <w:rPr>
          <w:rFonts w:ascii="Times New Roman" w:hAnsi="Times New Roman" w:cs="Times New Roman"/>
          <w:sz w:val="24"/>
          <w:szCs w:val="24"/>
        </w:rPr>
        <w:t>arutelude</w:t>
      </w:r>
      <w:r w:rsidR="489F0F13" w:rsidRPr="55D71C25">
        <w:rPr>
          <w:rFonts w:ascii="Times New Roman" w:hAnsi="Times New Roman" w:cs="Times New Roman"/>
          <w:sz w:val="24"/>
          <w:szCs w:val="24"/>
        </w:rPr>
        <w:t xml:space="preserve"> tulemusel</w:t>
      </w:r>
      <w:r>
        <w:rPr>
          <w:rFonts w:ascii="Times New Roman" w:hAnsi="Times New Roman" w:cs="Times New Roman"/>
          <w:sz w:val="24"/>
          <w:szCs w:val="24"/>
        </w:rPr>
        <w:t xml:space="preserve"> on saanud eelnõus toodud kuju. Muu hulgas tuleb silmas pidada, et eelnõu ei loo andmetöötlussüsteemi ja kiiremate otsuste tegemiseks õiguslik</w:t>
      </w:r>
      <w:r w:rsidR="005919DE">
        <w:rPr>
          <w:rFonts w:ascii="Times New Roman" w:hAnsi="Times New Roman" w:cs="Times New Roman"/>
          <w:sz w:val="24"/>
          <w:szCs w:val="24"/>
        </w:rPr>
        <w:t>k</w:t>
      </w:r>
      <w:r>
        <w:rPr>
          <w:rFonts w:ascii="Times New Roman" w:hAnsi="Times New Roman" w:cs="Times New Roman"/>
          <w:sz w:val="24"/>
          <w:szCs w:val="24"/>
        </w:rPr>
        <w:t>u alust mitte üksnes riigile</w:t>
      </w:r>
      <w:r w:rsidR="5C37FB60" w:rsidRPr="55D71C25">
        <w:rPr>
          <w:rFonts w:ascii="Times New Roman" w:hAnsi="Times New Roman" w:cs="Times New Roman"/>
          <w:sz w:val="24"/>
          <w:szCs w:val="24"/>
        </w:rPr>
        <w:t>,</w:t>
      </w:r>
      <w:r>
        <w:rPr>
          <w:rFonts w:ascii="Times New Roman" w:hAnsi="Times New Roman" w:cs="Times New Roman"/>
          <w:sz w:val="24"/>
          <w:szCs w:val="24"/>
        </w:rPr>
        <w:t xml:space="preserve"> vaid see kehtib võrdselt kõigile uuringu tegijatele. </w:t>
      </w:r>
      <w:r w:rsidRPr="002D739D">
        <w:rPr>
          <w:rFonts w:ascii="Times New Roman" w:hAnsi="Times New Roman" w:cs="Times New Roman"/>
          <w:sz w:val="24"/>
          <w:szCs w:val="24"/>
        </w:rPr>
        <w:t>Muudatus</w:t>
      </w:r>
      <w:r w:rsidR="005919DE">
        <w:rPr>
          <w:rFonts w:ascii="Times New Roman" w:hAnsi="Times New Roman" w:cs="Times New Roman"/>
          <w:sz w:val="24"/>
          <w:szCs w:val="24"/>
        </w:rPr>
        <w:t>ega</w:t>
      </w:r>
      <w:r w:rsidRPr="002D739D">
        <w:rPr>
          <w:rFonts w:ascii="Times New Roman" w:hAnsi="Times New Roman" w:cs="Times New Roman"/>
          <w:sz w:val="24"/>
          <w:szCs w:val="24"/>
        </w:rPr>
        <w:t xml:space="preserve"> ühtlusta</w:t>
      </w:r>
      <w:r w:rsidR="005919DE">
        <w:rPr>
          <w:rFonts w:ascii="Times New Roman" w:hAnsi="Times New Roman" w:cs="Times New Roman"/>
          <w:sz w:val="24"/>
          <w:szCs w:val="24"/>
        </w:rPr>
        <w:t>takse</w:t>
      </w:r>
      <w:r w:rsidRPr="002D739D">
        <w:rPr>
          <w:rFonts w:ascii="Times New Roman" w:hAnsi="Times New Roman" w:cs="Times New Roman"/>
          <w:sz w:val="24"/>
          <w:szCs w:val="24"/>
        </w:rPr>
        <w:t xml:space="preserve"> kõikide uuringute </w:t>
      </w:r>
      <w:r w:rsidR="005919DE">
        <w:rPr>
          <w:rFonts w:ascii="Times New Roman" w:hAnsi="Times New Roman" w:cs="Times New Roman"/>
          <w:sz w:val="24"/>
          <w:szCs w:val="24"/>
        </w:rPr>
        <w:t>tegemise</w:t>
      </w:r>
      <w:r w:rsidR="005919DE" w:rsidRPr="002D739D">
        <w:rPr>
          <w:rFonts w:ascii="Times New Roman" w:hAnsi="Times New Roman" w:cs="Times New Roman"/>
          <w:sz w:val="24"/>
          <w:szCs w:val="24"/>
        </w:rPr>
        <w:t xml:space="preserve"> </w:t>
      </w:r>
      <w:r w:rsidRPr="002D739D">
        <w:rPr>
          <w:rFonts w:ascii="Times New Roman" w:hAnsi="Times New Roman" w:cs="Times New Roman"/>
          <w:sz w:val="24"/>
          <w:szCs w:val="24"/>
        </w:rPr>
        <w:t xml:space="preserve">tingimused. </w:t>
      </w:r>
    </w:p>
    <w:p w14:paraId="381C70FC" w14:textId="77777777" w:rsidR="001358F0" w:rsidRDefault="001358F0" w:rsidP="001358F0">
      <w:pPr>
        <w:spacing w:after="0" w:line="240" w:lineRule="auto"/>
        <w:jc w:val="both"/>
        <w:textAlignment w:val="baseline"/>
        <w:rPr>
          <w:rFonts w:ascii="Times New Roman" w:hAnsi="Times New Roman" w:cs="Times New Roman"/>
          <w:sz w:val="24"/>
          <w:szCs w:val="24"/>
        </w:rPr>
      </w:pPr>
    </w:p>
    <w:p w14:paraId="36274E10" w14:textId="58EBC1BF" w:rsidR="001358F0" w:rsidRDefault="001358F0" w:rsidP="001358F0">
      <w:pPr>
        <w:spacing w:after="0" w:line="240" w:lineRule="auto"/>
        <w:jc w:val="both"/>
        <w:textAlignment w:val="baseline"/>
        <w:rPr>
          <w:rFonts w:ascii="Times New Roman" w:hAnsi="Times New Roman" w:cs="Times New Roman"/>
          <w:sz w:val="24"/>
          <w:szCs w:val="24"/>
        </w:rPr>
      </w:pPr>
      <w:r w:rsidRPr="55D71C25">
        <w:rPr>
          <w:rFonts w:ascii="Times New Roman" w:hAnsi="Times New Roman" w:cs="Times New Roman"/>
          <w:b/>
          <w:bCs/>
          <w:sz w:val="24"/>
          <w:szCs w:val="24"/>
        </w:rPr>
        <w:lastRenderedPageBreak/>
        <w:t>Lõi</w:t>
      </w:r>
      <w:r w:rsidR="32E9F01B" w:rsidRPr="55D71C25">
        <w:rPr>
          <w:rFonts w:ascii="Times New Roman" w:hAnsi="Times New Roman" w:cs="Times New Roman"/>
          <w:b/>
          <w:bCs/>
          <w:sz w:val="24"/>
          <w:szCs w:val="24"/>
        </w:rPr>
        <w:t>k</w:t>
      </w:r>
      <w:r w:rsidRPr="55D71C25">
        <w:rPr>
          <w:rFonts w:ascii="Times New Roman" w:hAnsi="Times New Roman" w:cs="Times New Roman"/>
          <w:b/>
          <w:bCs/>
          <w:sz w:val="24"/>
          <w:szCs w:val="24"/>
        </w:rPr>
        <w:t>e</w:t>
      </w:r>
      <w:r w:rsidRPr="00CB6164">
        <w:rPr>
          <w:rFonts w:ascii="Times New Roman" w:hAnsi="Times New Roman" w:cs="Times New Roman"/>
          <w:b/>
          <w:bCs/>
          <w:sz w:val="24"/>
          <w:szCs w:val="24"/>
        </w:rPr>
        <w:t xml:space="preserve"> 1</w:t>
      </w:r>
      <w:r>
        <w:rPr>
          <w:rFonts w:ascii="Times New Roman" w:hAnsi="Times New Roman" w:cs="Times New Roman"/>
          <w:sz w:val="24"/>
          <w:szCs w:val="24"/>
        </w:rPr>
        <w:t xml:space="preserve"> kohaselt võib uuringu eesmärgil töödelda isikuandmeid</w:t>
      </w:r>
      <w:r w:rsidR="64374FE0" w:rsidRPr="55D71C25">
        <w:rPr>
          <w:rFonts w:ascii="Times New Roman" w:hAnsi="Times New Roman" w:cs="Times New Roman"/>
          <w:sz w:val="24"/>
          <w:szCs w:val="24"/>
        </w:rPr>
        <w:t>,</w:t>
      </w:r>
      <w:r>
        <w:rPr>
          <w:rFonts w:ascii="Times New Roman" w:hAnsi="Times New Roman" w:cs="Times New Roman"/>
          <w:sz w:val="24"/>
          <w:szCs w:val="24"/>
        </w:rPr>
        <w:t xml:space="preserve"> sh eriliiki isikuandmeid</w:t>
      </w:r>
      <w:r w:rsidR="008C1776">
        <w:rPr>
          <w:rFonts w:ascii="Times New Roman" w:hAnsi="Times New Roman" w:cs="Times New Roman"/>
          <w:sz w:val="24"/>
          <w:szCs w:val="24"/>
        </w:rPr>
        <w:t>,</w:t>
      </w:r>
      <w:r>
        <w:rPr>
          <w:rFonts w:ascii="Times New Roman" w:hAnsi="Times New Roman" w:cs="Times New Roman"/>
          <w:sz w:val="24"/>
          <w:szCs w:val="24"/>
        </w:rPr>
        <w:t xml:space="preserve"> selleks ette nähtud andmetöötlussüsteemis, mis peab vastama lisaks eelnõuga loodava </w:t>
      </w:r>
      <w:r w:rsidR="008C1776">
        <w:rPr>
          <w:rFonts w:ascii="Times New Roman" w:hAnsi="Times New Roman" w:cs="Times New Roman"/>
          <w:sz w:val="24"/>
          <w:szCs w:val="24"/>
        </w:rPr>
        <w:t xml:space="preserve">§ </w:t>
      </w:r>
      <w:r w:rsidR="554964AB" w:rsidRPr="55D71C25">
        <w:rPr>
          <w:rFonts w:ascii="Times New Roman" w:hAnsi="Times New Roman" w:cs="Times New Roman"/>
          <w:sz w:val="24"/>
          <w:szCs w:val="24"/>
        </w:rPr>
        <w:t>6</w:t>
      </w:r>
      <w:r w:rsidR="554964AB" w:rsidRPr="007D0A8C">
        <w:rPr>
          <w:rFonts w:ascii="Times New Roman" w:hAnsi="Times New Roman" w:cs="Times New Roman"/>
          <w:sz w:val="24"/>
          <w:szCs w:val="24"/>
          <w:vertAlign w:val="superscript"/>
        </w:rPr>
        <w:t>1</w:t>
      </w:r>
      <w:r w:rsidR="554964AB" w:rsidRPr="55D71C25">
        <w:rPr>
          <w:rFonts w:ascii="Times New Roman" w:hAnsi="Times New Roman" w:cs="Times New Roman"/>
          <w:sz w:val="24"/>
          <w:szCs w:val="24"/>
        </w:rPr>
        <w:t xml:space="preserve"> </w:t>
      </w:r>
      <w:r>
        <w:rPr>
          <w:rFonts w:ascii="Times New Roman" w:hAnsi="Times New Roman" w:cs="Times New Roman"/>
          <w:sz w:val="24"/>
          <w:szCs w:val="24"/>
        </w:rPr>
        <w:t xml:space="preserve">tingimustele ka § 6 lõike 2–4 tingimustele. Ka andmetöötlussüsteemis andmete töötlemisel peavad olema täidetud </w:t>
      </w:r>
      <w:r w:rsidR="54044368" w:rsidRPr="55D71C25">
        <w:rPr>
          <w:rFonts w:ascii="Times New Roman" w:hAnsi="Times New Roman" w:cs="Times New Roman"/>
          <w:sz w:val="24"/>
          <w:szCs w:val="24"/>
        </w:rPr>
        <w:t xml:space="preserve">järgmised </w:t>
      </w:r>
      <w:r>
        <w:rPr>
          <w:rFonts w:ascii="Times New Roman" w:hAnsi="Times New Roman" w:cs="Times New Roman"/>
          <w:sz w:val="24"/>
          <w:szCs w:val="24"/>
        </w:rPr>
        <w:t xml:space="preserve">tingimused: </w:t>
      </w:r>
    </w:p>
    <w:p w14:paraId="1CEA7F7A" w14:textId="3AC9FB86" w:rsidR="001358F0" w:rsidRDefault="001358F0" w:rsidP="001358F0">
      <w:pPr>
        <w:pStyle w:val="Loendilik"/>
        <w:numPr>
          <w:ilvl w:val="0"/>
          <w:numId w:val="6"/>
        </w:numPr>
        <w:spacing w:after="0" w:line="240" w:lineRule="auto"/>
        <w:jc w:val="both"/>
        <w:textAlignment w:val="baseline"/>
        <w:rPr>
          <w:rFonts w:ascii="Times New Roman" w:hAnsi="Times New Roman" w:cs="Times New Roman"/>
          <w:sz w:val="24"/>
          <w:szCs w:val="24"/>
        </w:rPr>
      </w:pPr>
      <w:r w:rsidRPr="00334562">
        <w:rPr>
          <w:rFonts w:ascii="Times New Roman" w:hAnsi="Times New Roman" w:cs="Times New Roman"/>
          <w:sz w:val="24"/>
          <w:szCs w:val="24"/>
        </w:rPr>
        <w:t>uuringu</w:t>
      </w:r>
      <w:r w:rsidR="00676FB0">
        <w:rPr>
          <w:rFonts w:ascii="Times New Roman" w:hAnsi="Times New Roman" w:cs="Times New Roman"/>
          <w:sz w:val="24"/>
          <w:szCs w:val="24"/>
        </w:rPr>
        <w:t xml:space="preserve"> </w:t>
      </w:r>
      <w:r w:rsidRPr="00334562">
        <w:rPr>
          <w:rFonts w:ascii="Times New Roman" w:hAnsi="Times New Roman" w:cs="Times New Roman"/>
          <w:sz w:val="24"/>
          <w:szCs w:val="24"/>
        </w:rPr>
        <w:t>tegemisel</w:t>
      </w:r>
      <w:r w:rsidR="00676FB0">
        <w:rPr>
          <w:rFonts w:ascii="Times New Roman" w:hAnsi="Times New Roman" w:cs="Times New Roman"/>
          <w:sz w:val="24"/>
          <w:szCs w:val="24"/>
        </w:rPr>
        <w:t xml:space="preserve"> </w:t>
      </w:r>
      <w:r w:rsidRPr="00334562">
        <w:rPr>
          <w:rFonts w:ascii="Times New Roman" w:hAnsi="Times New Roman" w:cs="Times New Roman"/>
          <w:sz w:val="24"/>
          <w:szCs w:val="24"/>
        </w:rPr>
        <w:t xml:space="preserve">ei </w:t>
      </w:r>
      <w:r w:rsidR="00C576CF">
        <w:rPr>
          <w:rFonts w:ascii="Times New Roman" w:hAnsi="Times New Roman" w:cs="Times New Roman"/>
          <w:sz w:val="24"/>
          <w:szCs w:val="24"/>
        </w:rPr>
        <w:t>tehta</w:t>
      </w:r>
      <w:r w:rsidRPr="00334562">
        <w:rPr>
          <w:rFonts w:ascii="Times New Roman" w:hAnsi="Times New Roman" w:cs="Times New Roman"/>
          <w:sz w:val="24"/>
          <w:szCs w:val="24"/>
        </w:rPr>
        <w:t xml:space="preserve"> lisatoiminguid, mille tagajärjel saab isiku tuvastada;</w:t>
      </w:r>
    </w:p>
    <w:p w14:paraId="6B291F9E" w14:textId="7FA139FF" w:rsidR="001358F0" w:rsidRDefault="001358F0" w:rsidP="001358F0">
      <w:pPr>
        <w:pStyle w:val="Loendilik"/>
        <w:numPr>
          <w:ilvl w:val="0"/>
          <w:numId w:val="6"/>
        </w:numPr>
        <w:spacing w:after="0" w:line="240" w:lineRule="auto"/>
        <w:jc w:val="both"/>
        <w:textAlignment w:val="baseline"/>
        <w:rPr>
          <w:rFonts w:ascii="Times New Roman" w:hAnsi="Times New Roman" w:cs="Times New Roman"/>
          <w:sz w:val="24"/>
          <w:szCs w:val="24"/>
        </w:rPr>
      </w:pPr>
      <w:r w:rsidRPr="00334562">
        <w:rPr>
          <w:rFonts w:ascii="Times New Roman" w:hAnsi="Times New Roman" w:cs="Times New Roman"/>
          <w:sz w:val="24"/>
          <w:szCs w:val="24"/>
        </w:rPr>
        <w:t>uuringu tulemus, sealhulgas tulemuse töötlemine</w:t>
      </w:r>
      <w:r w:rsidR="00C576CF">
        <w:rPr>
          <w:rFonts w:ascii="Times New Roman" w:hAnsi="Times New Roman" w:cs="Times New Roman"/>
          <w:sz w:val="24"/>
          <w:szCs w:val="24"/>
        </w:rPr>
        <w:t>,</w:t>
      </w:r>
      <w:r w:rsidRPr="00334562">
        <w:rPr>
          <w:rFonts w:ascii="Times New Roman" w:hAnsi="Times New Roman" w:cs="Times New Roman"/>
          <w:sz w:val="24"/>
          <w:szCs w:val="24"/>
        </w:rPr>
        <w:t xml:space="preserve"> ei </w:t>
      </w:r>
      <w:r w:rsidR="00C576CF">
        <w:rPr>
          <w:rFonts w:ascii="Times New Roman" w:hAnsi="Times New Roman" w:cs="Times New Roman"/>
          <w:sz w:val="24"/>
          <w:szCs w:val="24"/>
        </w:rPr>
        <w:t xml:space="preserve">tohi </w:t>
      </w:r>
      <w:r w:rsidRPr="00334562">
        <w:rPr>
          <w:rFonts w:ascii="Times New Roman" w:hAnsi="Times New Roman" w:cs="Times New Roman"/>
          <w:sz w:val="24"/>
          <w:szCs w:val="24"/>
        </w:rPr>
        <w:t>võimalda</w:t>
      </w:r>
      <w:r w:rsidR="00C576CF">
        <w:rPr>
          <w:rFonts w:ascii="Times New Roman" w:hAnsi="Times New Roman" w:cs="Times New Roman"/>
          <w:sz w:val="24"/>
          <w:szCs w:val="24"/>
        </w:rPr>
        <w:t>da</w:t>
      </w:r>
      <w:r w:rsidRPr="00334562">
        <w:rPr>
          <w:rFonts w:ascii="Times New Roman" w:hAnsi="Times New Roman" w:cs="Times New Roman"/>
          <w:sz w:val="24"/>
          <w:szCs w:val="24"/>
        </w:rPr>
        <w:t xml:space="preserve"> tuvastada isikut, kelle isikuandmeid</w:t>
      </w:r>
      <w:r w:rsidR="00544788">
        <w:rPr>
          <w:rFonts w:ascii="Times New Roman" w:hAnsi="Times New Roman" w:cs="Times New Roman"/>
          <w:sz w:val="24"/>
          <w:szCs w:val="24"/>
        </w:rPr>
        <w:t>, sh</w:t>
      </w:r>
      <w:r w:rsidRPr="00334562">
        <w:rPr>
          <w:rFonts w:ascii="Times New Roman" w:hAnsi="Times New Roman" w:cs="Times New Roman"/>
          <w:sz w:val="24"/>
          <w:szCs w:val="24"/>
        </w:rPr>
        <w:t xml:space="preserve"> eriliiki isikuandmeid</w:t>
      </w:r>
      <w:r w:rsidR="00544788">
        <w:rPr>
          <w:rFonts w:ascii="Times New Roman" w:hAnsi="Times New Roman" w:cs="Times New Roman"/>
          <w:sz w:val="24"/>
          <w:szCs w:val="24"/>
        </w:rPr>
        <w:t>,</w:t>
      </w:r>
      <w:r w:rsidRPr="00334562">
        <w:rPr>
          <w:rFonts w:ascii="Times New Roman" w:hAnsi="Times New Roman" w:cs="Times New Roman"/>
          <w:sz w:val="24"/>
          <w:szCs w:val="24"/>
        </w:rPr>
        <w:t xml:space="preserve"> töödeldi;</w:t>
      </w:r>
    </w:p>
    <w:p w14:paraId="23AEE85C" w14:textId="581DA3F5" w:rsidR="001358F0" w:rsidRDefault="001358F0" w:rsidP="001358F0">
      <w:pPr>
        <w:pStyle w:val="Loendilik"/>
        <w:numPr>
          <w:ilvl w:val="0"/>
          <w:numId w:val="6"/>
        </w:numPr>
        <w:spacing w:after="0" w:line="240" w:lineRule="auto"/>
        <w:jc w:val="both"/>
        <w:textAlignment w:val="baseline"/>
        <w:rPr>
          <w:rFonts w:ascii="Times New Roman" w:hAnsi="Times New Roman" w:cs="Times New Roman"/>
          <w:sz w:val="24"/>
          <w:szCs w:val="24"/>
        </w:rPr>
      </w:pPr>
      <w:r w:rsidRPr="00334562">
        <w:rPr>
          <w:rFonts w:ascii="Times New Roman" w:hAnsi="Times New Roman" w:cs="Times New Roman"/>
          <w:sz w:val="24"/>
          <w:szCs w:val="24"/>
        </w:rPr>
        <w:t xml:space="preserve">töödeldavate isikuandmete põhjal ei muudeta andmesubjekti kohustuste mahtu ega kahjustata muul viisil ülemäära andmesubjekti õigusi ega avaldata </w:t>
      </w:r>
      <w:r w:rsidR="009A257E">
        <w:rPr>
          <w:rFonts w:ascii="Times New Roman" w:hAnsi="Times New Roman" w:cs="Times New Roman"/>
          <w:sz w:val="24"/>
          <w:szCs w:val="24"/>
        </w:rPr>
        <w:t xml:space="preserve">talle </w:t>
      </w:r>
      <w:r w:rsidRPr="00334562">
        <w:rPr>
          <w:rFonts w:ascii="Times New Roman" w:hAnsi="Times New Roman" w:cs="Times New Roman"/>
          <w:sz w:val="24"/>
          <w:szCs w:val="24"/>
        </w:rPr>
        <w:t>kahjulikku mõju. </w:t>
      </w:r>
    </w:p>
    <w:p w14:paraId="0814E3EC" w14:textId="77777777" w:rsidR="001358F0" w:rsidRPr="00334562" w:rsidRDefault="001358F0" w:rsidP="001358F0">
      <w:pPr>
        <w:pStyle w:val="Loendilik"/>
        <w:spacing w:after="0" w:line="240" w:lineRule="auto"/>
        <w:jc w:val="both"/>
        <w:textAlignment w:val="baseline"/>
        <w:rPr>
          <w:rFonts w:ascii="Times New Roman" w:hAnsi="Times New Roman" w:cs="Times New Roman"/>
          <w:sz w:val="24"/>
          <w:szCs w:val="24"/>
        </w:rPr>
      </w:pPr>
    </w:p>
    <w:p w14:paraId="247887B0" w14:textId="6CA42CCF" w:rsidR="001358F0" w:rsidRDefault="00FE62F2" w:rsidP="001358F0">
      <w:pPr>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S</w:t>
      </w:r>
      <w:r w:rsidR="001358F0" w:rsidRPr="00CF1AA6">
        <w:rPr>
          <w:rFonts w:ascii="Times New Roman" w:hAnsi="Times New Roman" w:cs="Times New Roman"/>
          <w:sz w:val="24"/>
          <w:szCs w:val="24"/>
        </w:rPr>
        <w:t xml:space="preserve">ätte eesmärk on võimaldada </w:t>
      </w:r>
      <w:r>
        <w:rPr>
          <w:rFonts w:ascii="Times New Roman" w:hAnsi="Times New Roman" w:cs="Times New Roman"/>
          <w:sz w:val="24"/>
          <w:szCs w:val="24"/>
        </w:rPr>
        <w:t xml:space="preserve">töödelda </w:t>
      </w:r>
      <w:r w:rsidR="001358F0" w:rsidRPr="00CF1AA6">
        <w:rPr>
          <w:rFonts w:ascii="Times New Roman" w:hAnsi="Times New Roman" w:cs="Times New Roman"/>
          <w:sz w:val="24"/>
          <w:szCs w:val="24"/>
        </w:rPr>
        <w:t>isikuandme</w:t>
      </w:r>
      <w:r>
        <w:rPr>
          <w:rFonts w:ascii="Times New Roman" w:hAnsi="Times New Roman" w:cs="Times New Roman"/>
          <w:sz w:val="24"/>
          <w:szCs w:val="24"/>
        </w:rPr>
        <w:t>id</w:t>
      </w:r>
      <w:r w:rsidR="001358F0" w:rsidRPr="00CF1AA6">
        <w:rPr>
          <w:rFonts w:ascii="Times New Roman" w:hAnsi="Times New Roman" w:cs="Times New Roman"/>
          <w:sz w:val="24"/>
          <w:szCs w:val="24"/>
        </w:rPr>
        <w:t>, sealhulgas eriliiki isikuandme</w:t>
      </w:r>
      <w:r>
        <w:rPr>
          <w:rFonts w:ascii="Times New Roman" w:hAnsi="Times New Roman" w:cs="Times New Roman"/>
          <w:sz w:val="24"/>
          <w:szCs w:val="24"/>
        </w:rPr>
        <w:t>id,</w:t>
      </w:r>
      <w:r w:rsidR="001358F0" w:rsidRPr="00CF1AA6">
        <w:rPr>
          <w:rFonts w:ascii="Times New Roman" w:hAnsi="Times New Roman" w:cs="Times New Roman"/>
          <w:sz w:val="24"/>
          <w:szCs w:val="24"/>
        </w:rPr>
        <w:t xml:space="preserve"> spetsiaalselt selleks ette nähtud andmetöötlussüsteemis, kui </w:t>
      </w:r>
      <w:r w:rsidR="00C6717B">
        <w:rPr>
          <w:rFonts w:ascii="Times New Roman" w:hAnsi="Times New Roman" w:cs="Times New Roman"/>
          <w:sz w:val="24"/>
          <w:szCs w:val="24"/>
        </w:rPr>
        <w:t>võetud</w:t>
      </w:r>
      <w:r w:rsidR="00C6717B" w:rsidRPr="00CF1AA6">
        <w:rPr>
          <w:rFonts w:ascii="Times New Roman" w:hAnsi="Times New Roman" w:cs="Times New Roman"/>
          <w:sz w:val="24"/>
          <w:szCs w:val="24"/>
        </w:rPr>
        <w:t xml:space="preserve"> </w:t>
      </w:r>
      <w:r w:rsidR="001358F0" w:rsidRPr="00CF1AA6">
        <w:rPr>
          <w:rFonts w:ascii="Times New Roman" w:hAnsi="Times New Roman" w:cs="Times New Roman"/>
          <w:sz w:val="24"/>
          <w:szCs w:val="24"/>
        </w:rPr>
        <w:t>on kõik seaduses sätestatud olulised kaitsemeetmed.</w:t>
      </w:r>
      <w:r w:rsidR="001358F0">
        <w:rPr>
          <w:rFonts w:ascii="Times New Roman" w:hAnsi="Times New Roman" w:cs="Times New Roman"/>
          <w:sz w:val="24"/>
          <w:szCs w:val="24"/>
        </w:rPr>
        <w:t xml:space="preserve"> </w:t>
      </w:r>
      <w:r w:rsidR="001358F0" w:rsidRPr="00E74B85">
        <w:rPr>
          <w:rFonts w:ascii="Times New Roman" w:hAnsi="Times New Roman" w:cs="Times New Roman"/>
          <w:sz w:val="24"/>
          <w:szCs w:val="24"/>
        </w:rPr>
        <w:t>Selline regulatsioon tagab, et andme</w:t>
      </w:r>
      <w:r w:rsidR="00C6717B">
        <w:rPr>
          <w:rFonts w:ascii="Times New Roman" w:hAnsi="Times New Roman" w:cs="Times New Roman"/>
          <w:sz w:val="24"/>
          <w:szCs w:val="24"/>
        </w:rPr>
        <w:t>id</w:t>
      </w:r>
      <w:r w:rsidR="001358F0" w:rsidRPr="00E74B85">
        <w:rPr>
          <w:rFonts w:ascii="Times New Roman" w:hAnsi="Times New Roman" w:cs="Times New Roman"/>
          <w:sz w:val="24"/>
          <w:szCs w:val="24"/>
        </w:rPr>
        <w:t xml:space="preserve"> töö</w:t>
      </w:r>
      <w:r w:rsidR="00C6717B">
        <w:rPr>
          <w:rFonts w:ascii="Times New Roman" w:hAnsi="Times New Roman" w:cs="Times New Roman"/>
          <w:sz w:val="24"/>
          <w:szCs w:val="24"/>
        </w:rPr>
        <w:t>deldakse</w:t>
      </w:r>
      <w:r w:rsidR="001358F0" w:rsidRPr="00E74B85">
        <w:rPr>
          <w:rFonts w:ascii="Times New Roman" w:hAnsi="Times New Roman" w:cs="Times New Roman"/>
          <w:sz w:val="24"/>
          <w:szCs w:val="24"/>
        </w:rPr>
        <w:t xml:space="preserve"> ainult siis, kui see on põhjendatud, vajalik ning piisavalt kaitstud nii tehniliste kui ka organisatsiooniliste meetmetega. Säte võimaldab kasutada kaasaegseid andmetöötlussüsteeme, mis on loodud</w:t>
      </w:r>
      <w:r w:rsidR="001358F0">
        <w:rPr>
          <w:rFonts w:ascii="Times New Roman" w:hAnsi="Times New Roman" w:cs="Times New Roman"/>
          <w:sz w:val="24"/>
          <w:szCs w:val="24"/>
        </w:rPr>
        <w:t xml:space="preserve"> või luuakse</w:t>
      </w:r>
      <w:r w:rsidR="001358F0" w:rsidRPr="00E74B85">
        <w:rPr>
          <w:rFonts w:ascii="Times New Roman" w:hAnsi="Times New Roman" w:cs="Times New Roman"/>
          <w:sz w:val="24"/>
          <w:szCs w:val="24"/>
        </w:rPr>
        <w:t xml:space="preserve"> just selliste uuringute </w:t>
      </w:r>
      <w:r w:rsidR="004C57FA">
        <w:rPr>
          <w:rFonts w:ascii="Times New Roman" w:hAnsi="Times New Roman" w:cs="Times New Roman"/>
          <w:sz w:val="24"/>
          <w:szCs w:val="24"/>
        </w:rPr>
        <w:t>tegemiseks</w:t>
      </w:r>
      <w:r w:rsidR="001358F0" w:rsidRPr="00E74B85">
        <w:rPr>
          <w:rFonts w:ascii="Times New Roman" w:hAnsi="Times New Roman" w:cs="Times New Roman"/>
          <w:sz w:val="24"/>
          <w:szCs w:val="24"/>
        </w:rPr>
        <w:t xml:space="preserve">, kuid säilitab </w:t>
      </w:r>
      <w:r w:rsidR="004C57FA">
        <w:rPr>
          <w:rFonts w:ascii="Times New Roman" w:hAnsi="Times New Roman" w:cs="Times New Roman"/>
          <w:sz w:val="24"/>
          <w:szCs w:val="24"/>
        </w:rPr>
        <w:t>ran</w:t>
      </w:r>
      <w:r w:rsidR="001358F0" w:rsidRPr="00E74B85">
        <w:rPr>
          <w:rFonts w:ascii="Times New Roman" w:hAnsi="Times New Roman" w:cs="Times New Roman"/>
          <w:sz w:val="24"/>
          <w:szCs w:val="24"/>
        </w:rPr>
        <w:t>ged andmekaitsestandardid.</w:t>
      </w:r>
    </w:p>
    <w:p w14:paraId="3EFA3232" w14:textId="77777777" w:rsidR="001358F0" w:rsidRDefault="001358F0" w:rsidP="001358F0">
      <w:pPr>
        <w:spacing w:after="0" w:line="240" w:lineRule="auto"/>
        <w:jc w:val="both"/>
        <w:textAlignment w:val="baseline"/>
        <w:rPr>
          <w:rFonts w:ascii="Times New Roman" w:hAnsi="Times New Roman" w:cs="Times New Roman"/>
          <w:sz w:val="24"/>
          <w:szCs w:val="24"/>
        </w:rPr>
      </w:pPr>
    </w:p>
    <w:p w14:paraId="1F64780A" w14:textId="69C73C7E" w:rsidR="001358F0" w:rsidRDefault="001358F0" w:rsidP="001358F0">
      <w:pPr>
        <w:spacing w:after="0" w:line="240" w:lineRule="auto"/>
        <w:jc w:val="both"/>
        <w:textAlignment w:val="baseline"/>
        <w:rPr>
          <w:rFonts w:ascii="Times New Roman" w:hAnsi="Times New Roman" w:cs="Times New Roman"/>
          <w:sz w:val="24"/>
          <w:szCs w:val="24"/>
        </w:rPr>
      </w:pPr>
      <w:r w:rsidRPr="00DE3973">
        <w:rPr>
          <w:rFonts w:ascii="Times New Roman" w:hAnsi="Times New Roman" w:cs="Times New Roman"/>
          <w:b/>
          <w:bCs/>
          <w:sz w:val="24"/>
          <w:szCs w:val="24"/>
        </w:rPr>
        <w:t>Lõige 2</w:t>
      </w:r>
      <w:r>
        <w:rPr>
          <w:rFonts w:ascii="Times New Roman" w:hAnsi="Times New Roman" w:cs="Times New Roman"/>
          <w:sz w:val="24"/>
          <w:szCs w:val="24"/>
        </w:rPr>
        <w:t xml:space="preserve"> sätestab nõuded, mille täitmise peab </w:t>
      </w:r>
      <w:r w:rsidRPr="55D71C25">
        <w:rPr>
          <w:rFonts w:ascii="Times New Roman" w:hAnsi="Times New Roman" w:cs="Times New Roman"/>
          <w:sz w:val="24"/>
          <w:szCs w:val="24"/>
        </w:rPr>
        <w:t>andmetöötlu</w:t>
      </w:r>
      <w:r w:rsidR="0F351AED" w:rsidRPr="55D71C25">
        <w:rPr>
          <w:rFonts w:ascii="Times New Roman" w:hAnsi="Times New Roman" w:cs="Times New Roman"/>
          <w:sz w:val="24"/>
          <w:szCs w:val="24"/>
        </w:rPr>
        <w:t>s</w:t>
      </w:r>
      <w:r w:rsidRPr="55D71C25">
        <w:rPr>
          <w:rFonts w:ascii="Times New Roman" w:hAnsi="Times New Roman" w:cs="Times New Roman"/>
          <w:sz w:val="24"/>
          <w:szCs w:val="24"/>
        </w:rPr>
        <w:t xml:space="preserve">süsteemi </w:t>
      </w:r>
      <w:r>
        <w:rPr>
          <w:rFonts w:ascii="Times New Roman" w:hAnsi="Times New Roman" w:cs="Times New Roman"/>
          <w:sz w:val="24"/>
          <w:szCs w:val="24"/>
        </w:rPr>
        <w:t>pakkuja tagama. VTK etapis oli</w:t>
      </w:r>
      <w:r w:rsidR="004D2EA9">
        <w:rPr>
          <w:rFonts w:ascii="Times New Roman" w:hAnsi="Times New Roman" w:cs="Times New Roman"/>
          <w:sz w:val="24"/>
          <w:szCs w:val="24"/>
        </w:rPr>
        <w:t>d</w:t>
      </w:r>
      <w:r>
        <w:rPr>
          <w:rFonts w:ascii="Times New Roman" w:hAnsi="Times New Roman" w:cs="Times New Roman"/>
          <w:sz w:val="24"/>
          <w:szCs w:val="24"/>
        </w:rPr>
        <w:t xml:space="preserve"> </w:t>
      </w:r>
      <w:r w:rsidRPr="55D71C25">
        <w:rPr>
          <w:rFonts w:ascii="Times New Roman" w:hAnsi="Times New Roman" w:cs="Times New Roman"/>
          <w:sz w:val="24"/>
          <w:szCs w:val="24"/>
        </w:rPr>
        <w:t>arut</w:t>
      </w:r>
      <w:r w:rsidR="5AEFA74A" w:rsidRPr="55D71C25">
        <w:rPr>
          <w:rFonts w:ascii="Times New Roman" w:hAnsi="Times New Roman" w:cs="Times New Roman"/>
          <w:sz w:val="24"/>
          <w:szCs w:val="24"/>
        </w:rPr>
        <w:t>l</w:t>
      </w:r>
      <w:r w:rsidRPr="55D71C25">
        <w:rPr>
          <w:rFonts w:ascii="Times New Roman" w:hAnsi="Times New Roman" w:cs="Times New Roman"/>
          <w:sz w:val="24"/>
          <w:szCs w:val="24"/>
        </w:rPr>
        <w:t>use</w:t>
      </w:r>
      <w:r>
        <w:rPr>
          <w:rFonts w:ascii="Times New Roman" w:hAnsi="Times New Roman" w:cs="Times New Roman"/>
          <w:sz w:val="24"/>
          <w:szCs w:val="24"/>
        </w:rPr>
        <w:t xml:space="preserve"> all </w:t>
      </w:r>
      <w:r w:rsidRPr="55D71C25">
        <w:rPr>
          <w:rFonts w:ascii="Times New Roman" w:hAnsi="Times New Roman" w:cs="Times New Roman"/>
          <w:sz w:val="24"/>
          <w:szCs w:val="24"/>
        </w:rPr>
        <w:t>lahendus</w:t>
      </w:r>
      <w:r w:rsidR="5288D8BD" w:rsidRPr="55D71C25">
        <w:rPr>
          <w:rFonts w:ascii="Times New Roman" w:hAnsi="Times New Roman" w:cs="Times New Roman"/>
          <w:sz w:val="24"/>
          <w:szCs w:val="24"/>
        </w:rPr>
        <w:t>ed</w:t>
      </w:r>
      <w:r>
        <w:rPr>
          <w:rFonts w:ascii="Times New Roman" w:hAnsi="Times New Roman" w:cs="Times New Roman"/>
          <w:sz w:val="24"/>
          <w:szCs w:val="24"/>
        </w:rPr>
        <w:t xml:space="preserve">, </w:t>
      </w:r>
      <w:r w:rsidR="00BA2493">
        <w:rPr>
          <w:rFonts w:ascii="Times New Roman" w:hAnsi="Times New Roman" w:cs="Times New Roman"/>
          <w:sz w:val="24"/>
          <w:szCs w:val="24"/>
        </w:rPr>
        <w:t xml:space="preserve">mille kohaselt </w:t>
      </w:r>
      <w:r>
        <w:rPr>
          <w:rFonts w:ascii="Times New Roman" w:hAnsi="Times New Roman" w:cs="Times New Roman"/>
          <w:sz w:val="24"/>
          <w:szCs w:val="24"/>
        </w:rPr>
        <w:t xml:space="preserve">andmetöötlussüsteemi peaks pakkuma </w:t>
      </w:r>
      <w:r w:rsidR="00BA2493">
        <w:rPr>
          <w:rFonts w:ascii="Times New Roman" w:hAnsi="Times New Roman" w:cs="Times New Roman"/>
          <w:sz w:val="24"/>
          <w:szCs w:val="24"/>
        </w:rPr>
        <w:t xml:space="preserve">kas </w:t>
      </w:r>
      <w:r>
        <w:rPr>
          <w:rFonts w:ascii="Times New Roman" w:hAnsi="Times New Roman" w:cs="Times New Roman"/>
          <w:sz w:val="24"/>
          <w:szCs w:val="24"/>
        </w:rPr>
        <w:t xml:space="preserve">üks keskne riigiasutus või </w:t>
      </w:r>
      <w:r w:rsidR="009C37CB">
        <w:rPr>
          <w:rFonts w:ascii="Times New Roman" w:hAnsi="Times New Roman" w:cs="Times New Roman"/>
          <w:sz w:val="24"/>
          <w:szCs w:val="24"/>
        </w:rPr>
        <w:t xml:space="preserve">siis </w:t>
      </w:r>
      <w:r>
        <w:rPr>
          <w:rFonts w:ascii="Times New Roman" w:hAnsi="Times New Roman" w:cs="Times New Roman"/>
          <w:sz w:val="24"/>
          <w:szCs w:val="24"/>
        </w:rPr>
        <w:t xml:space="preserve">võiks seadusega ette näha kindlad tingimused </w:t>
      </w:r>
      <w:r w:rsidR="001E4F31">
        <w:rPr>
          <w:rFonts w:ascii="Times New Roman" w:hAnsi="Times New Roman" w:cs="Times New Roman"/>
          <w:sz w:val="24"/>
          <w:szCs w:val="24"/>
        </w:rPr>
        <w:t xml:space="preserve">ja </w:t>
      </w:r>
      <w:r>
        <w:rPr>
          <w:rFonts w:ascii="Times New Roman" w:hAnsi="Times New Roman" w:cs="Times New Roman"/>
          <w:sz w:val="24"/>
          <w:szCs w:val="24"/>
        </w:rPr>
        <w:t>võimalda</w:t>
      </w:r>
      <w:r w:rsidR="001E4F31">
        <w:rPr>
          <w:rFonts w:ascii="Times New Roman" w:hAnsi="Times New Roman" w:cs="Times New Roman"/>
          <w:sz w:val="24"/>
          <w:szCs w:val="24"/>
        </w:rPr>
        <w:t>d</w:t>
      </w:r>
      <w:r w:rsidR="624A838C" w:rsidRPr="55D71C25">
        <w:rPr>
          <w:rFonts w:ascii="Times New Roman" w:hAnsi="Times New Roman" w:cs="Times New Roman"/>
          <w:sz w:val="24"/>
          <w:szCs w:val="24"/>
        </w:rPr>
        <w:t>a</w:t>
      </w:r>
      <w:r>
        <w:rPr>
          <w:rFonts w:ascii="Times New Roman" w:hAnsi="Times New Roman" w:cs="Times New Roman"/>
          <w:sz w:val="24"/>
          <w:szCs w:val="24"/>
        </w:rPr>
        <w:t xml:space="preserve"> ka nt ülikoolidel või erasektori asutustel </w:t>
      </w:r>
      <w:r w:rsidRPr="55D71C25">
        <w:rPr>
          <w:rFonts w:ascii="Times New Roman" w:hAnsi="Times New Roman" w:cs="Times New Roman"/>
          <w:sz w:val="24"/>
          <w:szCs w:val="24"/>
        </w:rPr>
        <w:t>andmetöötlussü</w:t>
      </w:r>
      <w:r w:rsidR="564A7289" w:rsidRPr="55D71C25">
        <w:rPr>
          <w:rFonts w:ascii="Times New Roman" w:hAnsi="Times New Roman" w:cs="Times New Roman"/>
          <w:sz w:val="24"/>
          <w:szCs w:val="24"/>
        </w:rPr>
        <w:t>s</w:t>
      </w:r>
      <w:r w:rsidRPr="55D71C25">
        <w:rPr>
          <w:rFonts w:ascii="Times New Roman" w:hAnsi="Times New Roman" w:cs="Times New Roman"/>
          <w:sz w:val="24"/>
          <w:szCs w:val="24"/>
        </w:rPr>
        <w:t>teem</w:t>
      </w:r>
      <w:r w:rsidR="0C29722D" w:rsidRPr="55D71C25">
        <w:rPr>
          <w:rFonts w:ascii="Times New Roman" w:hAnsi="Times New Roman" w:cs="Times New Roman"/>
          <w:sz w:val="24"/>
          <w:szCs w:val="24"/>
        </w:rPr>
        <w:t>e</w:t>
      </w:r>
      <w:r w:rsidRPr="55D71C25">
        <w:rPr>
          <w:rFonts w:ascii="Times New Roman" w:hAnsi="Times New Roman" w:cs="Times New Roman"/>
          <w:sz w:val="24"/>
          <w:szCs w:val="24"/>
        </w:rPr>
        <w:t xml:space="preserve"> pakkuda.</w:t>
      </w:r>
      <w:r>
        <w:rPr>
          <w:rFonts w:ascii="Times New Roman" w:hAnsi="Times New Roman" w:cs="Times New Roman"/>
          <w:sz w:val="24"/>
          <w:szCs w:val="24"/>
        </w:rPr>
        <w:t xml:space="preserve"> Kokkuvõtvalt leiti, et </w:t>
      </w:r>
      <w:r w:rsidR="00A178FA">
        <w:rPr>
          <w:rFonts w:ascii="Times New Roman" w:hAnsi="Times New Roman" w:cs="Times New Roman"/>
          <w:sz w:val="24"/>
          <w:szCs w:val="24"/>
        </w:rPr>
        <w:t xml:space="preserve">vaba turu huvides </w:t>
      </w:r>
      <w:r>
        <w:rPr>
          <w:rFonts w:ascii="Times New Roman" w:hAnsi="Times New Roman" w:cs="Times New Roman"/>
          <w:sz w:val="24"/>
          <w:szCs w:val="24"/>
        </w:rPr>
        <w:t xml:space="preserve">ei ole mõistlik kitsendada teenusepakkujate ringi. </w:t>
      </w:r>
      <w:r w:rsidR="00006FEC">
        <w:rPr>
          <w:rFonts w:ascii="Times New Roman" w:hAnsi="Times New Roman" w:cs="Times New Roman"/>
          <w:sz w:val="24"/>
          <w:szCs w:val="24"/>
        </w:rPr>
        <w:t>S</w:t>
      </w:r>
      <w:r w:rsidRPr="00657991">
        <w:rPr>
          <w:rFonts w:ascii="Times New Roman" w:hAnsi="Times New Roman" w:cs="Times New Roman"/>
          <w:sz w:val="24"/>
          <w:szCs w:val="24"/>
        </w:rPr>
        <w:t>ätte eesmärk on tagada, et isikuandmete, sealhulgas eriliiki isikuandmete töötlemine spetsiaalses andmetöötlus</w:t>
      </w:r>
      <w:r w:rsidR="00676FB0">
        <w:rPr>
          <w:rFonts w:ascii="Times New Roman" w:hAnsi="Times New Roman" w:cs="Times New Roman"/>
          <w:sz w:val="24"/>
          <w:szCs w:val="24"/>
        </w:rPr>
        <w:softHyphen/>
      </w:r>
      <w:r w:rsidRPr="00657991">
        <w:rPr>
          <w:rFonts w:ascii="Times New Roman" w:hAnsi="Times New Roman" w:cs="Times New Roman"/>
          <w:sz w:val="24"/>
          <w:szCs w:val="24"/>
        </w:rPr>
        <w:t xml:space="preserve">süsteemis oleks turvaline ning vastaks </w:t>
      </w:r>
      <w:r w:rsidR="00006FEC">
        <w:rPr>
          <w:rFonts w:ascii="Times New Roman" w:hAnsi="Times New Roman" w:cs="Times New Roman"/>
          <w:sz w:val="24"/>
          <w:szCs w:val="24"/>
        </w:rPr>
        <w:t>rangetele</w:t>
      </w:r>
      <w:r w:rsidR="00006FEC" w:rsidRPr="00657991">
        <w:rPr>
          <w:rFonts w:ascii="Times New Roman" w:hAnsi="Times New Roman" w:cs="Times New Roman"/>
          <w:sz w:val="24"/>
          <w:szCs w:val="24"/>
        </w:rPr>
        <w:t xml:space="preserve"> </w:t>
      </w:r>
      <w:r w:rsidRPr="00657991">
        <w:rPr>
          <w:rFonts w:ascii="Times New Roman" w:hAnsi="Times New Roman" w:cs="Times New Roman"/>
          <w:sz w:val="24"/>
          <w:szCs w:val="24"/>
        </w:rPr>
        <w:t xml:space="preserve">andmekaitsenõuetele. </w:t>
      </w:r>
      <w:r>
        <w:rPr>
          <w:rFonts w:ascii="Times New Roman" w:hAnsi="Times New Roman" w:cs="Times New Roman"/>
          <w:sz w:val="24"/>
          <w:szCs w:val="24"/>
        </w:rPr>
        <w:t>Eelnõu kohaselt peab andmetöötlussüsteemi pakkuja tagama:</w:t>
      </w:r>
    </w:p>
    <w:p w14:paraId="6C5DE33C" w14:textId="3B28F058" w:rsidR="001358F0" w:rsidRDefault="001358F0" w:rsidP="001358F0">
      <w:pPr>
        <w:pStyle w:val="Loendilik"/>
        <w:numPr>
          <w:ilvl w:val="0"/>
          <w:numId w:val="7"/>
        </w:numPr>
        <w:spacing w:after="0" w:line="240" w:lineRule="auto"/>
        <w:jc w:val="both"/>
        <w:rPr>
          <w:rFonts w:ascii="Times New Roman" w:hAnsi="Times New Roman" w:cs="Times New Roman"/>
          <w:sz w:val="24"/>
          <w:szCs w:val="24"/>
        </w:rPr>
      </w:pPr>
      <w:r w:rsidRPr="007C3F21">
        <w:rPr>
          <w:rFonts w:ascii="Times New Roman" w:hAnsi="Times New Roman" w:cs="Times New Roman"/>
          <w:sz w:val="24"/>
          <w:szCs w:val="24"/>
        </w:rPr>
        <w:t xml:space="preserve">asjakohaste tehniliste ja korralduslike meetmete kasutamisega, mille abil minimeeritakse </w:t>
      </w:r>
      <w:r w:rsidR="000C6200">
        <w:rPr>
          <w:rFonts w:ascii="Times New Roman" w:hAnsi="Times New Roman" w:cs="Times New Roman"/>
          <w:sz w:val="24"/>
          <w:szCs w:val="24"/>
        </w:rPr>
        <w:t>andmetöötlus</w:t>
      </w:r>
      <w:r w:rsidR="00FE2E2D">
        <w:rPr>
          <w:rFonts w:ascii="Times New Roman" w:hAnsi="Times New Roman" w:cs="Times New Roman"/>
          <w:sz w:val="24"/>
          <w:szCs w:val="24"/>
        </w:rPr>
        <w:t>s</w:t>
      </w:r>
      <w:r w:rsidR="000C6200">
        <w:rPr>
          <w:rFonts w:ascii="Times New Roman" w:hAnsi="Times New Roman" w:cs="Times New Roman"/>
          <w:sz w:val="24"/>
          <w:szCs w:val="24"/>
        </w:rPr>
        <w:t>üsteemis</w:t>
      </w:r>
      <w:r w:rsidRPr="007C3F21">
        <w:rPr>
          <w:rFonts w:ascii="Times New Roman" w:hAnsi="Times New Roman" w:cs="Times New Roman"/>
          <w:sz w:val="24"/>
          <w:szCs w:val="24"/>
        </w:rPr>
        <w:t xml:space="preserve"> hoitavate andmete loata lugemise, kopeerimise, muutmise </w:t>
      </w:r>
      <w:r w:rsidR="007C7BED">
        <w:rPr>
          <w:rFonts w:ascii="Times New Roman" w:hAnsi="Times New Roman" w:cs="Times New Roman"/>
          <w:sz w:val="24"/>
          <w:szCs w:val="24"/>
        </w:rPr>
        <w:t>ja</w:t>
      </w:r>
      <w:r w:rsidR="007C7BED" w:rsidRPr="007C3F21">
        <w:rPr>
          <w:rFonts w:ascii="Times New Roman" w:hAnsi="Times New Roman" w:cs="Times New Roman"/>
          <w:sz w:val="24"/>
          <w:szCs w:val="24"/>
        </w:rPr>
        <w:t xml:space="preserve"> </w:t>
      </w:r>
      <w:r w:rsidRPr="007C3F21">
        <w:rPr>
          <w:rFonts w:ascii="Times New Roman" w:hAnsi="Times New Roman" w:cs="Times New Roman"/>
          <w:sz w:val="24"/>
          <w:szCs w:val="24"/>
        </w:rPr>
        <w:t>kustutamise risk;</w:t>
      </w:r>
    </w:p>
    <w:p w14:paraId="68E35933" w14:textId="3569B2A9" w:rsidR="001358F0" w:rsidRDefault="00C31EA4" w:rsidP="001358F0">
      <w:pPr>
        <w:pStyle w:val="Loendilik"/>
        <w:numPr>
          <w:ilvl w:val="0"/>
          <w:numId w:val="7"/>
        </w:numPr>
        <w:spacing w:after="0" w:line="240" w:lineRule="auto"/>
        <w:jc w:val="both"/>
        <w:rPr>
          <w:rFonts w:ascii="Times New Roman" w:hAnsi="Times New Roman" w:cs="Times New Roman"/>
          <w:sz w:val="24"/>
          <w:szCs w:val="24"/>
        </w:rPr>
      </w:pPr>
      <w:r w:rsidRPr="00C31EA4">
        <w:rPr>
          <w:rFonts w:ascii="Times New Roman" w:hAnsi="Times New Roman" w:cs="Times New Roman"/>
          <w:sz w:val="24"/>
          <w:szCs w:val="24"/>
        </w:rPr>
        <w:t>andmete kättesaadavaks tegemiseks üksnes andmetöötlussüsteemis töötlemiseks</w:t>
      </w:r>
      <w:r w:rsidR="001358F0" w:rsidRPr="007C3F21">
        <w:rPr>
          <w:rFonts w:ascii="Times New Roman" w:hAnsi="Times New Roman" w:cs="Times New Roman"/>
          <w:sz w:val="24"/>
          <w:szCs w:val="24"/>
        </w:rPr>
        <w:t>;</w:t>
      </w:r>
    </w:p>
    <w:p w14:paraId="74E1E2A6" w14:textId="5A847D0F" w:rsidR="001358F0" w:rsidRDefault="001358F0" w:rsidP="001358F0">
      <w:pPr>
        <w:pStyle w:val="Loendilik"/>
        <w:numPr>
          <w:ilvl w:val="0"/>
          <w:numId w:val="7"/>
        </w:numPr>
        <w:spacing w:after="0" w:line="240" w:lineRule="auto"/>
        <w:jc w:val="both"/>
        <w:rPr>
          <w:rFonts w:ascii="Times New Roman" w:hAnsi="Times New Roman" w:cs="Times New Roman"/>
          <w:sz w:val="24"/>
          <w:szCs w:val="24"/>
        </w:rPr>
      </w:pPr>
      <w:r w:rsidRPr="007C3F21">
        <w:rPr>
          <w:rFonts w:ascii="Times New Roman" w:hAnsi="Times New Roman" w:cs="Times New Roman"/>
          <w:sz w:val="24"/>
          <w:szCs w:val="24"/>
        </w:rPr>
        <w:t xml:space="preserve">andmetöötlussüsteemi </w:t>
      </w:r>
      <w:r w:rsidR="0026253F">
        <w:rPr>
          <w:rFonts w:ascii="Times New Roman" w:hAnsi="Times New Roman" w:cs="Times New Roman"/>
          <w:sz w:val="24"/>
          <w:szCs w:val="24"/>
        </w:rPr>
        <w:t xml:space="preserve">sellise </w:t>
      </w:r>
      <w:r w:rsidRPr="007C3F21">
        <w:rPr>
          <w:rFonts w:ascii="Times New Roman" w:hAnsi="Times New Roman" w:cs="Times New Roman"/>
          <w:sz w:val="24"/>
          <w:szCs w:val="24"/>
        </w:rPr>
        <w:t xml:space="preserve">teenuse osutamise, mis võib hõlmata andmete eeltöötlemist, et uuringu tegijal oleks juurdepääs üksnes käesoleva seaduse § 6 </w:t>
      </w:r>
      <w:r w:rsidRPr="55D71C25">
        <w:rPr>
          <w:rFonts w:ascii="Times New Roman" w:hAnsi="Times New Roman" w:cs="Times New Roman"/>
          <w:sz w:val="24"/>
          <w:szCs w:val="24"/>
        </w:rPr>
        <w:t>lõike</w:t>
      </w:r>
      <w:r w:rsidR="191562D0" w:rsidRPr="55D71C25">
        <w:rPr>
          <w:rFonts w:ascii="Times New Roman" w:hAnsi="Times New Roman" w:cs="Times New Roman"/>
          <w:sz w:val="24"/>
          <w:szCs w:val="24"/>
        </w:rPr>
        <w:t xml:space="preserve"> </w:t>
      </w:r>
      <w:r w:rsidRPr="55D71C25">
        <w:rPr>
          <w:rFonts w:ascii="Times New Roman" w:hAnsi="Times New Roman" w:cs="Times New Roman"/>
          <w:sz w:val="24"/>
          <w:szCs w:val="24"/>
        </w:rPr>
        <w:t>3</w:t>
      </w:r>
      <w:r w:rsidRPr="007C3F21">
        <w:rPr>
          <w:rFonts w:ascii="Times New Roman" w:hAnsi="Times New Roman" w:cs="Times New Roman"/>
          <w:sz w:val="24"/>
          <w:szCs w:val="24"/>
        </w:rPr>
        <w:t xml:space="preserve"> punktis 1 nimetatud kujul andmetele;</w:t>
      </w:r>
    </w:p>
    <w:p w14:paraId="18C0F471" w14:textId="15FC1FDD" w:rsidR="001358F0" w:rsidRDefault="001358F0" w:rsidP="001358F0">
      <w:pPr>
        <w:pStyle w:val="Loendilik"/>
        <w:numPr>
          <w:ilvl w:val="0"/>
          <w:numId w:val="7"/>
        </w:numPr>
        <w:spacing w:after="0" w:line="240" w:lineRule="auto"/>
        <w:jc w:val="both"/>
        <w:rPr>
          <w:rFonts w:ascii="Times New Roman" w:hAnsi="Times New Roman" w:cs="Times New Roman"/>
          <w:sz w:val="24"/>
          <w:szCs w:val="24"/>
        </w:rPr>
      </w:pPr>
      <w:r w:rsidRPr="007C3F21">
        <w:rPr>
          <w:rFonts w:ascii="Times New Roman" w:hAnsi="Times New Roman" w:cs="Times New Roman"/>
          <w:sz w:val="24"/>
          <w:szCs w:val="24"/>
        </w:rPr>
        <w:t xml:space="preserve">andmete sisestamise </w:t>
      </w:r>
      <w:r w:rsidR="00B35A4F">
        <w:rPr>
          <w:rFonts w:ascii="Times New Roman" w:hAnsi="Times New Roman" w:cs="Times New Roman"/>
          <w:sz w:val="24"/>
          <w:szCs w:val="24"/>
        </w:rPr>
        <w:t>ja</w:t>
      </w:r>
      <w:r w:rsidR="00B35A4F" w:rsidRPr="007C3F21">
        <w:rPr>
          <w:rFonts w:ascii="Times New Roman" w:hAnsi="Times New Roman" w:cs="Times New Roman"/>
          <w:sz w:val="24"/>
          <w:szCs w:val="24"/>
        </w:rPr>
        <w:t xml:space="preserve"> </w:t>
      </w:r>
      <w:r w:rsidR="000C6200">
        <w:rPr>
          <w:rFonts w:ascii="Times New Roman" w:hAnsi="Times New Roman" w:cs="Times New Roman"/>
          <w:sz w:val="24"/>
          <w:szCs w:val="24"/>
        </w:rPr>
        <w:t>andmetöötlus</w:t>
      </w:r>
      <w:r w:rsidR="00FE2E2D">
        <w:rPr>
          <w:rFonts w:ascii="Times New Roman" w:hAnsi="Times New Roman" w:cs="Times New Roman"/>
          <w:sz w:val="24"/>
          <w:szCs w:val="24"/>
        </w:rPr>
        <w:t>s</w:t>
      </w:r>
      <w:r w:rsidR="000C6200">
        <w:rPr>
          <w:rFonts w:ascii="Times New Roman" w:hAnsi="Times New Roman" w:cs="Times New Roman"/>
          <w:sz w:val="24"/>
          <w:szCs w:val="24"/>
        </w:rPr>
        <w:t>üsteemis</w:t>
      </w:r>
      <w:r w:rsidR="000C6200" w:rsidRPr="007C3F21" w:rsidDel="000C6200">
        <w:rPr>
          <w:rFonts w:ascii="Times New Roman" w:hAnsi="Times New Roman" w:cs="Times New Roman"/>
          <w:sz w:val="24"/>
          <w:szCs w:val="24"/>
        </w:rPr>
        <w:t xml:space="preserve"> </w:t>
      </w:r>
      <w:r w:rsidRPr="007C3F21">
        <w:rPr>
          <w:rFonts w:ascii="Times New Roman" w:hAnsi="Times New Roman" w:cs="Times New Roman"/>
          <w:sz w:val="24"/>
          <w:szCs w:val="24"/>
        </w:rPr>
        <w:t xml:space="preserve">hoitavate andmete </w:t>
      </w:r>
      <w:r w:rsidRPr="009A34E1">
        <w:rPr>
          <w:rFonts w:ascii="Times New Roman" w:hAnsi="Times New Roman" w:cs="Times New Roman"/>
          <w:sz w:val="24"/>
          <w:szCs w:val="24"/>
        </w:rPr>
        <w:t>töötlemise</w:t>
      </w:r>
      <w:r w:rsidRPr="007C3F21">
        <w:rPr>
          <w:rFonts w:ascii="Times New Roman" w:hAnsi="Times New Roman" w:cs="Times New Roman"/>
          <w:sz w:val="24"/>
          <w:szCs w:val="24"/>
        </w:rPr>
        <w:t xml:space="preserve"> ainult piiratud arvu </w:t>
      </w:r>
      <w:r w:rsidR="00FD4A9A" w:rsidRPr="007C3F21">
        <w:rPr>
          <w:rFonts w:ascii="Times New Roman" w:hAnsi="Times New Roman" w:cs="Times New Roman"/>
          <w:sz w:val="24"/>
          <w:szCs w:val="24"/>
        </w:rPr>
        <w:t xml:space="preserve">tuvastatavate </w:t>
      </w:r>
      <w:r w:rsidRPr="007C3F21">
        <w:rPr>
          <w:rFonts w:ascii="Times New Roman" w:hAnsi="Times New Roman" w:cs="Times New Roman"/>
          <w:sz w:val="24"/>
          <w:szCs w:val="24"/>
        </w:rPr>
        <w:t>volitatud isikute poolt;</w:t>
      </w:r>
    </w:p>
    <w:p w14:paraId="3D6E4986" w14:textId="3ED485A7" w:rsidR="001358F0" w:rsidRDefault="001358F0" w:rsidP="001358F0">
      <w:pPr>
        <w:pStyle w:val="Loendilik"/>
        <w:numPr>
          <w:ilvl w:val="0"/>
          <w:numId w:val="7"/>
        </w:numPr>
        <w:spacing w:after="0" w:line="240" w:lineRule="auto"/>
        <w:jc w:val="both"/>
        <w:rPr>
          <w:rFonts w:ascii="Times New Roman" w:hAnsi="Times New Roman" w:cs="Times New Roman"/>
          <w:sz w:val="24"/>
          <w:szCs w:val="24"/>
        </w:rPr>
      </w:pPr>
      <w:r w:rsidRPr="007C3F21">
        <w:rPr>
          <w:rFonts w:ascii="Times New Roman" w:hAnsi="Times New Roman" w:cs="Times New Roman"/>
          <w:sz w:val="24"/>
          <w:szCs w:val="24"/>
        </w:rPr>
        <w:t>uuringu tegija juurdepääsu ainult neile andmetele, mida on lubatud töödelda käesoleva seadus § 6 lõikes 1 nimetatud eesmärkidel;</w:t>
      </w:r>
    </w:p>
    <w:p w14:paraId="4B07758B" w14:textId="70D72940" w:rsidR="001358F0" w:rsidRDefault="001358F0" w:rsidP="001358F0">
      <w:pPr>
        <w:pStyle w:val="Loendilik"/>
        <w:numPr>
          <w:ilvl w:val="0"/>
          <w:numId w:val="7"/>
        </w:numPr>
        <w:spacing w:after="0" w:line="240" w:lineRule="auto"/>
        <w:jc w:val="both"/>
        <w:rPr>
          <w:rFonts w:ascii="Times New Roman" w:hAnsi="Times New Roman" w:cs="Times New Roman"/>
          <w:sz w:val="24"/>
          <w:szCs w:val="24"/>
        </w:rPr>
      </w:pPr>
      <w:r w:rsidRPr="007C3F21">
        <w:rPr>
          <w:rFonts w:ascii="Times New Roman" w:hAnsi="Times New Roman" w:cs="Times New Roman"/>
          <w:sz w:val="24"/>
          <w:szCs w:val="24"/>
        </w:rPr>
        <w:t>töötlustoimingute logide salvestamise ajavahemiku</w:t>
      </w:r>
      <w:r w:rsidR="00D039A6">
        <w:rPr>
          <w:rFonts w:ascii="Times New Roman" w:hAnsi="Times New Roman" w:cs="Times New Roman"/>
          <w:sz w:val="24"/>
          <w:szCs w:val="24"/>
        </w:rPr>
        <w:t>k</w:t>
      </w:r>
      <w:r w:rsidR="0041175B">
        <w:rPr>
          <w:rFonts w:ascii="Times New Roman" w:hAnsi="Times New Roman" w:cs="Times New Roman"/>
          <w:sz w:val="24"/>
          <w:szCs w:val="24"/>
        </w:rPr>
        <w:t>s</w:t>
      </w:r>
      <w:r w:rsidRPr="007C3F21">
        <w:rPr>
          <w:rFonts w:ascii="Times New Roman" w:hAnsi="Times New Roman" w:cs="Times New Roman"/>
          <w:sz w:val="24"/>
          <w:szCs w:val="24"/>
        </w:rPr>
        <w:t>, mis on vajalik kõigi töötlemistoimingute kontrollimiseks ja auditeerimiseks;</w:t>
      </w:r>
    </w:p>
    <w:p w14:paraId="7835237E" w14:textId="567859E2" w:rsidR="001358F0" w:rsidRPr="007C3F21" w:rsidRDefault="001358F0" w:rsidP="001358F0">
      <w:pPr>
        <w:pStyle w:val="Loendilik"/>
        <w:numPr>
          <w:ilvl w:val="0"/>
          <w:numId w:val="7"/>
        </w:numPr>
        <w:spacing w:after="0" w:line="240" w:lineRule="auto"/>
        <w:jc w:val="both"/>
        <w:textAlignment w:val="baseline"/>
        <w:rPr>
          <w:rFonts w:ascii="Times New Roman" w:eastAsia="Times New Roman" w:hAnsi="Times New Roman" w:cs="Times New Roman"/>
          <w:bCs/>
          <w:sz w:val="24"/>
          <w:szCs w:val="24"/>
          <w:lang w:eastAsia="et-EE"/>
        </w:rPr>
      </w:pPr>
      <w:r w:rsidRPr="007C3F21">
        <w:rPr>
          <w:rFonts w:ascii="Times New Roman" w:hAnsi="Times New Roman" w:cs="Times New Roman"/>
          <w:sz w:val="24"/>
          <w:szCs w:val="24"/>
        </w:rPr>
        <w:t>andmete allalaadimise taotluste kontrolli, et kasutajatel ei oleks võimalik andmetöötlussüsteemi</w:t>
      </w:r>
      <w:r w:rsidR="001C7639">
        <w:rPr>
          <w:rFonts w:ascii="Times New Roman" w:hAnsi="Times New Roman" w:cs="Times New Roman"/>
          <w:sz w:val="24"/>
          <w:szCs w:val="24"/>
        </w:rPr>
        <w:t>st</w:t>
      </w:r>
      <w:r w:rsidRPr="007C3F21">
        <w:rPr>
          <w:rFonts w:ascii="Times New Roman" w:hAnsi="Times New Roman" w:cs="Times New Roman"/>
          <w:sz w:val="24"/>
          <w:szCs w:val="24"/>
        </w:rPr>
        <w:t xml:space="preserve"> alla laadida andmeid</w:t>
      </w:r>
      <w:r w:rsidRPr="007C3F21">
        <w:rPr>
          <w:rFonts w:ascii="Times New Roman" w:hAnsi="Times New Roman" w:cs="Times New Roman"/>
        </w:rPr>
        <w:t xml:space="preserve">, </w:t>
      </w:r>
      <w:r w:rsidRPr="007D0A8C">
        <w:rPr>
          <w:rFonts w:ascii="Times New Roman" w:hAnsi="Times New Roman" w:cs="Times New Roman"/>
          <w:sz w:val="24"/>
          <w:szCs w:val="24"/>
        </w:rPr>
        <w:t>mis võimaldavad isikut tuvastada</w:t>
      </w:r>
      <w:r w:rsidRPr="007C3F21">
        <w:rPr>
          <w:rFonts w:ascii="Times New Roman" w:hAnsi="Times New Roman" w:cs="Times New Roman"/>
          <w:sz w:val="24"/>
          <w:szCs w:val="24"/>
        </w:rPr>
        <w:t>;</w:t>
      </w:r>
    </w:p>
    <w:p w14:paraId="299F9C59" w14:textId="45688FB1" w:rsidR="001358F0" w:rsidRPr="007C3F21" w:rsidRDefault="001358F0" w:rsidP="001358F0">
      <w:pPr>
        <w:pStyle w:val="Loendilik"/>
        <w:numPr>
          <w:ilvl w:val="0"/>
          <w:numId w:val="7"/>
        </w:numPr>
        <w:spacing w:after="0" w:line="240" w:lineRule="auto"/>
        <w:jc w:val="both"/>
        <w:textAlignment w:val="baseline"/>
        <w:rPr>
          <w:rFonts w:ascii="Times New Roman" w:eastAsia="Times New Roman" w:hAnsi="Times New Roman" w:cs="Times New Roman"/>
          <w:bCs/>
          <w:sz w:val="24"/>
          <w:szCs w:val="24"/>
          <w:lang w:eastAsia="et-EE"/>
        </w:rPr>
      </w:pPr>
      <w:r w:rsidRPr="007C3F21">
        <w:rPr>
          <w:rFonts w:ascii="Times New Roman" w:hAnsi="Times New Roman" w:cs="Times New Roman"/>
          <w:sz w:val="24"/>
          <w:szCs w:val="24"/>
        </w:rPr>
        <w:t>andmete töötlemise Euroopa Majanduspiirkonna territooriumil</w:t>
      </w:r>
      <w:r w:rsidR="309D62B5" w:rsidRPr="55D71C25">
        <w:rPr>
          <w:rFonts w:ascii="Times New Roman" w:hAnsi="Times New Roman" w:cs="Times New Roman"/>
          <w:sz w:val="24"/>
          <w:szCs w:val="24"/>
        </w:rPr>
        <w:t>.</w:t>
      </w:r>
    </w:p>
    <w:p w14:paraId="6B3DDAAC" w14:textId="77777777" w:rsidR="001358F0" w:rsidRPr="007C3F21" w:rsidRDefault="001358F0" w:rsidP="001358F0">
      <w:pPr>
        <w:pStyle w:val="Loendilik"/>
        <w:spacing w:after="0" w:line="240" w:lineRule="auto"/>
        <w:jc w:val="both"/>
        <w:textAlignment w:val="baseline"/>
        <w:rPr>
          <w:rFonts w:ascii="Times New Roman" w:eastAsia="Times New Roman" w:hAnsi="Times New Roman" w:cs="Times New Roman"/>
          <w:bCs/>
          <w:sz w:val="24"/>
          <w:szCs w:val="24"/>
          <w:lang w:eastAsia="et-EE"/>
        </w:rPr>
      </w:pPr>
    </w:p>
    <w:p w14:paraId="3EFAD83E" w14:textId="72A2C026" w:rsidR="001358F0" w:rsidRPr="003108CA"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3108CA">
        <w:rPr>
          <w:rFonts w:ascii="Times New Roman" w:eastAsia="Times New Roman" w:hAnsi="Times New Roman" w:cs="Times New Roman"/>
          <w:bCs/>
          <w:sz w:val="24"/>
          <w:szCs w:val="24"/>
          <w:lang w:eastAsia="et-EE"/>
        </w:rPr>
        <w:t>See säte aitab tagada, et andme</w:t>
      </w:r>
      <w:r w:rsidR="001C7639">
        <w:rPr>
          <w:rFonts w:ascii="Times New Roman" w:eastAsia="Times New Roman" w:hAnsi="Times New Roman" w:cs="Times New Roman"/>
          <w:bCs/>
          <w:sz w:val="24"/>
          <w:szCs w:val="24"/>
          <w:lang w:eastAsia="et-EE"/>
        </w:rPr>
        <w:t>id</w:t>
      </w:r>
      <w:r w:rsidRPr="003108CA">
        <w:rPr>
          <w:rFonts w:ascii="Times New Roman" w:eastAsia="Times New Roman" w:hAnsi="Times New Roman" w:cs="Times New Roman"/>
          <w:bCs/>
          <w:sz w:val="24"/>
          <w:szCs w:val="24"/>
          <w:lang w:eastAsia="et-EE"/>
        </w:rPr>
        <w:t xml:space="preserve"> töö</w:t>
      </w:r>
      <w:r w:rsidR="001C7639">
        <w:rPr>
          <w:rFonts w:ascii="Times New Roman" w:eastAsia="Times New Roman" w:hAnsi="Times New Roman" w:cs="Times New Roman"/>
          <w:bCs/>
          <w:sz w:val="24"/>
          <w:szCs w:val="24"/>
          <w:lang w:eastAsia="et-EE"/>
        </w:rPr>
        <w:t>deldakse</w:t>
      </w:r>
      <w:r w:rsidRPr="003108CA">
        <w:rPr>
          <w:rFonts w:ascii="Times New Roman" w:eastAsia="Times New Roman" w:hAnsi="Times New Roman" w:cs="Times New Roman"/>
          <w:bCs/>
          <w:sz w:val="24"/>
          <w:szCs w:val="24"/>
          <w:lang w:eastAsia="et-EE"/>
        </w:rPr>
        <w:t xml:space="preserve"> läbipaistvalt, turvaliselt ja vastavalt kehtivatele õigusaktidele, kaitstes nii andmesubjektide õigusi kui ka </w:t>
      </w:r>
      <w:r w:rsidR="2E13D928" w:rsidRPr="55D71C25">
        <w:rPr>
          <w:rFonts w:ascii="Times New Roman" w:eastAsia="Times New Roman" w:hAnsi="Times New Roman" w:cs="Times New Roman"/>
          <w:sz w:val="24"/>
          <w:szCs w:val="24"/>
          <w:lang w:eastAsia="et-EE"/>
        </w:rPr>
        <w:t xml:space="preserve">tagades </w:t>
      </w:r>
      <w:r w:rsidRPr="003108CA">
        <w:rPr>
          <w:rFonts w:ascii="Times New Roman" w:eastAsia="Times New Roman" w:hAnsi="Times New Roman" w:cs="Times New Roman"/>
          <w:bCs/>
          <w:sz w:val="24"/>
          <w:szCs w:val="24"/>
          <w:lang w:eastAsia="et-EE"/>
        </w:rPr>
        <w:t xml:space="preserve">uuringu </w:t>
      </w:r>
      <w:r w:rsidR="00DD7548">
        <w:rPr>
          <w:rFonts w:ascii="Times New Roman" w:eastAsia="Times New Roman" w:hAnsi="Times New Roman" w:cs="Times New Roman"/>
          <w:bCs/>
          <w:sz w:val="24"/>
          <w:szCs w:val="24"/>
          <w:lang w:eastAsia="et-EE"/>
        </w:rPr>
        <w:t>tegija</w:t>
      </w:r>
      <w:r w:rsidR="00DD7548" w:rsidRPr="003108CA">
        <w:rPr>
          <w:rFonts w:ascii="Times New Roman" w:eastAsia="Times New Roman" w:hAnsi="Times New Roman" w:cs="Times New Roman"/>
          <w:bCs/>
          <w:sz w:val="24"/>
          <w:szCs w:val="24"/>
          <w:lang w:eastAsia="et-EE"/>
        </w:rPr>
        <w:t xml:space="preserve"> </w:t>
      </w:r>
      <w:r w:rsidRPr="003108CA">
        <w:rPr>
          <w:rFonts w:ascii="Times New Roman" w:eastAsia="Times New Roman" w:hAnsi="Times New Roman" w:cs="Times New Roman"/>
          <w:bCs/>
          <w:sz w:val="24"/>
          <w:szCs w:val="24"/>
          <w:lang w:eastAsia="et-EE"/>
        </w:rPr>
        <w:t xml:space="preserve">ja andmetöötlussüsteemi pakkuja </w:t>
      </w:r>
      <w:r w:rsidRPr="55D71C25">
        <w:rPr>
          <w:rFonts w:ascii="Times New Roman" w:eastAsia="Times New Roman" w:hAnsi="Times New Roman" w:cs="Times New Roman"/>
          <w:sz w:val="24"/>
          <w:szCs w:val="24"/>
          <w:lang w:eastAsia="et-EE"/>
        </w:rPr>
        <w:t>vastutus</w:t>
      </w:r>
      <w:r w:rsidR="15F4A6EC" w:rsidRPr="55D71C25">
        <w:rPr>
          <w:rFonts w:ascii="Times New Roman" w:eastAsia="Times New Roman" w:hAnsi="Times New Roman" w:cs="Times New Roman"/>
          <w:sz w:val="24"/>
          <w:szCs w:val="24"/>
          <w:lang w:eastAsia="et-EE"/>
        </w:rPr>
        <w:t>e</w:t>
      </w:r>
      <w:r w:rsidRPr="003108CA">
        <w:rPr>
          <w:rFonts w:ascii="Times New Roman" w:eastAsia="Times New Roman" w:hAnsi="Times New Roman" w:cs="Times New Roman"/>
          <w:bCs/>
          <w:sz w:val="24"/>
          <w:szCs w:val="24"/>
          <w:lang w:eastAsia="et-EE"/>
        </w:rPr>
        <w:t>.</w:t>
      </w:r>
    </w:p>
    <w:p w14:paraId="3846A1C2"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08B86426" w14:textId="359C0E1E" w:rsidR="001358F0" w:rsidRDefault="001358F0" w:rsidP="001358F0">
      <w:pPr>
        <w:spacing w:after="0" w:line="240" w:lineRule="auto"/>
        <w:jc w:val="both"/>
        <w:rPr>
          <w:rFonts w:ascii="Times New Roman" w:hAnsi="Times New Roman" w:cs="Times New Roman"/>
          <w:sz w:val="24"/>
          <w:szCs w:val="24"/>
        </w:rPr>
      </w:pPr>
      <w:r w:rsidRPr="00916163">
        <w:rPr>
          <w:rFonts w:ascii="Times New Roman" w:eastAsia="Times New Roman" w:hAnsi="Times New Roman" w:cs="Times New Roman"/>
          <w:b/>
          <w:sz w:val="24"/>
          <w:szCs w:val="24"/>
          <w:lang w:eastAsia="et-EE"/>
        </w:rPr>
        <w:t>Lõikega 3</w:t>
      </w:r>
      <w:r>
        <w:rPr>
          <w:rFonts w:ascii="Times New Roman" w:eastAsia="Times New Roman" w:hAnsi="Times New Roman" w:cs="Times New Roman"/>
          <w:bCs/>
          <w:sz w:val="24"/>
          <w:szCs w:val="24"/>
          <w:lang w:eastAsia="et-EE"/>
        </w:rPr>
        <w:t xml:space="preserve"> sätestatakse andmete säilitamise tähtaeg, mille kohaselt </w:t>
      </w:r>
      <w:r w:rsidRPr="0074197F">
        <w:rPr>
          <w:rFonts w:ascii="Times New Roman" w:eastAsia="Times New Roman" w:hAnsi="Times New Roman" w:cs="Times New Roman"/>
          <w:bCs/>
          <w:sz w:val="24"/>
          <w:szCs w:val="24"/>
          <w:lang w:eastAsia="et-EE"/>
        </w:rPr>
        <w:t>kustutatakse</w:t>
      </w:r>
      <w:r w:rsidR="00676FB0">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a</w:t>
      </w:r>
      <w:r w:rsidRPr="0074197F">
        <w:rPr>
          <w:rFonts w:ascii="Times New Roman" w:eastAsia="Times New Roman" w:hAnsi="Times New Roman" w:cs="Times New Roman"/>
          <w:bCs/>
          <w:sz w:val="24"/>
          <w:szCs w:val="24"/>
          <w:lang w:eastAsia="et-EE"/>
        </w:rPr>
        <w:t>ndmetöötlussüsteemist uuringu käigus töödeldavad</w:t>
      </w:r>
      <w:r w:rsidR="00676FB0">
        <w:rPr>
          <w:rFonts w:ascii="Times New Roman" w:eastAsia="Times New Roman" w:hAnsi="Times New Roman" w:cs="Times New Roman"/>
          <w:bCs/>
          <w:sz w:val="24"/>
          <w:szCs w:val="24"/>
          <w:lang w:eastAsia="et-EE"/>
        </w:rPr>
        <w:t xml:space="preserve"> </w:t>
      </w:r>
      <w:r w:rsidRPr="0074197F">
        <w:rPr>
          <w:rFonts w:ascii="Times New Roman" w:eastAsia="Times New Roman" w:hAnsi="Times New Roman" w:cs="Times New Roman"/>
          <w:bCs/>
          <w:sz w:val="24"/>
          <w:szCs w:val="24"/>
          <w:lang w:eastAsia="et-EE"/>
        </w:rPr>
        <w:t xml:space="preserve">andmed pärast uuringu valmimist ja </w:t>
      </w:r>
      <w:r w:rsidRPr="0074197F">
        <w:rPr>
          <w:rFonts w:ascii="Times New Roman" w:eastAsia="Times New Roman" w:hAnsi="Times New Roman" w:cs="Times New Roman"/>
          <w:bCs/>
          <w:sz w:val="24"/>
          <w:szCs w:val="24"/>
          <w:lang w:eastAsia="et-EE"/>
        </w:rPr>
        <w:lastRenderedPageBreak/>
        <w:t>uurimistulemuste valideerimist.</w:t>
      </w:r>
      <w:r w:rsidR="00676FB0">
        <w:rPr>
          <w:rFonts w:ascii="Times New Roman" w:eastAsia="Times New Roman" w:hAnsi="Times New Roman" w:cs="Times New Roman"/>
          <w:bCs/>
          <w:sz w:val="24"/>
          <w:szCs w:val="24"/>
          <w:lang w:eastAsia="et-EE"/>
        </w:rPr>
        <w:t xml:space="preserve"> </w:t>
      </w:r>
      <w:r w:rsidRPr="00CF067A">
        <w:rPr>
          <w:rFonts w:ascii="Times New Roman" w:hAnsi="Times New Roman" w:cs="Times New Roman"/>
          <w:sz w:val="24"/>
          <w:szCs w:val="24"/>
        </w:rPr>
        <w:t xml:space="preserve">See tähendab, et andmeid ei hoita süsteemis kauem, kui see on põhjendatud uuringu </w:t>
      </w:r>
      <w:r w:rsidR="00DD593B">
        <w:rPr>
          <w:rFonts w:ascii="Times New Roman" w:hAnsi="Times New Roman" w:cs="Times New Roman"/>
          <w:sz w:val="24"/>
          <w:szCs w:val="24"/>
        </w:rPr>
        <w:t>tegemise</w:t>
      </w:r>
      <w:r w:rsidR="00DD593B" w:rsidRPr="00CF067A">
        <w:rPr>
          <w:rFonts w:ascii="Times New Roman" w:hAnsi="Times New Roman" w:cs="Times New Roman"/>
          <w:sz w:val="24"/>
          <w:szCs w:val="24"/>
        </w:rPr>
        <w:t xml:space="preserve"> </w:t>
      </w:r>
      <w:r w:rsidRPr="00CF067A">
        <w:rPr>
          <w:rFonts w:ascii="Times New Roman" w:hAnsi="Times New Roman" w:cs="Times New Roman"/>
          <w:sz w:val="24"/>
          <w:szCs w:val="24"/>
        </w:rPr>
        <w:t>ja tulemuste kontrollimise seisukohalt.</w:t>
      </w:r>
    </w:p>
    <w:p w14:paraId="17BF9899" w14:textId="1E363286" w:rsidR="001358F0" w:rsidRDefault="001358F0" w:rsidP="5EDD3458">
      <w:pPr>
        <w:spacing w:after="0" w:line="240" w:lineRule="auto"/>
        <w:jc w:val="both"/>
        <w:rPr>
          <w:rFonts w:ascii="Times New Roman" w:hAnsi="Times New Roman" w:cs="Times New Roman"/>
          <w:sz w:val="24"/>
          <w:szCs w:val="24"/>
        </w:rPr>
      </w:pPr>
    </w:p>
    <w:p w14:paraId="1E03E8AF" w14:textId="210DBB4F" w:rsidR="001358F0" w:rsidRDefault="52609012" w:rsidP="008070AE">
      <w:pPr>
        <w:spacing w:after="0" w:line="240" w:lineRule="auto"/>
        <w:jc w:val="both"/>
        <w:rPr>
          <w:rFonts w:ascii="Times New Roman" w:eastAsia="Times New Roman" w:hAnsi="Times New Roman" w:cs="Times New Roman"/>
          <w:sz w:val="24"/>
          <w:szCs w:val="24"/>
        </w:rPr>
      </w:pPr>
      <w:r w:rsidRPr="5EDD3458">
        <w:rPr>
          <w:rFonts w:ascii="Times New Roman" w:eastAsia="Times New Roman" w:hAnsi="Times New Roman" w:cs="Times New Roman"/>
          <w:sz w:val="24"/>
          <w:szCs w:val="24"/>
        </w:rPr>
        <w:t>Uurimustulemuste valideerimise all peetakse silmas kontrolli</w:t>
      </w:r>
      <w:r w:rsidR="00DD593B">
        <w:rPr>
          <w:rFonts w:ascii="Times New Roman" w:eastAsia="Times New Roman" w:hAnsi="Times New Roman" w:cs="Times New Roman"/>
          <w:sz w:val="24"/>
          <w:szCs w:val="24"/>
        </w:rPr>
        <w:t>mist</w:t>
      </w:r>
      <w:r w:rsidRPr="5EDD3458">
        <w:rPr>
          <w:rFonts w:ascii="Times New Roman" w:eastAsia="Times New Roman" w:hAnsi="Times New Roman" w:cs="Times New Roman"/>
          <w:sz w:val="24"/>
          <w:szCs w:val="24"/>
        </w:rPr>
        <w:t xml:space="preserve">, </w:t>
      </w:r>
      <w:r w:rsidR="00DD593B">
        <w:rPr>
          <w:rFonts w:ascii="Times New Roman" w:eastAsia="Times New Roman" w:hAnsi="Times New Roman" w:cs="Times New Roman"/>
          <w:sz w:val="24"/>
          <w:szCs w:val="24"/>
        </w:rPr>
        <w:t>kas</w:t>
      </w:r>
      <w:r w:rsidRPr="5EDD3458">
        <w:rPr>
          <w:rFonts w:ascii="Times New Roman" w:eastAsia="Times New Roman" w:hAnsi="Times New Roman" w:cs="Times New Roman"/>
          <w:sz w:val="24"/>
          <w:szCs w:val="24"/>
        </w:rPr>
        <w:t xml:space="preserve"> teaduslik metoodika, kogutud andmed ja tulemused on usaldusväärsed, kehtivad ning reprodutseeritavad. Valideerimine hõlmab nii andmete kvaliteedi ja korrektsuse hindamist kui ka eelretsenseerimist enne uuringu avaldamist, </w:t>
      </w:r>
      <w:r w:rsidR="00667530">
        <w:rPr>
          <w:rFonts w:ascii="Times New Roman" w:eastAsia="Times New Roman" w:hAnsi="Times New Roman" w:cs="Times New Roman"/>
          <w:sz w:val="24"/>
          <w:szCs w:val="24"/>
        </w:rPr>
        <w:t xml:space="preserve">et </w:t>
      </w:r>
      <w:r w:rsidRPr="5EDD3458">
        <w:rPr>
          <w:rFonts w:ascii="Times New Roman" w:eastAsia="Times New Roman" w:hAnsi="Times New Roman" w:cs="Times New Roman"/>
          <w:sz w:val="24"/>
          <w:szCs w:val="24"/>
        </w:rPr>
        <w:t>tagad</w:t>
      </w:r>
      <w:r w:rsidR="00667530">
        <w:rPr>
          <w:rFonts w:ascii="Times New Roman" w:eastAsia="Times New Roman" w:hAnsi="Times New Roman" w:cs="Times New Roman"/>
          <w:sz w:val="24"/>
          <w:szCs w:val="24"/>
        </w:rPr>
        <w:t>a</w:t>
      </w:r>
      <w:r w:rsidRPr="5EDD3458">
        <w:rPr>
          <w:rFonts w:ascii="Times New Roman" w:eastAsia="Times New Roman" w:hAnsi="Times New Roman" w:cs="Times New Roman"/>
          <w:sz w:val="24"/>
          <w:szCs w:val="24"/>
        </w:rPr>
        <w:t xml:space="preserve"> teadustöö vastavus rahvusvahelistele standarditele.</w:t>
      </w:r>
    </w:p>
    <w:p w14:paraId="496E0C60" w14:textId="13DC1DDE" w:rsidR="001358F0" w:rsidRDefault="001358F0" w:rsidP="00CF0072">
      <w:pPr>
        <w:spacing w:after="0" w:line="240" w:lineRule="auto"/>
        <w:jc w:val="both"/>
        <w:rPr>
          <w:rFonts w:ascii="Times New Roman" w:eastAsia="Times New Roman" w:hAnsi="Times New Roman" w:cs="Times New Roman"/>
          <w:sz w:val="24"/>
          <w:szCs w:val="24"/>
        </w:rPr>
      </w:pPr>
    </w:p>
    <w:p w14:paraId="43D48004" w14:textId="5BCCE7BC" w:rsidR="001358F0" w:rsidRDefault="001358F0" w:rsidP="001358F0">
      <w:pPr>
        <w:spacing w:after="0" w:line="240" w:lineRule="auto"/>
        <w:jc w:val="both"/>
        <w:rPr>
          <w:rFonts w:ascii="Times New Roman" w:eastAsia="Times New Roman" w:hAnsi="Times New Roman" w:cs="Times New Roman"/>
          <w:bCs/>
          <w:sz w:val="24"/>
          <w:szCs w:val="24"/>
          <w:lang w:eastAsia="et-EE"/>
        </w:rPr>
      </w:pPr>
      <w:r w:rsidRPr="00ED3C9B">
        <w:rPr>
          <w:rFonts w:ascii="Times New Roman" w:hAnsi="Times New Roman" w:cs="Times New Roman"/>
          <w:sz w:val="24"/>
          <w:szCs w:val="24"/>
        </w:rPr>
        <w:t>Töötlustoimingute logisid säilitatakse üks aasta pärast uuringu käigus töödeldavate andmete kustutamist. See võimaldab vajadusel hiljem kontrollida ja auditeerida andmetöötluse vastavust nõuetele, kuid välistab logide põhjendamatu pikaajalise säilitamise.</w:t>
      </w:r>
      <w:r>
        <w:rPr>
          <w:rFonts w:ascii="Times New Roman" w:hAnsi="Times New Roman" w:cs="Times New Roman"/>
          <w:sz w:val="24"/>
          <w:szCs w:val="24"/>
        </w:rPr>
        <w:t xml:space="preserve"> </w:t>
      </w:r>
      <w:r w:rsidRPr="00ED3C9B">
        <w:rPr>
          <w:rFonts w:ascii="Times New Roman" w:hAnsi="Times New Roman" w:cs="Times New Roman"/>
          <w:sz w:val="24"/>
          <w:szCs w:val="24"/>
        </w:rPr>
        <w:t>Selline lähenemine aitab tagada andmesubjektide õiguste kaitse, läbipaistvuse ning vastavuse andmekaitse põhimõtetele, piirates andmete ja logide säilitamist ainult minimaalselt vajaliku ajani.</w:t>
      </w:r>
      <w:r>
        <w:rPr>
          <w:rFonts w:ascii="Times New Roman" w:eastAsia="Times New Roman" w:hAnsi="Times New Roman" w:cs="Times New Roman"/>
          <w:bCs/>
          <w:sz w:val="24"/>
          <w:szCs w:val="24"/>
          <w:lang w:eastAsia="et-EE"/>
        </w:rPr>
        <w:t xml:space="preserve"> Logide säilitamisele nähakse ette pikem </w:t>
      </w:r>
      <w:r w:rsidRPr="00A40836">
        <w:rPr>
          <w:rFonts w:ascii="Times New Roman" w:eastAsia="Times New Roman" w:hAnsi="Times New Roman" w:cs="Times New Roman"/>
          <w:bCs/>
          <w:sz w:val="24"/>
          <w:szCs w:val="24"/>
          <w:lang w:eastAsia="et-EE"/>
        </w:rPr>
        <w:t>t</w:t>
      </w:r>
      <w:r>
        <w:rPr>
          <w:rFonts w:ascii="Times New Roman" w:eastAsia="Times New Roman" w:hAnsi="Times New Roman" w:cs="Times New Roman"/>
          <w:bCs/>
          <w:sz w:val="24"/>
          <w:szCs w:val="24"/>
          <w:lang w:eastAsia="et-EE"/>
        </w:rPr>
        <w:t>ähtaeg</w:t>
      </w:r>
      <w:r w:rsidR="00125C55">
        <w:rPr>
          <w:rFonts w:ascii="Times New Roman" w:eastAsia="Times New Roman" w:hAnsi="Times New Roman" w:cs="Times New Roman"/>
          <w:bCs/>
          <w:sz w:val="24"/>
          <w:szCs w:val="24"/>
          <w:lang w:eastAsia="et-EE"/>
        </w:rPr>
        <w:t>,</w:t>
      </w:r>
      <w:r>
        <w:rPr>
          <w:rFonts w:ascii="Times New Roman" w:eastAsia="Times New Roman" w:hAnsi="Times New Roman" w:cs="Times New Roman"/>
          <w:bCs/>
          <w:sz w:val="24"/>
          <w:szCs w:val="24"/>
          <w:lang w:eastAsia="et-EE"/>
        </w:rPr>
        <w:t xml:space="preserve"> arvestades </w:t>
      </w:r>
      <w:r w:rsidR="005A1B1E">
        <w:rPr>
          <w:rFonts w:ascii="Times New Roman" w:eastAsia="Times New Roman" w:hAnsi="Times New Roman" w:cs="Times New Roman"/>
          <w:bCs/>
          <w:sz w:val="24"/>
          <w:szCs w:val="24"/>
          <w:lang w:eastAsia="et-EE"/>
        </w:rPr>
        <w:t>võimalikku</w:t>
      </w:r>
      <w:r w:rsidR="005A1B1E" w:rsidDel="00125C55">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järelevalve tegemise vajadust. </w:t>
      </w:r>
      <w:r w:rsidR="00F562EE">
        <w:rPr>
          <w:rFonts w:ascii="Times New Roman" w:eastAsia="Times New Roman" w:hAnsi="Times New Roman" w:cs="Times New Roman"/>
          <w:bCs/>
          <w:sz w:val="24"/>
          <w:szCs w:val="24"/>
          <w:lang w:eastAsia="et-EE"/>
        </w:rPr>
        <w:t>V</w:t>
      </w:r>
      <w:r>
        <w:rPr>
          <w:rFonts w:ascii="Times New Roman" w:eastAsia="Times New Roman" w:hAnsi="Times New Roman" w:cs="Times New Roman"/>
          <w:bCs/>
          <w:sz w:val="24"/>
          <w:szCs w:val="24"/>
          <w:lang w:eastAsia="et-EE"/>
        </w:rPr>
        <w:t xml:space="preserve">õttes arvesse, et </w:t>
      </w:r>
      <w:r w:rsidRPr="55D71C25">
        <w:rPr>
          <w:rFonts w:ascii="Times New Roman" w:eastAsia="Times New Roman" w:hAnsi="Times New Roman" w:cs="Times New Roman"/>
          <w:sz w:val="24"/>
          <w:szCs w:val="24"/>
          <w:lang w:eastAsia="et-EE"/>
        </w:rPr>
        <w:t>andmetöötluskesk</w:t>
      </w:r>
      <w:r w:rsidR="7472C82D" w:rsidRPr="55D71C25">
        <w:rPr>
          <w:rFonts w:ascii="Times New Roman" w:eastAsia="Times New Roman" w:hAnsi="Times New Roman" w:cs="Times New Roman"/>
          <w:sz w:val="24"/>
          <w:szCs w:val="24"/>
          <w:lang w:eastAsia="et-EE"/>
        </w:rPr>
        <w:t>k</w:t>
      </w:r>
      <w:r w:rsidRPr="55D71C25">
        <w:rPr>
          <w:rFonts w:ascii="Times New Roman" w:eastAsia="Times New Roman" w:hAnsi="Times New Roman" w:cs="Times New Roman"/>
          <w:sz w:val="24"/>
          <w:szCs w:val="24"/>
          <w:lang w:eastAsia="et-EE"/>
        </w:rPr>
        <w:t>onnas</w:t>
      </w:r>
      <w:r>
        <w:rPr>
          <w:rFonts w:ascii="Times New Roman" w:eastAsia="Times New Roman" w:hAnsi="Times New Roman" w:cs="Times New Roman"/>
          <w:bCs/>
          <w:sz w:val="24"/>
          <w:szCs w:val="24"/>
          <w:lang w:eastAsia="et-EE"/>
        </w:rPr>
        <w:t xml:space="preserve"> </w:t>
      </w:r>
      <w:r w:rsidR="00F562EE">
        <w:rPr>
          <w:rFonts w:ascii="Times New Roman" w:eastAsia="Times New Roman" w:hAnsi="Times New Roman" w:cs="Times New Roman"/>
          <w:bCs/>
          <w:sz w:val="24"/>
          <w:szCs w:val="24"/>
          <w:lang w:eastAsia="et-EE"/>
        </w:rPr>
        <w:t xml:space="preserve">uuringu tegemise korral </w:t>
      </w:r>
      <w:r>
        <w:rPr>
          <w:rFonts w:ascii="Times New Roman" w:eastAsia="Times New Roman" w:hAnsi="Times New Roman" w:cs="Times New Roman"/>
          <w:bCs/>
          <w:sz w:val="24"/>
          <w:szCs w:val="24"/>
          <w:lang w:eastAsia="et-EE"/>
        </w:rPr>
        <w:t>ei t</w:t>
      </w:r>
      <w:r w:rsidR="000361DE">
        <w:rPr>
          <w:rFonts w:ascii="Times New Roman" w:eastAsia="Times New Roman" w:hAnsi="Times New Roman" w:cs="Times New Roman"/>
          <w:bCs/>
          <w:sz w:val="24"/>
          <w:szCs w:val="24"/>
          <w:lang w:eastAsia="et-EE"/>
        </w:rPr>
        <w:t>ee</w:t>
      </w:r>
      <w:r>
        <w:rPr>
          <w:rFonts w:ascii="Times New Roman" w:eastAsia="Times New Roman" w:hAnsi="Times New Roman" w:cs="Times New Roman"/>
          <w:bCs/>
          <w:sz w:val="24"/>
          <w:szCs w:val="24"/>
          <w:lang w:eastAsia="et-EE"/>
        </w:rPr>
        <w:t xml:space="preserve"> AKI nn eelkontrolli</w:t>
      </w:r>
      <w:r w:rsidR="0608FB6A"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vaid </w:t>
      </w:r>
      <w:r w:rsidR="416AC379" w:rsidRPr="55D71C25">
        <w:rPr>
          <w:rFonts w:ascii="Times New Roman" w:eastAsia="Times New Roman" w:hAnsi="Times New Roman" w:cs="Times New Roman"/>
          <w:sz w:val="24"/>
          <w:szCs w:val="24"/>
          <w:lang w:eastAsia="et-EE"/>
        </w:rPr>
        <w:t>selle kohta saadetakse</w:t>
      </w:r>
      <w:r>
        <w:rPr>
          <w:rFonts w:ascii="Times New Roman" w:eastAsia="Times New Roman" w:hAnsi="Times New Roman" w:cs="Times New Roman"/>
          <w:bCs/>
          <w:sz w:val="24"/>
          <w:szCs w:val="24"/>
          <w:lang w:eastAsia="et-EE"/>
        </w:rPr>
        <w:t xml:space="preserve"> üksnes teavitus</w:t>
      </w:r>
      <w:r w:rsidR="2A1E7A98" w:rsidRPr="55D71C25">
        <w:rPr>
          <w:rFonts w:ascii="Times New Roman" w:eastAsia="Times New Roman" w:hAnsi="Times New Roman" w:cs="Times New Roman"/>
          <w:sz w:val="24"/>
          <w:szCs w:val="24"/>
          <w:lang w:eastAsia="et-EE"/>
        </w:rPr>
        <w:t>,</w:t>
      </w:r>
      <w:r>
        <w:rPr>
          <w:rFonts w:ascii="Times New Roman" w:eastAsia="Times New Roman" w:hAnsi="Times New Roman" w:cs="Times New Roman"/>
          <w:bCs/>
          <w:sz w:val="24"/>
          <w:szCs w:val="24"/>
          <w:lang w:eastAsia="et-EE"/>
        </w:rPr>
        <w:t xml:space="preserve"> on järelevalve jaoks </w:t>
      </w:r>
      <w:r w:rsidR="004D54BE">
        <w:rPr>
          <w:rFonts w:ascii="Times New Roman" w:eastAsia="Times New Roman" w:hAnsi="Times New Roman" w:cs="Times New Roman"/>
          <w:bCs/>
          <w:sz w:val="24"/>
          <w:szCs w:val="24"/>
          <w:lang w:eastAsia="et-EE"/>
        </w:rPr>
        <w:t xml:space="preserve">vaja </w:t>
      </w:r>
      <w:r>
        <w:rPr>
          <w:rFonts w:ascii="Times New Roman" w:eastAsia="Times New Roman" w:hAnsi="Times New Roman" w:cs="Times New Roman"/>
          <w:bCs/>
          <w:sz w:val="24"/>
          <w:szCs w:val="24"/>
          <w:lang w:eastAsia="et-EE"/>
        </w:rPr>
        <w:t>logi</w:t>
      </w:r>
      <w:r w:rsidR="004D54BE">
        <w:rPr>
          <w:rFonts w:ascii="Times New Roman" w:eastAsia="Times New Roman" w:hAnsi="Times New Roman" w:cs="Times New Roman"/>
          <w:bCs/>
          <w:sz w:val="24"/>
          <w:szCs w:val="24"/>
          <w:lang w:eastAsia="et-EE"/>
        </w:rPr>
        <w:t>si</w:t>
      </w:r>
      <w:r>
        <w:rPr>
          <w:rFonts w:ascii="Times New Roman" w:eastAsia="Times New Roman" w:hAnsi="Times New Roman" w:cs="Times New Roman"/>
          <w:bCs/>
          <w:sz w:val="24"/>
          <w:szCs w:val="24"/>
          <w:lang w:eastAsia="et-EE"/>
        </w:rPr>
        <w:t xml:space="preserve">d säilitada </w:t>
      </w:r>
      <w:r w:rsidR="004D54BE">
        <w:rPr>
          <w:rFonts w:ascii="Times New Roman" w:eastAsia="Times New Roman" w:hAnsi="Times New Roman" w:cs="Times New Roman"/>
          <w:bCs/>
          <w:sz w:val="24"/>
          <w:szCs w:val="24"/>
          <w:lang w:eastAsia="et-EE"/>
        </w:rPr>
        <w:t xml:space="preserve">kauem </w:t>
      </w:r>
      <w:r>
        <w:rPr>
          <w:rFonts w:ascii="Times New Roman" w:eastAsia="Times New Roman" w:hAnsi="Times New Roman" w:cs="Times New Roman"/>
          <w:bCs/>
          <w:sz w:val="24"/>
          <w:szCs w:val="24"/>
          <w:lang w:eastAsia="et-EE"/>
        </w:rPr>
        <w:t xml:space="preserve">kui uuringus töödeldud andmeid. </w:t>
      </w:r>
    </w:p>
    <w:p w14:paraId="4A3FF431"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1287D45E" w14:textId="043CE41C"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407502">
        <w:rPr>
          <w:rFonts w:ascii="Times New Roman" w:eastAsia="Times New Roman" w:hAnsi="Times New Roman" w:cs="Times New Roman"/>
          <w:b/>
          <w:sz w:val="24"/>
          <w:szCs w:val="24"/>
          <w:lang w:eastAsia="et-EE"/>
        </w:rPr>
        <w:t>Lõikes 4</w:t>
      </w:r>
      <w:r>
        <w:rPr>
          <w:rFonts w:ascii="Times New Roman" w:eastAsia="Times New Roman" w:hAnsi="Times New Roman" w:cs="Times New Roman"/>
          <w:bCs/>
          <w:sz w:val="24"/>
          <w:szCs w:val="24"/>
          <w:lang w:eastAsia="et-EE"/>
        </w:rPr>
        <w:t xml:space="preserve"> </w:t>
      </w:r>
      <w:r w:rsidRPr="00F70139">
        <w:rPr>
          <w:rFonts w:ascii="Times New Roman" w:eastAsia="Times New Roman" w:hAnsi="Times New Roman" w:cs="Times New Roman"/>
          <w:bCs/>
          <w:sz w:val="24"/>
          <w:szCs w:val="24"/>
          <w:lang w:eastAsia="et-EE"/>
        </w:rPr>
        <w:t xml:space="preserve">sätestatakse, et valdkonna eest vastutaval ministril on õigus kehtestada määrusega täiendavaid tehnilisi ja korralduslikke turvanõudeid andmetöötlussüsteemis andmete töötlemisele. Selline volitusnorm on vajalik, et tagada paindlikkus ja ajakohasus turvanõuete rakendamisel, arvestades tehnoloogia kiiret arengut ning uute riskide ilmnemist andmetöötluses. Ministri määrusega saab täpsustada ja täiendada turvanõudeid vastavalt vajadusele, näiteks seoses andmete krüpteerimise, </w:t>
      </w:r>
      <w:proofErr w:type="spellStart"/>
      <w:r w:rsidRPr="55D71C25">
        <w:rPr>
          <w:rFonts w:ascii="Times New Roman" w:eastAsia="Times New Roman" w:hAnsi="Times New Roman" w:cs="Times New Roman"/>
          <w:sz w:val="24"/>
          <w:szCs w:val="24"/>
          <w:lang w:eastAsia="et-EE"/>
        </w:rPr>
        <w:t>pseudonü</w:t>
      </w:r>
      <w:r w:rsidR="40D4BD18" w:rsidRPr="55D71C25">
        <w:rPr>
          <w:rFonts w:ascii="Times New Roman" w:eastAsia="Times New Roman" w:hAnsi="Times New Roman" w:cs="Times New Roman"/>
          <w:sz w:val="24"/>
          <w:szCs w:val="24"/>
          <w:lang w:eastAsia="et-EE"/>
        </w:rPr>
        <w:t>ü</w:t>
      </w:r>
      <w:r w:rsidRPr="55D71C25">
        <w:rPr>
          <w:rFonts w:ascii="Times New Roman" w:eastAsia="Times New Roman" w:hAnsi="Times New Roman" w:cs="Times New Roman"/>
          <w:sz w:val="24"/>
          <w:szCs w:val="24"/>
          <w:lang w:eastAsia="et-EE"/>
        </w:rPr>
        <w:t>mimise</w:t>
      </w:r>
      <w:proofErr w:type="spellEnd"/>
      <w:r w:rsidRPr="00F70139">
        <w:rPr>
          <w:rFonts w:ascii="Times New Roman" w:eastAsia="Times New Roman" w:hAnsi="Times New Roman" w:cs="Times New Roman"/>
          <w:bCs/>
          <w:sz w:val="24"/>
          <w:szCs w:val="24"/>
          <w:lang w:eastAsia="et-EE"/>
        </w:rPr>
        <w:t>, autentimise, logimise, intsidentidele reageerimise või muude turvameetmetega, mis aitavad tagada isikuandmete kaitse kõrge taseme andmetöötluskeskkonnas.</w:t>
      </w:r>
    </w:p>
    <w:p w14:paraId="7FEAE872"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71E4567F" w14:textId="2F07C962"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407502">
        <w:rPr>
          <w:rFonts w:ascii="Times New Roman" w:eastAsia="Times New Roman" w:hAnsi="Times New Roman" w:cs="Times New Roman"/>
          <w:bCs/>
          <w:sz w:val="24"/>
          <w:szCs w:val="24"/>
          <w:lang w:eastAsia="et-EE"/>
        </w:rPr>
        <w:t xml:space="preserve">Volitusnorm võimaldab reageerida kiiresti olukordadele, kus senised nõuded ei pruugi olla piisavad, ning kehtestada </w:t>
      </w:r>
      <w:r w:rsidR="00CB59F9">
        <w:rPr>
          <w:rFonts w:ascii="Times New Roman" w:eastAsia="Times New Roman" w:hAnsi="Times New Roman" w:cs="Times New Roman"/>
          <w:bCs/>
          <w:sz w:val="24"/>
          <w:szCs w:val="24"/>
          <w:lang w:eastAsia="et-EE"/>
        </w:rPr>
        <w:t>lisa</w:t>
      </w:r>
      <w:r w:rsidRPr="00407502">
        <w:rPr>
          <w:rFonts w:ascii="Times New Roman" w:eastAsia="Times New Roman" w:hAnsi="Times New Roman" w:cs="Times New Roman"/>
          <w:bCs/>
          <w:sz w:val="24"/>
          <w:szCs w:val="24"/>
          <w:lang w:eastAsia="et-EE"/>
        </w:rPr>
        <w:t xml:space="preserve">meetmeid, mis on vajalikud andmete turvaliseks töötlemiseks. See aitab tagada, et andmetöötlussüsteemis rakendatavad tehnilised ja korralduslikud turvanõuded vastavad nii Euroopa Liidu kui ka Eesti õigusaktide nõuetele ning rahvusvahelisele parimale </w:t>
      </w:r>
      <w:r w:rsidR="006B244F">
        <w:rPr>
          <w:rFonts w:ascii="Times New Roman" w:eastAsia="Times New Roman" w:hAnsi="Times New Roman" w:cs="Times New Roman"/>
          <w:bCs/>
          <w:sz w:val="24"/>
          <w:szCs w:val="24"/>
          <w:lang w:eastAsia="et-EE"/>
        </w:rPr>
        <w:t>tava</w:t>
      </w:r>
      <w:r w:rsidR="006B244F" w:rsidRPr="00407502">
        <w:rPr>
          <w:rFonts w:ascii="Times New Roman" w:eastAsia="Times New Roman" w:hAnsi="Times New Roman" w:cs="Times New Roman"/>
          <w:bCs/>
          <w:sz w:val="24"/>
          <w:szCs w:val="24"/>
          <w:lang w:eastAsia="et-EE"/>
        </w:rPr>
        <w:t>le</w:t>
      </w:r>
      <w:r w:rsidRPr="00407502">
        <w:rPr>
          <w:rFonts w:ascii="Times New Roman" w:eastAsia="Times New Roman" w:hAnsi="Times New Roman" w:cs="Times New Roman"/>
          <w:bCs/>
          <w:sz w:val="24"/>
          <w:szCs w:val="24"/>
          <w:lang w:eastAsia="et-EE"/>
        </w:rPr>
        <w:t>.</w:t>
      </w:r>
    </w:p>
    <w:p w14:paraId="5FD7345B"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5E006864" w14:textId="6572C252" w:rsidR="001358F0" w:rsidRDefault="001358F0" w:rsidP="55D71C25">
      <w:pPr>
        <w:spacing w:after="0" w:line="240" w:lineRule="auto"/>
        <w:jc w:val="both"/>
        <w:rPr>
          <w:rFonts w:ascii="Times New Roman" w:eastAsia="Times New Roman" w:hAnsi="Times New Roman" w:cs="Times New Roman"/>
          <w:bCs/>
          <w:sz w:val="24"/>
          <w:szCs w:val="24"/>
          <w:lang w:eastAsia="et-EE"/>
        </w:rPr>
      </w:pPr>
      <w:r w:rsidRPr="00BD4747">
        <w:rPr>
          <w:rFonts w:ascii="Times New Roman" w:eastAsia="Times New Roman" w:hAnsi="Times New Roman" w:cs="Times New Roman"/>
          <w:b/>
          <w:sz w:val="24"/>
          <w:szCs w:val="24"/>
          <w:lang w:eastAsia="et-EE"/>
        </w:rPr>
        <w:t>Lõikes 5</w:t>
      </w:r>
      <w:r>
        <w:rPr>
          <w:rFonts w:ascii="Times New Roman" w:eastAsia="Times New Roman" w:hAnsi="Times New Roman" w:cs="Times New Roman"/>
          <w:bCs/>
          <w:sz w:val="24"/>
          <w:szCs w:val="24"/>
          <w:lang w:eastAsia="et-EE"/>
        </w:rPr>
        <w:t xml:space="preserve"> s</w:t>
      </w:r>
      <w:r w:rsidRPr="00BB6979">
        <w:rPr>
          <w:rFonts w:ascii="Times New Roman" w:eastAsia="Times New Roman" w:hAnsi="Times New Roman" w:cs="Times New Roman"/>
          <w:bCs/>
          <w:sz w:val="24"/>
          <w:szCs w:val="24"/>
          <w:lang w:eastAsia="et-EE"/>
        </w:rPr>
        <w:t xml:space="preserve">ätestatakse, et enne andmetöötlussüsteemi kasutuselevõttu kontrollib </w:t>
      </w:r>
      <w:r w:rsidR="3DBC344E" w:rsidRPr="00067BEC">
        <w:rPr>
          <w:rFonts w:ascii="Times New Roman" w:eastAsia="Times New Roman" w:hAnsi="Times New Roman" w:cs="Times New Roman"/>
          <w:sz w:val="24"/>
          <w:szCs w:val="24"/>
          <w:lang w:eastAsia="et-EE"/>
        </w:rPr>
        <w:t>AKI</w:t>
      </w:r>
      <w:r w:rsidRPr="55D71C25">
        <w:rPr>
          <w:rFonts w:ascii="Times New Roman" w:eastAsia="Times New Roman" w:hAnsi="Times New Roman" w:cs="Times New Roman"/>
          <w:sz w:val="24"/>
          <w:szCs w:val="24"/>
          <w:lang w:eastAsia="et-EE"/>
        </w:rPr>
        <w:t xml:space="preserve"> </w:t>
      </w:r>
      <w:r w:rsidR="095B8F51" w:rsidRPr="55D71C25">
        <w:rPr>
          <w:rFonts w:ascii="Times New Roman" w:eastAsia="Times New Roman" w:hAnsi="Times New Roman" w:cs="Times New Roman"/>
          <w:sz w:val="24"/>
          <w:szCs w:val="24"/>
          <w:lang w:eastAsia="et-EE"/>
        </w:rPr>
        <w:t>§ 6</w:t>
      </w:r>
      <w:r w:rsidR="095B8F51" w:rsidRPr="00067BEC">
        <w:rPr>
          <w:rFonts w:ascii="Times New Roman" w:eastAsia="Times New Roman" w:hAnsi="Times New Roman" w:cs="Times New Roman"/>
          <w:sz w:val="24"/>
          <w:szCs w:val="24"/>
          <w:vertAlign w:val="superscript"/>
          <w:lang w:eastAsia="et-EE"/>
        </w:rPr>
        <w:t>1</w:t>
      </w:r>
      <w:r w:rsidRPr="00BB6979">
        <w:rPr>
          <w:rFonts w:ascii="Times New Roman" w:eastAsia="Times New Roman" w:hAnsi="Times New Roman" w:cs="Times New Roman"/>
          <w:bCs/>
          <w:sz w:val="24"/>
          <w:szCs w:val="24"/>
          <w:lang w:eastAsia="et-EE"/>
        </w:rPr>
        <w:t xml:space="preserve"> lõigetes 1 ja 2 sätestatud tingimuste täitmist. Selle </w:t>
      </w:r>
      <w:r w:rsidR="00961218">
        <w:rPr>
          <w:rFonts w:ascii="Times New Roman" w:eastAsia="Times New Roman" w:hAnsi="Times New Roman" w:cs="Times New Roman"/>
          <w:bCs/>
          <w:sz w:val="24"/>
          <w:szCs w:val="24"/>
          <w:lang w:eastAsia="et-EE"/>
        </w:rPr>
        <w:t xml:space="preserve">sätte </w:t>
      </w:r>
      <w:r w:rsidRPr="00BB6979">
        <w:rPr>
          <w:rFonts w:ascii="Times New Roman" w:eastAsia="Times New Roman" w:hAnsi="Times New Roman" w:cs="Times New Roman"/>
          <w:bCs/>
          <w:sz w:val="24"/>
          <w:szCs w:val="24"/>
          <w:lang w:eastAsia="et-EE"/>
        </w:rPr>
        <w:t xml:space="preserve">eesmärk on tagada, et andmetöötlussüsteemis rakendatavad tehnilised ja korralduslikud turvanõuded ning muud andmetöötluse tingimused oleksid enne süsteemi kasutuselevõttu sõltumatult hinnatud ja kontrollitud. </w:t>
      </w:r>
      <w:r w:rsidR="7C7F83DB" w:rsidRPr="00067BEC">
        <w:rPr>
          <w:rFonts w:ascii="Times New Roman" w:eastAsia="Times New Roman" w:hAnsi="Times New Roman" w:cs="Times New Roman"/>
          <w:sz w:val="24"/>
          <w:szCs w:val="24"/>
          <w:lang w:eastAsia="et-EE"/>
        </w:rPr>
        <w:t>AKI</w:t>
      </w:r>
      <w:r w:rsidRPr="00BB6979">
        <w:rPr>
          <w:rFonts w:ascii="Times New Roman" w:eastAsia="Times New Roman" w:hAnsi="Times New Roman" w:cs="Times New Roman"/>
          <w:bCs/>
          <w:sz w:val="24"/>
          <w:szCs w:val="24"/>
          <w:lang w:eastAsia="et-EE"/>
        </w:rPr>
        <w:t xml:space="preserve"> kontroll aitab vältida olukordi, kus andmetöötlussüsteemi rakendamisel ei ole piisavalt arvestatud isikuandmete kaitse nõuetega või on jäänud tähelepanuta olulised riskid</w:t>
      </w:r>
      <w:r w:rsidR="00D77C1C">
        <w:rPr>
          <w:rFonts w:ascii="Times New Roman" w:eastAsia="Times New Roman" w:hAnsi="Times New Roman" w:cs="Times New Roman"/>
          <w:bCs/>
          <w:sz w:val="24"/>
          <w:szCs w:val="24"/>
          <w:lang w:eastAsia="et-EE"/>
        </w:rPr>
        <w:t>, mis ohustavad</w:t>
      </w:r>
      <w:r w:rsidRPr="00BB6979">
        <w:rPr>
          <w:rFonts w:ascii="Times New Roman" w:eastAsia="Times New Roman" w:hAnsi="Times New Roman" w:cs="Times New Roman"/>
          <w:bCs/>
          <w:sz w:val="24"/>
          <w:szCs w:val="24"/>
          <w:lang w:eastAsia="et-EE"/>
        </w:rPr>
        <w:t xml:space="preserve"> andmesubjektide </w:t>
      </w:r>
      <w:r w:rsidR="00D77C1C" w:rsidRPr="00BB6979">
        <w:rPr>
          <w:rFonts w:ascii="Times New Roman" w:eastAsia="Times New Roman" w:hAnsi="Times New Roman" w:cs="Times New Roman"/>
          <w:bCs/>
          <w:sz w:val="24"/>
          <w:szCs w:val="24"/>
          <w:lang w:eastAsia="et-EE"/>
        </w:rPr>
        <w:t>õigus</w:t>
      </w:r>
      <w:r w:rsidR="00D77C1C">
        <w:rPr>
          <w:rFonts w:ascii="Times New Roman" w:eastAsia="Times New Roman" w:hAnsi="Times New Roman" w:cs="Times New Roman"/>
          <w:bCs/>
          <w:sz w:val="24"/>
          <w:szCs w:val="24"/>
          <w:lang w:eastAsia="et-EE"/>
        </w:rPr>
        <w:t>i</w:t>
      </w:r>
      <w:r w:rsidR="00D77C1C" w:rsidRPr="00BB6979">
        <w:rPr>
          <w:rFonts w:ascii="Times New Roman" w:eastAsia="Times New Roman" w:hAnsi="Times New Roman" w:cs="Times New Roman"/>
          <w:bCs/>
          <w:sz w:val="24"/>
          <w:szCs w:val="24"/>
          <w:lang w:eastAsia="et-EE"/>
        </w:rPr>
        <w:t xml:space="preserve"> </w:t>
      </w:r>
      <w:r w:rsidRPr="00BB6979">
        <w:rPr>
          <w:rFonts w:ascii="Times New Roman" w:eastAsia="Times New Roman" w:hAnsi="Times New Roman" w:cs="Times New Roman"/>
          <w:bCs/>
          <w:sz w:val="24"/>
          <w:szCs w:val="24"/>
          <w:lang w:eastAsia="et-EE"/>
        </w:rPr>
        <w:t>ja vabadus</w:t>
      </w:r>
      <w:r w:rsidR="00D77C1C">
        <w:rPr>
          <w:rFonts w:ascii="Times New Roman" w:eastAsia="Times New Roman" w:hAnsi="Times New Roman" w:cs="Times New Roman"/>
          <w:bCs/>
          <w:sz w:val="24"/>
          <w:szCs w:val="24"/>
          <w:lang w:eastAsia="et-EE"/>
        </w:rPr>
        <w:t>i</w:t>
      </w:r>
      <w:r w:rsidRPr="00BB6979">
        <w:rPr>
          <w:rFonts w:ascii="Times New Roman" w:eastAsia="Times New Roman" w:hAnsi="Times New Roman" w:cs="Times New Roman"/>
          <w:bCs/>
          <w:sz w:val="24"/>
          <w:szCs w:val="24"/>
          <w:lang w:eastAsia="et-EE"/>
        </w:rPr>
        <w:t>.</w:t>
      </w:r>
      <w:r>
        <w:rPr>
          <w:rFonts w:ascii="Times New Roman" w:eastAsia="Times New Roman" w:hAnsi="Times New Roman" w:cs="Times New Roman"/>
          <w:bCs/>
          <w:sz w:val="24"/>
          <w:szCs w:val="24"/>
          <w:lang w:eastAsia="et-EE"/>
        </w:rPr>
        <w:t xml:space="preserve"> </w:t>
      </w:r>
      <w:r w:rsidRPr="00D04CFA">
        <w:rPr>
          <w:rFonts w:ascii="Times New Roman" w:eastAsia="Times New Roman" w:hAnsi="Times New Roman" w:cs="Times New Roman"/>
          <w:bCs/>
          <w:sz w:val="24"/>
          <w:szCs w:val="24"/>
          <w:lang w:eastAsia="et-EE"/>
        </w:rPr>
        <w:t xml:space="preserve">See suurendab usaldusväärsust andmetöötluse korraldamisel ning aitab tagada, et </w:t>
      </w:r>
      <w:r w:rsidR="00D77C1C" w:rsidRPr="00D04CFA">
        <w:rPr>
          <w:rFonts w:ascii="Times New Roman" w:eastAsia="Times New Roman" w:hAnsi="Times New Roman" w:cs="Times New Roman"/>
          <w:bCs/>
          <w:sz w:val="24"/>
          <w:szCs w:val="24"/>
          <w:lang w:eastAsia="et-EE"/>
        </w:rPr>
        <w:t>andme</w:t>
      </w:r>
      <w:r w:rsidR="00D77C1C">
        <w:rPr>
          <w:rFonts w:ascii="Times New Roman" w:eastAsia="Times New Roman" w:hAnsi="Times New Roman" w:cs="Times New Roman"/>
          <w:bCs/>
          <w:sz w:val="24"/>
          <w:szCs w:val="24"/>
          <w:lang w:eastAsia="et-EE"/>
        </w:rPr>
        <w:t>id</w:t>
      </w:r>
      <w:r w:rsidR="00D77C1C" w:rsidRPr="00D04CFA">
        <w:rPr>
          <w:rFonts w:ascii="Times New Roman" w:eastAsia="Times New Roman" w:hAnsi="Times New Roman" w:cs="Times New Roman"/>
          <w:bCs/>
          <w:sz w:val="24"/>
          <w:szCs w:val="24"/>
          <w:lang w:eastAsia="et-EE"/>
        </w:rPr>
        <w:t xml:space="preserve"> </w:t>
      </w:r>
      <w:r w:rsidR="00D77C1C">
        <w:rPr>
          <w:rFonts w:ascii="Times New Roman" w:eastAsia="Times New Roman" w:hAnsi="Times New Roman" w:cs="Times New Roman"/>
          <w:bCs/>
          <w:sz w:val="24"/>
          <w:szCs w:val="24"/>
          <w:lang w:eastAsia="et-EE"/>
        </w:rPr>
        <w:t>töödeldakse</w:t>
      </w:r>
      <w:r w:rsidRPr="00D04CFA">
        <w:rPr>
          <w:rFonts w:ascii="Times New Roman" w:eastAsia="Times New Roman" w:hAnsi="Times New Roman" w:cs="Times New Roman"/>
          <w:bCs/>
          <w:sz w:val="24"/>
          <w:szCs w:val="24"/>
          <w:lang w:eastAsia="et-EE"/>
        </w:rPr>
        <w:t xml:space="preserve"> läbipaistvalt ja turvaliselt. Kontrolli käigus hinnatakse </w:t>
      </w:r>
      <w:r w:rsidRPr="55D71C25">
        <w:rPr>
          <w:rFonts w:ascii="Times New Roman" w:eastAsia="Times New Roman" w:hAnsi="Times New Roman" w:cs="Times New Roman"/>
          <w:sz w:val="24"/>
          <w:szCs w:val="24"/>
          <w:lang w:eastAsia="et-EE"/>
        </w:rPr>
        <w:t>muu</w:t>
      </w:r>
      <w:r w:rsidR="43CAC5CD" w:rsidRPr="55D71C25">
        <w:rPr>
          <w:rFonts w:ascii="Times New Roman" w:eastAsia="Times New Roman" w:hAnsi="Times New Roman" w:cs="Times New Roman"/>
          <w:sz w:val="24"/>
          <w:szCs w:val="24"/>
          <w:lang w:eastAsia="et-EE"/>
        </w:rPr>
        <w:t xml:space="preserve"> </w:t>
      </w:r>
      <w:r w:rsidRPr="55D71C25">
        <w:rPr>
          <w:rFonts w:ascii="Times New Roman" w:eastAsia="Times New Roman" w:hAnsi="Times New Roman" w:cs="Times New Roman"/>
          <w:sz w:val="24"/>
          <w:szCs w:val="24"/>
          <w:lang w:eastAsia="et-EE"/>
        </w:rPr>
        <w:t>hulgas</w:t>
      </w:r>
      <w:r w:rsidRPr="00D04CFA">
        <w:rPr>
          <w:rFonts w:ascii="Times New Roman" w:eastAsia="Times New Roman" w:hAnsi="Times New Roman" w:cs="Times New Roman"/>
          <w:bCs/>
          <w:sz w:val="24"/>
          <w:szCs w:val="24"/>
          <w:lang w:eastAsia="et-EE"/>
        </w:rPr>
        <w:t xml:space="preserve">, kas andmetöötlussüsteemis rakendatakse piisavaid meetmeid andmete </w:t>
      </w:r>
      <w:proofErr w:type="spellStart"/>
      <w:r w:rsidRPr="55D71C25">
        <w:rPr>
          <w:rFonts w:ascii="Times New Roman" w:eastAsia="Times New Roman" w:hAnsi="Times New Roman" w:cs="Times New Roman"/>
          <w:sz w:val="24"/>
          <w:szCs w:val="24"/>
          <w:lang w:eastAsia="et-EE"/>
        </w:rPr>
        <w:t>pseudon</w:t>
      </w:r>
      <w:r w:rsidR="66367A31" w:rsidRPr="55D71C25">
        <w:rPr>
          <w:rFonts w:ascii="Times New Roman" w:eastAsia="Times New Roman" w:hAnsi="Times New Roman" w:cs="Times New Roman"/>
          <w:sz w:val="24"/>
          <w:szCs w:val="24"/>
          <w:lang w:eastAsia="et-EE"/>
        </w:rPr>
        <w:t>ü</w:t>
      </w:r>
      <w:r w:rsidRPr="55D71C25">
        <w:rPr>
          <w:rFonts w:ascii="Times New Roman" w:eastAsia="Times New Roman" w:hAnsi="Times New Roman" w:cs="Times New Roman"/>
          <w:sz w:val="24"/>
          <w:szCs w:val="24"/>
          <w:lang w:eastAsia="et-EE"/>
        </w:rPr>
        <w:t>ümimiseks</w:t>
      </w:r>
      <w:proofErr w:type="spellEnd"/>
      <w:r w:rsidRPr="00D04CFA">
        <w:rPr>
          <w:rFonts w:ascii="Times New Roman" w:eastAsia="Times New Roman" w:hAnsi="Times New Roman" w:cs="Times New Roman"/>
          <w:bCs/>
          <w:sz w:val="24"/>
          <w:szCs w:val="24"/>
          <w:lang w:eastAsia="et-EE"/>
        </w:rPr>
        <w:t>, logimiseks, juurdepääsu piiramiseks ja muude riskide maandamiseks</w:t>
      </w:r>
      <w:r>
        <w:rPr>
          <w:rFonts w:ascii="Times New Roman" w:eastAsia="Times New Roman" w:hAnsi="Times New Roman" w:cs="Times New Roman"/>
          <w:bCs/>
          <w:sz w:val="24"/>
          <w:szCs w:val="24"/>
          <w:lang w:eastAsia="et-EE"/>
        </w:rPr>
        <w:t xml:space="preserve">. </w:t>
      </w:r>
      <w:r w:rsidR="00B43A39">
        <w:rPr>
          <w:rFonts w:ascii="Times New Roman" w:eastAsia="Times New Roman" w:hAnsi="Times New Roman" w:cs="Times New Roman"/>
          <w:bCs/>
          <w:sz w:val="24"/>
          <w:szCs w:val="24"/>
          <w:lang w:eastAsia="et-EE"/>
        </w:rPr>
        <w:t xml:space="preserve">Muudatusega nähakse ka ette, et </w:t>
      </w:r>
      <w:proofErr w:type="spellStart"/>
      <w:r w:rsidR="00B43A39">
        <w:rPr>
          <w:rFonts w:ascii="Times New Roman" w:eastAsia="Times New Roman" w:hAnsi="Times New Roman" w:cs="Times New Roman"/>
          <w:bCs/>
          <w:sz w:val="24"/>
          <w:szCs w:val="24"/>
          <w:lang w:eastAsia="et-EE"/>
        </w:rPr>
        <w:t>AKI-l</w:t>
      </w:r>
      <w:proofErr w:type="spellEnd"/>
      <w:r w:rsidR="00B43A39">
        <w:rPr>
          <w:rFonts w:ascii="Times New Roman" w:eastAsia="Times New Roman" w:hAnsi="Times New Roman" w:cs="Times New Roman"/>
          <w:bCs/>
          <w:sz w:val="24"/>
          <w:szCs w:val="24"/>
          <w:lang w:eastAsia="et-EE"/>
        </w:rPr>
        <w:t xml:space="preserve"> on õigus vajadusel hindamisprotsessi kaasata Riigi Infosüsteemi Ametit. </w:t>
      </w:r>
      <w:r w:rsidRPr="00BD4747">
        <w:rPr>
          <w:rFonts w:ascii="Times New Roman" w:eastAsia="Times New Roman" w:hAnsi="Times New Roman" w:cs="Times New Roman"/>
          <w:bCs/>
          <w:sz w:val="24"/>
          <w:szCs w:val="24"/>
          <w:lang w:eastAsia="et-EE"/>
        </w:rPr>
        <w:t xml:space="preserve">Seega on </w:t>
      </w:r>
      <w:r w:rsidR="215717D0" w:rsidRPr="00067BEC">
        <w:rPr>
          <w:rFonts w:ascii="Times New Roman" w:eastAsia="Times New Roman" w:hAnsi="Times New Roman" w:cs="Times New Roman"/>
          <w:sz w:val="24"/>
          <w:szCs w:val="24"/>
          <w:lang w:eastAsia="et-EE"/>
        </w:rPr>
        <w:t>AKI</w:t>
      </w:r>
      <w:r w:rsidRPr="00BD4747">
        <w:rPr>
          <w:rFonts w:ascii="Times New Roman" w:eastAsia="Times New Roman" w:hAnsi="Times New Roman" w:cs="Times New Roman"/>
          <w:bCs/>
          <w:sz w:val="24"/>
          <w:szCs w:val="24"/>
          <w:lang w:eastAsia="et-EE"/>
        </w:rPr>
        <w:t xml:space="preserve"> kontroll enne süsteemi kasutuselevõttu oluline samm, mis aitab tagada isikuandmete kaitse kõrge taseme ning vähendada võimalikke rikkumisi ja riske.</w:t>
      </w:r>
    </w:p>
    <w:p w14:paraId="50B19C4B"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48C5CC87" w14:textId="59980A40"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r w:rsidRPr="00E50B7A">
        <w:rPr>
          <w:rFonts w:ascii="Times New Roman" w:eastAsia="Times New Roman" w:hAnsi="Times New Roman" w:cs="Times New Roman"/>
          <w:b/>
          <w:sz w:val="24"/>
          <w:szCs w:val="24"/>
          <w:lang w:eastAsia="et-EE"/>
        </w:rPr>
        <w:t>Lõ</w:t>
      </w:r>
      <w:r w:rsidRPr="00195CA0">
        <w:rPr>
          <w:rFonts w:ascii="Times New Roman" w:eastAsia="Times New Roman" w:hAnsi="Times New Roman" w:cs="Times New Roman"/>
          <w:b/>
          <w:sz w:val="24"/>
          <w:szCs w:val="24"/>
          <w:lang w:eastAsia="et-EE"/>
        </w:rPr>
        <w:t>ikes 6</w:t>
      </w:r>
      <w:r>
        <w:rPr>
          <w:rFonts w:ascii="Times New Roman" w:eastAsia="Times New Roman" w:hAnsi="Times New Roman" w:cs="Times New Roman"/>
          <w:bCs/>
          <w:sz w:val="24"/>
          <w:szCs w:val="24"/>
          <w:lang w:eastAsia="et-EE"/>
        </w:rPr>
        <w:t xml:space="preserve"> </w:t>
      </w:r>
      <w:r w:rsidRPr="004D490E">
        <w:rPr>
          <w:rFonts w:ascii="Times New Roman" w:eastAsia="Times New Roman" w:hAnsi="Times New Roman" w:cs="Times New Roman"/>
          <w:bCs/>
          <w:sz w:val="24"/>
          <w:szCs w:val="24"/>
          <w:lang w:eastAsia="et-EE"/>
        </w:rPr>
        <w:t>sätestatakse, et juhul kui kõik paragrahvis esitatud tingimused on täidetud, ei kohaldata § 6 lõiget 7. S</w:t>
      </w:r>
      <w:r w:rsidR="00E50B7A">
        <w:rPr>
          <w:rFonts w:ascii="Times New Roman" w:eastAsia="Times New Roman" w:hAnsi="Times New Roman" w:cs="Times New Roman"/>
          <w:bCs/>
          <w:sz w:val="24"/>
          <w:szCs w:val="24"/>
          <w:lang w:eastAsia="et-EE"/>
        </w:rPr>
        <w:t>ätte</w:t>
      </w:r>
      <w:r w:rsidRPr="004D490E">
        <w:rPr>
          <w:rFonts w:ascii="Times New Roman" w:eastAsia="Times New Roman" w:hAnsi="Times New Roman" w:cs="Times New Roman"/>
          <w:bCs/>
          <w:sz w:val="24"/>
          <w:szCs w:val="24"/>
          <w:lang w:eastAsia="et-EE"/>
        </w:rPr>
        <w:t xml:space="preserve"> eesmärk on tagada, et juhul kui andmetöötlussüsteemi </w:t>
      </w:r>
      <w:r w:rsidRPr="004D490E">
        <w:rPr>
          <w:rFonts w:ascii="Times New Roman" w:eastAsia="Times New Roman" w:hAnsi="Times New Roman" w:cs="Times New Roman"/>
          <w:bCs/>
          <w:sz w:val="24"/>
          <w:szCs w:val="24"/>
          <w:lang w:eastAsia="et-EE"/>
        </w:rPr>
        <w:lastRenderedPageBreak/>
        <w:t xml:space="preserve">kasutuselevõtuks on täidetud kõik vajalikud tehnilised ja korralduslikud turvanõuded ning </w:t>
      </w:r>
      <w:r w:rsidR="5A379679" w:rsidRPr="55D71C25">
        <w:rPr>
          <w:rFonts w:ascii="Times New Roman" w:eastAsia="Times New Roman" w:hAnsi="Times New Roman" w:cs="Times New Roman"/>
          <w:sz w:val="24"/>
          <w:szCs w:val="24"/>
          <w:lang w:eastAsia="et-EE"/>
        </w:rPr>
        <w:t>AKI</w:t>
      </w:r>
      <w:r w:rsidRPr="004D490E">
        <w:rPr>
          <w:rFonts w:ascii="Times New Roman" w:eastAsia="Times New Roman" w:hAnsi="Times New Roman" w:cs="Times New Roman"/>
          <w:bCs/>
          <w:sz w:val="24"/>
          <w:szCs w:val="24"/>
          <w:lang w:eastAsia="et-EE"/>
        </w:rPr>
        <w:t xml:space="preserve"> on kontrollinud tingimuste täitmist, ei ole vaja rakendada </w:t>
      </w:r>
      <w:r w:rsidR="00CA6EC6">
        <w:rPr>
          <w:rFonts w:ascii="Times New Roman" w:eastAsia="Times New Roman" w:hAnsi="Times New Roman" w:cs="Times New Roman"/>
          <w:bCs/>
          <w:sz w:val="24"/>
          <w:szCs w:val="24"/>
          <w:lang w:eastAsia="et-EE"/>
        </w:rPr>
        <w:t>lisa</w:t>
      </w:r>
      <w:r w:rsidRPr="004D490E">
        <w:rPr>
          <w:rFonts w:ascii="Times New Roman" w:eastAsia="Times New Roman" w:hAnsi="Times New Roman" w:cs="Times New Roman"/>
          <w:bCs/>
          <w:sz w:val="24"/>
          <w:szCs w:val="24"/>
          <w:lang w:eastAsia="et-EE"/>
        </w:rPr>
        <w:t xml:space="preserve">piiranguid või </w:t>
      </w:r>
      <w:r w:rsidR="00CA6EC6">
        <w:rPr>
          <w:rFonts w:ascii="Times New Roman" w:eastAsia="Times New Roman" w:hAnsi="Times New Roman" w:cs="Times New Roman"/>
          <w:bCs/>
          <w:sz w:val="24"/>
          <w:szCs w:val="24"/>
          <w:lang w:eastAsia="et-EE"/>
        </w:rPr>
        <w:t>-</w:t>
      </w:r>
      <w:r w:rsidRPr="004D490E">
        <w:rPr>
          <w:rFonts w:ascii="Times New Roman" w:eastAsia="Times New Roman" w:hAnsi="Times New Roman" w:cs="Times New Roman"/>
          <w:bCs/>
          <w:sz w:val="24"/>
          <w:szCs w:val="24"/>
          <w:lang w:eastAsia="et-EE"/>
        </w:rPr>
        <w:t>menetlusi, mis on ette nähtud § 6 lõikes 7.</w:t>
      </w:r>
      <w:r>
        <w:rPr>
          <w:rFonts w:ascii="Times New Roman" w:eastAsia="Times New Roman" w:hAnsi="Times New Roman" w:cs="Times New Roman"/>
          <w:bCs/>
          <w:sz w:val="24"/>
          <w:szCs w:val="24"/>
          <w:lang w:eastAsia="et-EE"/>
        </w:rPr>
        <w:t xml:space="preserve"> </w:t>
      </w:r>
      <w:r w:rsidRPr="004D490E">
        <w:rPr>
          <w:rFonts w:ascii="Times New Roman" w:eastAsia="Times New Roman" w:hAnsi="Times New Roman" w:cs="Times New Roman"/>
          <w:bCs/>
          <w:sz w:val="24"/>
          <w:szCs w:val="24"/>
          <w:lang w:eastAsia="et-EE"/>
        </w:rPr>
        <w:t xml:space="preserve">Selline erand võimaldab paindlikumat ja tõhusamat andmetöötluse korraldust, vähendades halduskoormust ning </w:t>
      </w:r>
      <w:r w:rsidR="008E7086" w:rsidRPr="004D490E">
        <w:rPr>
          <w:rFonts w:ascii="Times New Roman" w:eastAsia="Times New Roman" w:hAnsi="Times New Roman" w:cs="Times New Roman"/>
          <w:bCs/>
          <w:sz w:val="24"/>
          <w:szCs w:val="24"/>
          <w:lang w:eastAsia="et-EE"/>
        </w:rPr>
        <w:t>kiirenda</w:t>
      </w:r>
      <w:r w:rsidR="008E7086">
        <w:rPr>
          <w:rFonts w:ascii="Times New Roman" w:eastAsia="Times New Roman" w:hAnsi="Times New Roman" w:cs="Times New Roman"/>
          <w:sz w:val="24"/>
          <w:szCs w:val="24"/>
          <w:lang w:eastAsia="et-EE"/>
        </w:rPr>
        <w:t>des</w:t>
      </w:r>
      <w:r w:rsidR="008E7086" w:rsidRPr="004D490E">
        <w:rPr>
          <w:rFonts w:ascii="Times New Roman" w:eastAsia="Times New Roman" w:hAnsi="Times New Roman" w:cs="Times New Roman"/>
          <w:bCs/>
          <w:sz w:val="24"/>
          <w:szCs w:val="24"/>
          <w:lang w:eastAsia="et-EE"/>
        </w:rPr>
        <w:t xml:space="preserve"> </w:t>
      </w:r>
      <w:r w:rsidRPr="004D490E">
        <w:rPr>
          <w:rFonts w:ascii="Times New Roman" w:eastAsia="Times New Roman" w:hAnsi="Times New Roman" w:cs="Times New Roman"/>
          <w:bCs/>
          <w:sz w:val="24"/>
          <w:szCs w:val="24"/>
          <w:lang w:eastAsia="et-EE"/>
        </w:rPr>
        <w:t xml:space="preserve">andmetöötlussüsteemi kasutuselevõttu. Samas säilib isikuandmete kaitse </w:t>
      </w:r>
      <w:r w:rsidR="008E7086" w:rsidRPr="004D490E">
        <w:rPr>
          <w:rFonts w:ascii="Times New Roman" w:eastAsia="Times New Roman" w:hAnsi="Times New Roman" w:cs="Times New Roman"/>
          <w:bCs/>
          <w:sz w:val="24"/>
          <w:szCs w:val="24"/>
          <w:lang w:eastAsia="et-EE"/>
        </w:rPr>
        <w:t xml:space="preserve">kõrge </w:t>
      </w:r>
      <w:r w:rsidRPr="004D490E">
        <w:rPr>
          <w:rFonts w:ascii="Times New Roman" w:eastAsia="Times New Roman" w:hAnsi="Times New Roman" w:cs="Times New Roman"/>
          <w:bCs/>
          <w:sz w:val="24"/>
          <w:szCs w:val="24"/>
          <w:lang w:eastAsia="et-EE"/>
        </w:rPr>
        <w:t xml:space="preserve">tase, kuna kõik olulised tingimused </w:t>
      </w:r>
      <w:r w:rsidR="00756DB9">
        <w:rPr>
          <w:rFonts w:ascii="Times New Roman" w:eastAsia="Times New Roman" w:hAnsi="Times New Roman" w:cs="Times New Roman"/>
          <w:bCs/>
          <w:sz w:val="24"/>
          <w:szCs w:val="24"/>
          <w:lang w:eastAsia="et-EE"/>
        </w:rPr>
        <w:t xml:space="preserve">on täidetud </w:t>
      </w:r>
      <w:r w:rsidRPr="004D490E">
        <w:rPr>
          <w:rFonts w:ascii="Times New Roman" w:eastAsia="Times New Roman" w:hAnsi="Times New Roman" w:cs="Times New Roman"/>
          <w:bCs/>
          <w:sz w:val="24"/>
          <w:szCs w:val="24"/>
          <w:lang w:eastAsia="et-EE"/>
        </w:rPr>
        <w:t xml:space="preserve">ja kontrollimehhanismid </w:t>
      </w:r>
      <w:r w:rsidR="00756DB9">
        <w:rPr>
          <w:rFonts w:ascii="Times New Roman" w:eastAsia="Times New Roman" w:hAnsi="Times New Roman" w:cs="Times New Roman"/>
          <w:bCs/>
          <w:sz w:val="24"/>
          <w:szCs w:val="24"/>
          <w:lang w:eastAsia="et-EE"/>
        </w:rPr>
        <w:t>olemas</w:t>
      </w:r>
      <w:r w:rsidRPr="004D490E">
        <w:rPr>
          <w:rFonts w:ascii="Times New Roman" w:eastAsia="Times New Roman" w:hAnsi="Times New Roman" w:cs="Times New Roman"/>
          <w:bCs/>
          <w:sz w:val="24"/>
          <w:szCs w:val="24"/>
          <w:lang w:eastAsia="et-EE"/>
        </w:rPr>
        <w:t>.</w:t>
      </w:r>
    </w:p>
    <w:p w14:paraId="6744245E" w14:textId="77777777" w:rsidR="001358F0" w:rsidRDefault="001358F0" w:rsidP="001358F0">
      <w:pPr>
        <w:spacing w:after="0" w:line="240" w:lineRule="auto"/>
        <w:jc w:val="both"/>
        <w:textAlignment w:val="baseline"/>
        <w:rPr>
          <w:rFonts w:ascii="Times New Roman" w:eastAsia="Times New Roman" w:hAnsi="Times New Roman" w:cs="Times New Roman"/>
          <w:bCs/>
          <w:sz w:val="24"/>
          <w:szCs w:val="24"/>
          <w:lang w:eastAsia="et-EE"/>
        </w:rPr>
      </w:pPr>
    </w:p>
    <w:p w14:paraId="3C34155F" w14:textId="1679AD15" w:rsidR="001358F0" w:rsidRDefault="001358F0" w:rsidP="001358F0">
      <w:pPr>
        <w:spacing w:after="0" w:line="240" w:lineRule="auto"/>
        <w:jc w:val="both"/>
        <w:textAlignment w:val="baseline"/>
        <w:rPr>
          <w:ins w:id="1" w:author="Kristel Niidas - JUSTDIGI" w:date="2025-12-09T12:13:00Z" w16du:dateUtc="2025-12-09T10:13:00Z"/>
          <w:rFonts w:ascii="Times New Roman" w:eastAsia="Times New Roman" w:hAnsi="Times New Roman" w:cs="Times New Roman"/>
          <w:bCs/>
          <w:sz w:val="24"/>
          <w:szCs w:val="24"/>
          <w:lang w:eastAsia="et-EE"/>
        </w:rPr>
      </w:pPr>
      <w:r w:rsidRPr="005049A5">
        <w:rPr>
          <w:rFonts w:ascii="Times New Roman" w:eastAsia="Times New Roman" w:hAnsi="Times New Roman" w:cs="Times New Roman"/>
          <w:b/>
          <w:sz w:val="24"/>
          <w:szCs w:val="24"/>
          <w:lang w:eastAsia="et-EE"/>
        </w:rPr>
        <w:t>Lõikega 7</w:t>
      </w:r>
      <w:r>
        <w:rPr>
          <w:rFonts w:ascii="Times New Roman" w:eastAsia="Times New Roman" w:hAnsi="Times New Roman" w:cs="Times New Roman"/>
          <w:bCs/>
          <w:sz w:val="24"/>
          <w:szCs w:val="24"/>
          <w:lang w:eastAsia="et-EE"/>
        </w:rPr>
        <w:t xml:space="preserve"> nähakse ette, </w:t>
      </w:r>
      <w:r w:rsidRPr="00E0338F">
        <w:rPr>
          <w:rFonts w:ascii="Times New Roman" w:eastAsia="Times New Roman" w:hAnsi="Times New Roman" w:cs="Times New Roman"/>
          <w:bCs/>
          <w:sz w:val="24"/>
          <w:szCs w:val="24"/>
          <w:lang w:eastAsia="et-EE"/>
        </w:rPr>
        <w:t>et juhul kui isikuandme</w:t>
      </w:r>
      <w:r w:rsidR="00756DB9">
        <w:rPr>
          <w:rFonts w:ascii="Times New Roman" w:eastAsia="Times New Roman" w:hAnsi="Times New Roman" w:cs="Times New Roman"/>
          <w:bCs/>
          <w:sz w:val="24"/>
          <w:szCs w:val="24"/>
          <w:lang w:eastAsia="et-EE"/>
        </w:rPr>
        <w:t>id töödeldakse</w:t>
      </w:r>
      <w:r w:rsidRPr="00E0338F">
        <w:rPr>
          <w:rFonts w:ascii="Times New Roman" w:eastAsia="Times New Roman" w:hAnsi="Times New Roman" w:cs="Times New Roman"/>
          <w:bCs/>
          <w:sz w:val="24"/>
          <w:szCs w:val="24"/>
          <w:lang w:eastAsia="et-EE"/>
        </w:rPr>
        <w:t xml:space="preserve"> lõikes 2 nimetatud tingimustel</w:t>
      </w:r>
      <w:r>
        <w:rPr>
          <w:rFonts w:ascii="Times New Roman" w:eastAsia="Times New Roman" w:hAnsi="Times New Roman" w:cs="Times New Roman"/>
          <w:bCs/>
          <w:sz w:val="24"/>
          <w:szCs w:val="24"/>
          <w:lang w:eastAsia="et-EE"/>
        </w:rPr>
        <w:t xml:space="preserve"> </w:t>
      </w:r>
      <w:r w:rsidRPr="55D71C25">
        <w:rPr>
          <w:rFonts w:ascii="Times New Roman" w:eastAsia="Times New Roman" w:hAnsi="Times New Roman" w:cs="Times New Roman"/>
          <w:sz w:val="24"/>
          <w:szCs w:val="24"/>
          <w:lang w:eastAsia="et-EE"/>
        </w:rPr>
        <w:t>andmetöötluskesk</w:t>
      </w:r>
      <w:r w:rsidR="797D90EC" w:rsidRPr="55D71C25">
        <w:rPr>
          <w:rFonts w:ascii="Times New Roman" w:eastAsia="Times New Roman" w:hAnsi="Times New Roman" w:cs="Times New Roman"/>
          <w:sz w:val="24"/>
          <w:szCs w:val="24"/>
          <w:lang w:eastAsia="et-EE"/>
        </w:rPr>
        <w:t>k</w:t>
      </w:r>
      <w:r w:rsidRPr="55D71C25">
        <w:rPr>
          <w:rFonts w:ascii="Times New Roman" w:eastAsia="Times New Roman" w:hAnsi="Times New Roman" w:cs="Times New Roman"/>
          <w:sz w:val="24"/>
          <w:szCs w:val="24"/>
          <w:lang w:eastAsia="et-EE"/>
        </w:rPr>
        <w:t>onnas</w:t>
      </w:r>
      <w:r w:rsidRPr="00E0338F">
        <w:rPr>
          <w:rFonts w:ascii="Times New Roman" w:eastAsia="Times New Roman" w:hAnsi="Times New Roman" w:cs="Times New Roman"/>
          <w:bCs/>
          <w:sz w:val="24"/>
          <w:szCs w:val="24"/>
          <w:lang w:eastAsia="et-EE"/>
        </w:rPr>
        <w:t xml:space="preserve">, on uuringu tegijal kohustus teavitada </w:t>
      </w:r>
      <w:proofErr w:type="spellStart"/>
      <w:r w:rsidR="1C8A8BA2" w:rsidRPr="55D71C25">
        <w:rPr>
          <w:rFonts w:ascii="Times New Roman" w:eastAsia="Times New Roman" w:hAnsi="Times New Roman" w:cs="Times New Roman"/>
          <w:sz w:val="24"/>
          <w:szCs w:val="24"/>
          <w:lang w:eastAsia="et-EE"/>
        </w:rPr>
        <w:t>AKI-t</w:t>
      </w:r>
      <w:proofErr w:type="spellEnd"/>
      <w:r w:rsidRPr="00E0338F">
        <w:rPr>
          <w:rFonts w:ascii="Times New Roman" w:eastAsia="Times New Roman" w:hAnsi="Times New Roman" w:cs="Times New Roman"/>
          <w:bCs/>
          <w:sz w:val="24"/>
          <w:szCs w:val="24"/>
          <w:lang w:eastAsia="et-EE"/>
        </w:rPr>
        <w:t xml:space="preserve"> enne isikuandmete töötlemise alustamist. Teavituses tuleb esitada teave uuringu kohta, sealhulgas uuringu eesmärgid, töödeldavad andmed </w:t>
      </w:r>
      <w:r w:rsidR="001F4DCC">
        <w:rPr>
          <w:rFonts w:ascii="Times New Roman" w:eastAsia="Times New Roman" w:hAnsi="Times New Roman" w:cs="Times New Roman"/>
          <w:bCs/>
          <w:sz w:val="24"/>
          <w:szCs w:val="24"/>
          <w:lang w:eastAsia="et-EE"/>
        </w:rPr>
        <w:t>ja</w:t>
      </w:r>
      <w:r w:rsidR="001F4DCC" w:rsidRPr="00E0338F">
        <w:rPr>
          <w:rFonts w:ascii="Times New Roman" w:eastAsia="Times New Roman" w:hAnsi="Times New Roman" w:cs="Times New Roman"/>
          <w:bCs/>
          <w:sz w:val="24"/>
          <w:szCs w:val="24"/>
          <w:lang w:eastAsia="et-EE"/>
        </w:rPr>
        <w:t xml:space="preserve"> </w:t>
      </w:r>
      <w:r w:rsidRPr="00E0338F">
        <w:rPr>
          <w:rFonts w:ascii="Times New Roman" w:eastAsia="Times New Roman" w:hAnsi="Times New Roman" w:cs="Times New Roman"/>
          <w:bCs/>
          <w:sz w:val="24"/>
          <w:szCs w:val="24"/>
          <w:lang w:eastAsia="et-EE"/>
        </w:rPr>
        <w:t xml:space="preserve">kinnitus, et kõik paragrahvis sätestatud tingimused on täidetud. Lisaks avaldatakse </w:t>
      </w:r>
      <w:r w:rsidR="00542925">
        <w:rPr>
          <w:rFonts w:ascii="Times New Roman" w:eastAsia="Times New Roman" w:hAnsi="Times New Roman" w:cs="Times New Roman"/>
          <w:bCs/>
          <w:sz w:val="24"/>
          <w:szCs w:val="24"/>
          <w:lang w:eastAsia="et-EE"/>
        </w:rPr>
        <w:t>see</w:t>
      </w:r>
      <w:r w:rsidR="00542925" w:rsidRPr="00E0338F">
        <w:rPr>
          <w:rFonts w:ascii="Times New Roman" w:eastAsia="Times New Roman" w:hAnsi="Times New Roman" w:cs="Times New Roman"/>
          <w:bCs/>
          <w:sz w:val="24"/>
          <w:szCs w:val="24"/>
          <w:lang w:eastAsia="et-EE"/>
        </w:rPr>
        <w:t xml:space="preserve"> </w:t>
      </w:r>
      <w:r w:rsidRPr="00E0338F">
        <w:rPr>
          <w:rFonts w:ascii="Times New Roman" w:eastAsia="Times New Roman" w:hAnsi="Times New Roman" w:cs="Times New Roman"/>
          <w:bCs/>
          <w:sz w:val="24"/>
          <w:szCs w:val="24"/>
          <w:lang w:eastAsia="et-EE"/>
        </w:rPr>
        <w:t>teave Eesti teabeväravas, mis tagab läbipaistvuse ja võimaldab avalikkusel saada infot kavandatavate uuringute kohta.</w:t>
      </w:r>
      <w:r>
        <w:rPr>
          <w:rFonts w:ascii="Times New Roman" w:eastAsia="Times New Roman" w:hAnsi="Times New Roman" w:cs="Times New Roman"/>
          <w:bCs/>
          <w:sz w:val="24"/>
          <w:szCs w:val="24"/>
          <w:lang w:eastAsia="et-EE"/>
        </w:rPr>
        <w:t xml:space="preserve"> </w:t>
      </w:r>
      <w:r w:rsidRPr="00690007">
        <w:rPr>
          <w:rFonts w:ascii="Times New Roman" w:eastAsia="Times New Roman" w:hAnsi="Times New Roman" w:cs="Times New Roman"/>
          <w:bCs/>
          <w:sz w:val="24"/>
          <w:szCs w:val="24"/>
          <w:lang w:eastAsia="et-EE"/>
        </w:rPr>
        <w:t xml:space="preserve">Selline regulatsioon aitab tagada, et isikuandmete </w:t>
      </w:r>
      <w:r w:rsidR="00542925">
        <w:rPr>
          <w:rFonts w:ascii="Times New Roman" w:eastAsia="Times New Roman" w:hAnsi="Times New Roman" w:cs="Times New Roman"/>
          <w:bCs/>
          <w:sz w:val="24"/>
          <w:szCs w:val="24"/>
          <w:lang w:eastAsia="et-EE"/>
        </w:rPr>
        <w:t xml:space="preserve">töötlemine </w:t>
      </w:r>
      <w:r>
        <w:rPr>
          <w:rFonts w:ascii="Times New Roman" w:eastAsia="Times New Roman" w:hAnsi="Times New Roman" w:cs="Times New Roman"/>
          <w:bCs/>
          <w:sz w:val="24"/>
          <w:szCs w:val="24"/>
          <w:lang w:eastAsia="et-EE"/>
        </w:rPr>
        <w:t>uuringu</w:t>
      </w:r>
      <w:r w:rsidRPr="00690007">
        <w:rPr>
          <w:rFonts w:ascii="Times New Roman" w:eastAsia="Times New Roman" w:hAnsi="Times New Roman" w:cs="Times New Roman"/>
          <w:bCs/>
          <w:sz w:val="24"/>
          <w:szCs w:val="24"/>
          <w:lang w:eastAsia="et-EE"/>
        </w:rPr>
        <w:t xml:space="preserve"> eesmärgil toimub kooskõlas andmekaitsenõuetega</w:t>
      </w:r>
      <w:r w:rsidR="005D603F">
        <w:rPr>
          <w:rFonts w:ascii="Times New Roman" w:eastAsia="Times New Roman" w:hAnsi="Times New Roman" w:cs="Times New Roman"/>
          <w:bCs/>
          <w:sz w:val="24"/>
          <w:szCs w:val="24"/>
          <w:lang w:eastAsia="et-EE"/>
        </w:rPr>
        <w:t>,</w:t>
      </w:r>
      <w:r w:rsidRPr="00690007">
        <w:rPr>
          <w:rFonts w:ascii="Times New Roman" w:eastAsia="Times New Roman" w:hAnsi="Times New Roman" w:cs="Times New Roman"/>
          <w:bCs/>
          <w:sz w:val="24"/>
          <w:szCs w:val="24"/>
          <w:lang w:eastAsia="et-EE"/>
        </w:rPr>
        <w:t xml:space="preserve"> </w:t>
      </w:r>
      <w:r w:rsidR="005D603F">
        <w:rPr>
          <w:rFonts w:ascii="Times New Roman" w:eastAsia="Times New Roman" w:hAnsi="Times New Roman" w:cs="Times New Roman"/>
          <w:bCs/>
          <w:sz w:val="24"/>
          <w:szCs w:val="24"/>
          <w:lang w:eastAsia="et-EE"/>
        </w:rPr>
        <w:t>ja</w:t>
      </w:r>
      <w:r w:rsidRPr="00690007">
        <w:rPr>
          <w:rFonts w:ascii="Times New Roman" w:eastAsia="Times New Roman" w:hAnsi="Times New Roman" w:cs="Times New Roman"/>
          <w:bCs/>
          <w:sz w:val="24"/>
          <w:szCs w:val="24"/>
          <w:lang w:eastAsia="et-EE"/>
        </w:rPr>
        <w:t xml:space="preserve"> </w:t>
      </w:r>
      <w:proofErr w:type="spellStart"/>
      <w:r w:rsidR="187648E7" w:rsidRPr="55D71C25">
        <w:rPr>
          <w:rFonts w:ascii="Times New Roman" w:eastAsia="Times New Roman" w:hAnsi="Times New Roman" w:cs="Times New Roman"/>
          <w:sz w:val="24"/>
          <w:szCs w:val="24"/>
          <w:lang w:eastAsia="et-EE"/>
        </w:rPr>
        <w:t>AKI</w:t>
      </w:r>
      <w:r w:rsidR="592EF737" w:rsidRPr="55D71C25">
        <w:rPr>
          <w:rFonts w:ascii="Times New Roman" w:eastAsia="Times New Roman" w:hAnsi="Times New Roman" w:cs="Times New Roman"/>
          <w:sz w:val="24"/>
          <w:szCs w:val="24"/>
          <w:lang w:eastAsia="et-EE"/>
        </w:rPr>
        <w:t>-</w:t>
      </w:r>
      <w:r w:rsidRPr="55D71C25">
        <w:rPr>
          <w:rFonts w:ascii="Times New Roman" w:eastAsia="Times New Roman" w:hAnsi="Times New Roman" w:cs="Times New Roman"/>
          <w:sz w:val="24"/>
          <w:szCs w:val="24"/>
          <w:lang w:eastAsia="et-EE"/>
        </w:rPr>
        <w:t>l</w:t>
      </w:r>
      <w:proofErr w:type="spellEnd"/>
      <w:r w:rsidRPr="00690007">
        <w:rPr>
          <w:rFonts w:ascii="Times New Roman" w:eastAsia="Times New Roman" w:hAnsi="Times New Roman" w:cs="Times New Roman"/>
          <w:bCs/>
          <w:sz w:val="24"/>
          <w:szCs w:val="24"/>
          <w:lang w:eastAsia="et-EE"/>
        </w:rPr>
        <w:t xml:space="preserve"> on võimalik te</w:t>
      </w:r>
      <w:r w:rsidR="00542925">
        <w:rPr>
          <w:rFonts w:ascii="Times New Roman" w:eastAsia="Times New Roman" w:hAnsi="Times New Roman" w:cs="Times New Roman"/>
          <w:bCs/>
          <w:sz w:val="24"/>
          <w:szCs w:val="24"/>
          <w:lang w:eastAsia="et-EE"/>
        </w:rPr>
        <w:t>h</w:t>
      </w:r>
      <w:r w:rsidRPr="00690007">
        <w:rPr>
          <w:rFonts w:ascii="Times New Roman" w:eastAsia="Times New Roman" w:hAnsi="Times New Roman" w:cs="Times New Roman"/>
          <w:bCs/>
          <w:sz w:val="24"/>
          <w:szCs w:val="24"/>
          <w:lang w:eastAsia="et-EE"/>
        </w:rPr>
        <w:t>a järelevalvet juba enne andmetöötluse alustamist. Teabe avaldamine Eesti teabeväravas suurendab uuringute läbipaistvust ja usaldusväärsust ning võimaldab huvigruppidel ja avalikkusel saada ülevaate, milliseid isikuandmeid ja mis eesmärgil töödeldakse.</w:t>
      </w:r>
    </w:p>
    <w:p w14:paraId="0987365A" w14:textId="77777777" w:rsidR="00112C60" w:rsidRPr="004D490E" w:rsidRDefault="00112C60" w:rsidP="001358F0">
      <w:pPr>
        <w:spacing w:after="0" w:line="240" w:lineRule="auto"/>
        <w:jc w:val="both"/>
        <w:textAlignment w:val="baseline"/>
        <w:rPr>
          <w:rFonts w:ascii="Times New Roman" w:eastAsia="Times New Roman" w:hAnsi="Times New Roman" w:cs="Times New Roman"/>
          <w:bCs/>
          <w:sz w:val="24"/>
          <w:szCs w:val="24"/>
          <w:lang w:eastAsia="et-EE"/>
        </w:rPr>
      </w:pPr>
    </w:p>
    <w:p w14:paraId="6C4988DA" w14:textId="616AD2A2" w:rsidR="001358F0" w:rsidRPr="00E745F6" w:rsidRDefault="001358F0" w:rsidP="001358F0">
      <w:pPr>
        <w:spacing w:after="0" w:line="240" w:lineRule="auto"/>
        <w:jc w:val="both"/>
        <w:rPr>
          <w:rFonts w:ascii="Times New Roman" w:eastAsia="Times New Roman" w:hAnsi="Times New Roman" w:cs="Times New Roman"/>
          <w:b/>
          <w:sz w:val="24"/>
          <w:szCs w:val="24"/>
          <w:lang w:eastAsia="et-EE"/>
        </w:rPr>
      </w:pPr>
      <w:r w:rsidRPr="00E745F6">
        <w:rPr>
          <w:rFonts w:ascii="Times New Roman" w:eastAsia="Times New Roman" w:hAnsi="Times New Roman" w:cs="Times New Roman"/>
          <w:b/>
          <w:sz w:val="24"/>
          <w:szCs w:val="24"/>
          <w:lang w:eastAsia="et-EE"/>
        </w:rPr>
        <w:t>§ 2</w:t>
      </w:r>
      <w:r w:rsidR="005C3B18">
        <w:rPr>
          <w:rFonts w:ascii="Times New Roman" w:eastAsia="Times New Roman" w:hAnsi="Times New Roman" w:cs="Times New Roman"/>
          <w:b/>
          <w:sz w:val="24"/>
          <w:szCs w:val="24"/>
          <w:lang w:eastAsia="et-EE"/>
        </w:rPr>
        <w:t>.</w:t>
      </w:r>
      <w:r w:rsidRPr="00E745F6">
        <w:rPr>
          <w:rFonts w:ascii="Times New Roman" w:eastAsia="Times New Roman" w:hAnsi="Times New Roman" w:cs="Times New Roman"/>
          <w:b/>
          <w:sz w:val="24"/>
          <w:szCs w:val="24"/>
          <w:lang w:eastAsia="et-EE"/>
        </w:rPr>
        <w:t xml:space="preserve"> Teadus- ja arendustegevuse ning innovatsiooni korralduse seadus</w:t>
      </w:r>
      <w:r w:rsidR="005C3B18">
        <w:rPr>
          <w:rFonts w:ascii="Times New Roman" w:eastAsia="Times New Roman" w:hAnsi="Times New Roman" w:cs="Times New Roman"/>
          <w:b/>
          <w:sz w:val="24"/>
          <w:szCs w:val="24"/>
          <w:lang w:eastAsia="et-EE"/>
        </w:rPr>
        <w:t>e muutmine</w:t>
      </w:r>
    </w:p>
    <w:p w14:paraId="2E03F038" w14:textId="44E26A68" w:rsidR="55D71C25" w:rsidRDefault="55D71C25" w:rsidP="55D71C25">
      <w:pPr>
        <w:spacing w:after="0" w:line="240" w:lineRule="auto"/>
        <w:jc w:val="both"/>
        <w:rPr>
          <w:rFonts w:ascii="Times New Roman" w:hAnsi="Times New Roman" w:cs="Times New Roman"/>
          <w:sz w:val="24"/>
          <w:szCs w:val="24"/>
        </w:rPr>
      </w:pPr>
    </w:p>
    <w:p w14:paraId="5C141485" w14:textId="59A74D55" w:rsidR="001358F0" w:rsidRDefault="005C3B18" w:rsidP="001358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1358F0" w:rsidRPr="00C16A0D">
        <w:rPr>
          <w:rFonts w:ascii="Times New Roman" w:hAnsi="Times New Roman" w:cs="Times New Roman"/>
          <w:sz w:val="24"/>
          <w:szCs w:val="24"/>
        </w:rPr>
        <w:t xml:space="preserve">uudatusega tehakse </w:t>
      </w:r>
      <w:proofErr w:type="spellStart"/>
      <w:r w:rsidR="001358F0">
        <w:rPr>
          <w:rFonts w:ascii="Times New Roman" w:hAnsi="Times New Roman" w:cs="Times New Roman"/>
          <w:sz w:val="24"/>
          <w:szCs w:val="24"/>
        </w:rPr>
        <w:t>TAIKS-is</w:t>
      </w:r>
      <w:proofErr w:type="spellEnd"/>
      <w:r w:rsidR="001358F0">
        <w:rPr>
          <w:rFonts w:ascii="Times New Roman" w:hAnsi="Times New Roman" w:cs="Times New Roman"/>
          <w:sz w:val="24"/>
          <w:szCs w:val="24"/>
        </w:rPr>
        <w:t xml:space="preserve"> </w:t>
      </w:r>
      <w:r w:rsidR="001358F0" w:rsidRPr="00C16A0D">
        <w:rPr>
          <w:rFonts w:ascii="Times New Roman" w:hAnsi="Times New Roman" w:cs="Times New Roman"/>
          <w:sz w:val="24"/>
          <w:szCs w:val="24"/>
        </w:rPr>
        <w:t xml:space="preserve">tehniline muudatus, mis tuleneb </w:t>
      </w:r>
      <w:r w:rsidR="001358F0">
        <w:rPr>
          <w:rFonts w:ascii="Times New Roman" w:hAnsi="Times New Roman" w:cs="Times New Roman"/>
          <w:sz w:val="24"/>
          <w:szCs w:val="24"/>
        </w:rPr>
        <w:t xml:space="preserve">IKS </w:t>
      </w:r>
      <w:r w:rsidR="001358F0" w:rsidRPr="00C16A0D">
        <w:rPr>
          <w:rFonts w:ascii="Times New Roman" w:hAnsi="Times New Roman" w:cs="Times New Roman"/>
          <w:sz w:val="24"/>
          <w:szCs w:val="24"/>
        </w:rPr>
        <w:t xml:space="preserve">§ 6 lõigete numeratsiooni muutmisest. </w:t>
      </w:r>
      <w:r w:rsidR="0077135B">
        <w:rPr>
          <w:rFonts w:ascii="Times New Roman" w:hAnsi="Times New Roman" w:cs="Times New Roman"/>
          <w:sz w:val="24"/>
          <w:szCs w:val="24"/>
        </w:rPr>
        <w:t xml:space="preserve">Viide IKS § 6 lõikele 6 asendatakse viitega lõikele 7. </w:t>
      </w:r>
      <w:r w:rsidR="001358F0" w:rsidRPr="00C16A0D">
        <w:rPr>
          <w:rFonts w:ascii="Times New Roman" w:hAnsi="Times New Roman" w:cs="Times New Roman"/>
          <w:sz w:val="24"/>
          <w:szCs w:val="24"/>
        </w:rPr>
        <w:t xml:space="preserve">Muudatuse eesmärk on tagada viidete vastavus </w:t>
      </w:r>
      <w:proofErr w:type="spellStart"/>
      <w:r w:rsidR="001358F0" w:rsidRPr="00C16A0D">
        <w:rPr>
          <w:rFonts w:ascii="Times New Roman" w:hAnsi="Times New Roman" w:cs="Times New Roman"/>
          <w:sz w:val="24"/>
          <w:szCs w:val="24"/>
        </w:rPr>
        <w:t>IKS</w:t>
      </w:r>
      <w:r w:rsidR="001358F0">
        <w:rPr>
          <w:rFonts w:ascii="Times New Roman" w:hAnsi="Times New Roman" w:cs="Times New Roman"/>
          <w:sz w:val="24"/>
          <w:szCs w:val="24"/>
        </w:rPr>
        <w:t>-i</w:t>
      </w:r>
      <w:proofErr w:type="spellEnd"/>
      <w:r w:rsidR="001358F0" w:rsidRPr="00C16A0D">
        <w:rPr>
          <w:rFonts w:ascii="Times New Roman" w:hAnsi="Times New Roman" w:cs="Times New Roman"/>
          <w:sz w:val="24"/>
          <w:szCs w:val="24"/>
        </w:rPr>
        <w:t xml:space="preserve"> uuele sõnastusele ning vältida õiguslikku ebaselgust </w:t>
      </w:r>
      <w:r w:rsidR="00222045">
        <w:rPr>
          <w:rFonts w:ascii="Times New Roman" w:hAnsi="Times New Roman" w:cs="Times New Roman"/>
          <w:sz w:val="24"/>
          <w:szCs w:val="24"/>
        </w:rPr>
        <w:t>ja</w:t>
      </w:r>
      <w:r w:rsidR="00222045" w:rsidRPr="00C16A0D">
        <w:rPr>
          <w:rFonts w:ascii="Times New Roman" w:hAnsi="Times New Roman" w:cs="Times New Roman"/>
          <w:sz w:val="24"/>
          <w:szCs w:val="24"/>
        </w:rPr>
        <w:t xml:space="preserve"> </w:t>
      </w:r>
      <w:r w:rsidR="001358F0" w:rsidRPr="00C16A0D">
        <w:rPr>
          <w:rFonts w:ascii="Times New Roman" w:hAnsi="Times New Roman" w:cs="Times New Roman"/>
          <w:sz w:val="24"/>
          <w:szCs w:val="24"/>
        </w:rPr>
        <w:t>eksitavaid viiteid. Sisulisi muudatusi ega uusi kohustusi see muudatus kaasa ei too – tegemist on üksnes vii</w:t>
      </w:r>
      <w:r w:rsidR="00907890">
        <w:rPr>
          <w:rFonts w:ascii="Times New Roman" w:hAnsi="Times New Roman" w:cs="Times New Roman"/>
          <w:sz w:val="24"/>
          <w:szCs w:val="24"/>
        </w:rPr>
        <w:t>de</w:t>
      </w:r>
      <w:r w:rsidR="001358F0" w:rsidRPr="00C16A0D">
        <w:rPr>
          <w:rFonts w:ascii="Times New Roman" w:hAnsi="Times New Roman" w:cs="Times New Roman"/>
          <w:sz w:val="24"/>
          <w:szCs w:val="24"/>
        </w:rPr>
        <w:t>te ajakohastamisega, et tagada seaduste kooskõla ja selgus.</w:t>
      </w:r>
    </w:p>
    <w:p w14:paraId="20FA3433" w14:textId="77777777" w:rsidR="003A442D" w:rsidRDefault="003A442D" w:rsidP="001358F0">
      <w:pPr>
        <w:spacing w:after="0" w:line="240" w:lineRule="auto"/>
        <w:jc w:val="both"/>
        <w:rPr>
          <w:rFonts w:ascii="Times New Roman" w:hAnsi="Times New Roman" w:cs="Times New Roman"/>
          <w:sz w:val="24"/>
          <w:szCs w:val="24"/>
        </w:rPr>
      </w:pPr>
    </w:p>
    <w:p w14:paraId="63F24F02" w14:textId="46C3C298" w:rsidR="003A442D" w:rsidRPr="009331D0" w:rsidRDefault="005321AF" w:rsidP="001358F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3.2</w:t>
      </w:r>
      <w:r w:rsidR="002820A7">
        <w:rPr>
          <w:rFonts w:ascii="Times New Roman" w:hAnsi="Times New Roman" w:cs="Times New Roman"/>
          <w:b/>
          <w:bCs/>
          <w:sz w:val="24"/>
          <w:szCs w:val="24"/>
        </w:rPr>
        <w:t>.</w:t>
      </w:r>
      <w:r>
        <w:rPr>
          <w:rFonts w:ascii="Times New Roman" w:hAnsi="Times New Roman" w:cs="Times New Roman"/>
          <w:b/>
          <w:bCs/>
          <w:sz w:val="24"/>
          <w:szCs w:val="24"/>
        </w:rPr>
        <w:t xml:space="preserve"> P</w:t>
      </w:r>
      <w:r w:rsidR="000F6F71" w:rsidRPr="009331D0">
        <w:rPr>
          <w:rFonts w:ascii="Times New Roman" w:hAnsi="Times New Roman" w:cs="Times New Roman"/>
          <w:b/>
          <w:bCs/>
          <w:sz w:val="24"/>
          <w:szCs w:val="24"/>
        </w:rPr>
        <w:t>õhiseaduspärasus ja andmekaitse</w:t>
      </w:r>
      <w:r w:rsidR="00E574CD">
        <w:rPr>
          <w:rFonts w:ascii="Times New Roman" w:hAnsi="Times New Roman" w:cs="Times New Roman"/>
          <w:b/>
          <w:bCs/>
          <w:sz w:val="24"/>
          <w:szCs w:val="24"/>
        </w:rPr>
        <w:t>alane</w:t>
      </w:r>
      <w:r w:rsidR="000F6F71" w:rsidRPr="009331D0">
        <w:rPr>
          <w:rFonts w:ascii="Times New Roman" w:hAnsi="Times New Roman" w:cs="Times New Roman"/>
          <w:b/>
          <w:bCs/>
          <w:sz w:val="24"/>
          <w:szCs w:val="24"/>
        </w:rPr>
        <w:t xml:space="preserve"> mõjuhinnang</w:t>
      </w:r>
    </w:p>
    <w:p w14:paraId="0524ED09" w14:textId="39F07C11" w:rsidR="55D71C25" w:rsidRDefault="55D71C25" w:rsidP="55D71C25">
      <w:pPr>
        <w:spacing w:after="0" w:line="240" w:lineRule="auto"/>
        <w:jc w:val="both"/>
        <w:rPr>
          <w:rFonts w:ascii="Times New Roman" w:hAnsi="Times New Roman" w:cs="Times New Roman"/>
          <w:sz w:val="24"/>
          <w:szCs w:val="24"/>
        </w:rPr>
      </w:pPr>
    </w:p>
    <w:p w14:paraId="171524B4" w14:textId="337717D0" w:rsidR="00E00ABC" w:rsidRDefault="00DD15C8" w:rsidP="00DD15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Igasugune isikuandmete töötlemine riivab </w:t>
      </w:r>
      <w:r w:rsidR="00492F28">
        <w:rPr>
          <w:rFonts w:ascii="Times New Roman" w:hAnsi="Times New Roman" w:cs="Times New Roman"/>
          <w:sz w:val="24"/>
          <w:szCs w:val="24"/>
        </w:rPr>
        <w:t>PS</w:t>
      </w:r>
      <w:r>
        <w:rPr>
          <w:rFonts w:ascii="Times New Roman" w:hAnsi="Times New Roman" w:cs="Times New Roman"/>
          <w:sz w:val="24"/>
          <w:szCs w:val="24"/>
        </w:rPr>
        <w:t xml:space="preserve"> §-s 26 sätestatud õigust eraelu puutumatusele. </w:t>
      </w:r>
      <w:r w:rsidRPr="00ED421D">
        <w:rPr>
          <w:rFonts w:ascii="Times New Roman" w:hAnsi="Times New Roman" w:cs="Times New Roman"/>
          <w:sz w:val="24"/>
          <w:szCs w:val="24"/>
        </w:rPr>
        <w:t xml:space="preserve">PS § 11 kohaselt tohib õigusi ja vabadusi piirata ainult kooskõlas põhiseadusega. See tähendab, et niisugune piirang peab olema kooskõlas ka PS § 3 esimese lausega, mille kohaselt teostatakse riigivõimu üksnes põhiseaduse ja sellega kooskõlas olevate seaduste alusel. </w:t>
      </w:r>
      <w:r>
        <w:rPr>
          <w:rFonts w:ascii="Times New Roman" w:hAnsi="Times New Roman" w:cs="Times New Roman"/>
          <w:sz w:val="24"/>
          <w:szCs w:val="24"/>
        </w:rPr>
        <w:t>S</w:t>
      </w:r>
      <w:r w:rsidRPr="00ED421D">
        <w:rPr>
          <w:rFonts w:ascii="Times New Roman" w:hAnsi="Times New Roman" w:cs="Times New Roman"/>
          <w:sz w:val="24"/>
          <w:szCs w:val="24"/>
        </w:rPr>
        <w:t>ättes väljendatud üldise seadusereservatsiooni põhimõtte järgi peab põhiõigusi puudutavates küsimustes kõik olulised otsused langetama seadusandja.</w:t>
      </w:r>
      <w:r w:rsidR="001F2594">
        <w:rPr>
          <w:rFonts w:ascii="Times New Roman" w:hAnsi="Times New Roman" w:cs="Times New Roman"/>
          <w:sz w:val="24"/>
          <w:szCs w:val="24"/>
        </w:rPr>
        <w:t xml:space="preserve"> </w:t>
      </w:r>
      <w:r w:rsidR="00492F28">
        <w:rPr>
          <w:rFonts w:ascii="Times New Roman" w:hAnsi="Times New Roman" w:cs="Times New Roman"/>
          <w:sz w:val="24"/>
          <w:szCs w:val="24"/>
        </w:rPr>
        <w:t>PS</w:t>
      </w:r>
      <w:r w:rsidR="00E00ABC" w:rsidRPr="00E00ABC">
        <w:rPr>
          <w:rFonts w:ascii="Times New Roman" w:hAnsi="Times New Roman" w:cs="Times New Roman"/>
          <w:sz w:val="24"/>
          <w:szCs w:val="24"/>
        </w:rPr>
        <w:t xml:space="preserve"> § 11 teise lause</w:t>
      </w:r>
      <w:r w:rsidR="00E00ABC">
        <w:rPr>
          <w:rFonts w:ascii="Times New Roman" w:hAnsi="Times New Roman" w:cs="Times New Roman"/>
          <w:sz w:val="24"/>
          <w:szCs w:val="24"/>
        </w:rPr>
        <w:t xml:space="preserve"> kohaselt </w:t>
      </w:r>
      <w:r w:rsidR="00E00ABC" w:rsidRPr="00E00ABC">
        <w:rPr>
          <w:rFonts w:ascii="Times New Roman" w:hAnsi="Times New Roman" w:cs="Times New Roman"/>
          <w:sz w:val="24"/>
          <w:szCs w:val="24"/>
        </w:rPr>
        <w:t xml:space="preserve">peavad õiguste ja vabaduste </w:t>
      </w:r>
      <w:r w:rsidR="00186E2D">
        <w:rPr>
          <w:rFonts w:ascii="Times New Roman" w:hAnsi="Times New Roman" w:cs="Times New Roman"/>
          <w:sz w:val="24"/>
          <w:szCs w:val="24"/>
        </w:rPr>
        <w:t>piirangud</w:t>
      </w:r>
      <w:r w:rsidR="00E00ABC" w:rsidRPr="00E00ABC">
        <w:rPr>
          <w:rFonts w:ascii="Times New Roman" w:hAnsi="Times New Roman" w:cs="Times New Roman"/>
          <w:sz w:val="24"/>
          <w:szCs w:val="24"/>
        </w:rPr>
        <w:t xml:space="preserve"> olema demokraatlikus ühiskonnas vajalikud</w:t>
      </w:r>
      <w:r w:rsidR="00A77D18">
        <w:rPr>
          <w:rFonts w:ascii="Times New Roman" w:hAnsi="Times New Roman" w:cs="Times New Roman"/>
          <w:sz w:val="24"/>
          <w:szCs w:val="24"/>
        </w:rPr>
        <w:t xml:space="preserve">. </w:t>
      </w:r>
      <w:r w:rsidR="00A77D18" w:rsidRPr="00A77D18">
        <w:rPr>
          <w:rFonts w:ascii="Times New Roman" w:hAnsi="Times New Roman" w:cs="Times New Roman"/>
          <w:sz w:val="24"/>
          <w:szCs w:val="24"/>
        </w:rPr>
        <w:t>Põhiõiguse riive on proportsionaalne, kui see on eesmärgi saavutamiseks sobiv, vajalik ja mõõdukas.</w:t>
      </w:r>
      <w:r w:rsidR="009331D0">
        <w:rPr>
          <w:rFonts w:ascii="Times New Roman" w:hAnsi="Times New Roman" w:cs="Times New Roman"/>
          <w:sz w:val="24"/>
          <w:szCs w:val="24"/>
        </w:rPr>
        <w:t xml:space="preserve"> </w:t>
      </w:r>
      <w:r w:rsidR="009331D0" w:rsidRPr="009331D0">
        <w:rPr>
          <w:rFonts w:ascii="Times New Roman" w:hAnsi="Times New Roman" w:cs="Times New Roman"/>
          <w:sz w:val="24"/>
          <w:szCs w:val="24"/>
        </w:rPr>
        <w:t xml:space="preserve">IKS § </w:t>
      </w:r>
      <w:r w:rsidR="009331D0">
        <w:rPr>
          <w:rFonts w:ascii="Times New Roman" w:hAnsi="Times New Roman" w:cs="Times New Roman"/>
          <w:sz w:val="24"/>
          <w:szCs w:val="24"/>
        </w:rPr>
        <w:t>6</w:t>
      </w:r>
      <w:r w:rsidR="009331D0" w:rsidRPr="009331D0">
        <w:rPr>
          <w:rFonts w:ascii="Times New Roman" w:hAnsi="Times New Roman" w:cs="Times New Roman"/>
          <w:sz w:val="24"/>
          <w:szCs w:val="24"/>
        </w:rPr>
        <w:t xml:space="preserve"> jõustamisega on seadusandja jaatanud isikuandmete töötlemise vajalikkust teadus- ja ajaloouuringute </w:t>
      </w:r>
      <w:r w:rsidR="005C3D7E">
        <w:rPr>
          <w:rFonts w:ascii="Times New Roman" w:hAnsi="Times New Roman" w:cs="Times New Roman"/>
          <w:sz w:val="24"/>
          <w:szCs w:val="24"/>
        </w:rPr>
        <w:t>ning</w:t>
      </w:r>
      <w:r w:rsidR="005C3D7E" w:rsidRPr="009331D0">
        <w:rPr>
          <w:rFonts w:ascii="Times New Roman" w:hAnsi="Times New Roman" w:cs="Times New Roman"/>
          <w:sz w:val="24"/>
          <w:szCs w:val="24"/>
        </w:rPr>
        <w:t xml:space="preserve"> </w:t>
      </w:r>
      <w:r w:rsidR="009331D0" w:rsidRPr="009331D0">
        <w:rPr>
          <w:rFonts w:ascii="Times New Roman" w:hAnsi="Times New Roman" w:cs="Times New Roman"/>
          <w:sz w:val="24"/>
          <w:szCs w:val="24"/>
        </w:rPr>
        <w:t>riikliku statistika ja täidesaatva riigivõimu analüüside ja uuringute koostamiseks. Seadusandja on näinud</w:t>
      </w:r>
      <w:r w:rsidR="4627E3AF" w:rsidRPr="55D71C25">
        <w:rPr>
          <w:rFonts w:ascii="Times New Roman" w:hAnsi="Times New Roman" w:cs="Times New Roman"/>
          <w:sz w:val="24"/>
          <w:szCs w:val="24"/>
        </w:rPr>
        <w:t xml:space="preserve"> ette</w:t>
      </w:r>
      <w:r w:rsidR="009331D0" w:rsidRPr="009331D0">
        <w:rPr>
          <w:rFonts w:ascii="Times New Roman" w:hAnsi="Times New Roman" w:cs="Times New Roman"/>
          <w:sz w:val="24"/>
          <w:szCs w:val="24"/>
        </w:rPr>
        <w:t xml:space="preserve"> vajaduse analüüsida isikuandmeid, et te</w:t>
      </w:r>
      <w:r w:rsidR="005C3D7E">
        <w:rPr>
          <w:rFonts w:ascii="Times New Roman" w:hAnsi="Times New Roman" w:cs="Times New Roman"/>
          <w:sz w:val="24"/>
          <w:szCs w:val="24"/>
        </w:rPr>
        <w:t>h</w:t>
      </w:r>
      <w:r w:rsidR="009331D0" w:rsidRPr="009331D0">
        <w:rPr>
          <w:rFonts w:ascii="Times New Roman" w:hAnsi="Times New Roman" w:cs="Times New Roman"/>
          <w:sz w:val="24"/>
          <w:szCs w:val="24"/>
        </w:rPr>
        <w:t>a poliitika</w:t>
      </w:r>
      <w:r w:rsidR="00B9727E">
        <w:rPr>
          <w:rFonts w:ascii="Times New Roman" w:hAnsi="Times New Roman" w:cs="Times New Roman"/>
          <w:sz w:val="24"/>
          <w:szCs w:val="24"/>
        </w:rPr>
        <w:t xml:space="preserve"> </w:t>
      </w:r>
      <w:r w:rsidR="009331D0" w:rsidRPr="009331D0">
        <w:rPr>
          <w:rFonts w:ascii="Times New Roman" w:hAnsi="Times New Roman" w:cs="Times New Roman"/>
          <w:sz w:val="24"/>
          <w:szCs w:val="24"/>
        </w:rPr>
        <w:t>kujundamise eesmärgil analüüse ja uuringuid</w:t>
      </w:r>
      <w:r w:rsidR="007A6FE8">
        <w:rPr>
          <w:rFonts w:ascii="Times New Roman" w:hAnsi="Times New Roman" w:cs="Times New Roman"/>
          <w:sz w:val="24"/>
          <w:szCs w:val="24"/>
        </w:rPr>
        <w:t>.</w:t>
      </w:r>
    </w:p>
    <w:p w14:paraId="2BB43B2E" w14:textId="77777777" w:rsidR="0040071D" w:rsidRDefault="0040071D" w:rsidP="00DD15C8">
      <w:pPr>
        <w:spacing w:after="0" w:line="240" w:lineRule="auto"/>
        <w:jc w:val="both"/>
        <w:rPr>
          <w:rFonts w:ascii="Times New Roman" w:hAnsi="Times New Roman" w:cs="Times New Roman"/>
          <w:sz w:val="24"/>
          <w:szCs w:val="24"/>
        </w:rPr>
      </w:pPr>
    </w:p>
    <w:p w14:paraId="09641FF1" w14:textId="7D744232" w:rsidR="001358F0" w:rsidRDefault="00085B5C" w:rsidP="001358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Pr="00085B5C">
        <w:rPr>
          <w:rFonts w:ascii="Times New Roman" w:hAnsi="Times New Roman" w:cs="Times New Roman"/>
          <w:sz w:val="24"/>
          <w:szCs w:val="24"/>
        </w:rPr>
        <w:t xml:space="preserve">uudatuse eesmärk on võimaldada teadus- ja arendustegevust ning innovatsiooni laiemalt, mitte ainult poliitika kujundamiseks, ning tagada, et kõik asutused (sh </w:t>
      </w:r>
      <w:proofErr w:type="spellStart"/>
      <w:r w:rsidRPr="00085B5C">
        <w:rPr>
          <w:rFonts w:ascii="Times New Roman" w:hAnsi="Times New Roman" w:cs="Times New Roman"/>
          <w:sz w:val="24"/>
          <w:szCs w:val="24"/>
        </w:rPr>
        <w:t>KOV-id</w:t>
      </w:r>
      <w:proofErr w:type="spellEnd"/>
      <w:r w:rsidRPr="00085B5C">
        <w:rPr>
          <w:rFonts w:ascii="Times New Roman" w:hAnsi="Times New Roman" w:cs="Times New Roman"/>
          <w:sz w:val="24"/>
          <w:szCs w:val="24"/>
        </w:rPr>
        <w:t>, ülikoolid, ettevõt</w:t>
      </w:r>
      <w:r w:rsidR="005C3D7E">
        <w:rPr>
          <w:rFonts w:ascii="Times New Roman" w:hAnsi="Times New Roman" w:cs="Times New Roman"/>
          <w:sz w:val="24"/>
          <w:szCs w:val="24"/>
        </w:rPr>
        <w:t>ja</w:t>
      </w:r>
      <w:r w:rsidRPr="00085B5C">
        <w:rPr>
          <w:rFonts w:ascii="Times New Roman" w:hAnsi="Times New Roman" w:cs="Times New Roman"/>
          <w:sz w:val="24"/>
          <w:szCs w:val="24"/>
        </w:rPr>
        <w:t>d) saaksid uuringuid teha, kui on tagatud piisavad kaitsemeetmed. See on vajalik</w:t>
      </w:r>
      <w:r w:rsidR="54096497" w:rsidRPr="55D71C25">
        <w:rPr>
          <w:rFonts w:ascii="Times New Roman" w:hAnsi="Times New Roman" w:cs="Times New Roman"/>
          <w:sz w:val="24"/>
          <w:szCs w:val="24"/>
        </w:rPr>
        <w:t xml:space="preserve"> ennekõike</w:t>
      </w:r>
      <w:r w:rsidRPr="55D71C25">
        <w:rPr>
          <w:rFonts w:ascii="Times New Roman" w:hAnsi="Times New Roman" w:cs="Times New Roman"/>
          <w:sz w:val="24"/>
          <w:szCs w:val="24"/>
        </w:rPr>
        <w:t xml:space="preserve">, </w:t>
      </w:r>
      <w:r w:rsidR="0175E89E" w:rsidRPr="55D71C25">
        <w:rPr>
          <w:rFonts w:ascii="Times New Roman" w:hAnsi="Times New Roman" w:cs="Times New Roman"/>
          <w:sz w:val="24"/>
          <w:szCs w:val="24"/>
        </w:rPr>
        <w:t>kuna</w:t>
      </w:r>
      <w:r w:rsidRPr="00085B5C">
        <w:rPr>
          <w:rFonts w:ascii="Times New Roman" w:hAnsi="Times New Roman" w:cs="Times New Roman"/>
          <w:sz w:val="24"/>
          <w:szCs w:val="24"/>
        </w:rPr>
        <w:t xml:space="preserve"> </w:t>
      </w:r>
      <w:r w:rsidR="002D5156">
        <w:rPr>
          <w:rFonts w:ascii="Times New Roman" w:hAnsi="Times New Roman" w:cs="Times New Roman"/>
          <w:sz w:val="24"/>
          <w:szCs w:val="24"/>
        </w:rPr>
        <w:t>praegune</w:t>
      </w:r>
      <w:r w:rsidR="002D5156" w:rsidRPr="00085B5C">
        <w:rPr>
          <w:rFonts w:ascii="Times New Roman" w:hAnsi="Times New Roman" w:cs="Times New Roman"/>
          <w:sz w:val="24"/>
          <w:szCs w:val="24"/>
        </w:rPr>
        <w:t xml:space="preserve"> </w:t>
      </w:r>
      <w:r w:rsidRPr="00085B5C">
        <w:rPr>
          <w:rFonts w:ascii="Times New Roman" w:hAnsi="Times New Roman" w:cs="Times New Roman"/>
          <w:sz w:val="24"/>
          <w:szCs w:val="24"/>
        </w:rPr>
        <w:t>regulatsioon o</w:t>
      </w:r>
      <w:r w:rsidR="002D5156">
        <w:rPr>
          <w:rFonts w:ascii="Times New Roman" w:hAnsi="Times New Roman" w:cs="Times New Roman"/>
          <w:sz w:val="24"/>
          <w:szCs w:val="24"/>
        </w:rPr>
        <w:t>n</w:t>
      </w:r>
      <w:r w:rsidRPr="00085B5C">
        <w:rPr>
          <w:rFonts w:ascii="Times New Roman" w:hAnsi="Times New Roman" w:cs="Times New Roman"/>
          <w:sz w:val="24"/>
          <w:szCs w:val="24"/>
        </w:rPr>
        <w:t xml:space="preserve"> liiga kitsas ega võimalda kõigil asutustel uuringuid </w:t>
      </w:r>
      <w:r w:rsidR="001F3326">
        <w:rPr>
          <w:rFonts w:ascii="Times New Roman" w:hAnsi="Times New Roman" w:cs="Times New Roman"/>
          <w:sz w:val="24"/>
          <w:szCs w:val="24"/>
        </w:rPr>
        <w:t>teha</w:t>
      </w:r>
      <w:r w:rsidRPr="00085B5C">
        <w:rPr>
          <w:rFonts w:ascii="Times New Roman" w:hAnsi="Times New Roman" w:cs="Times New Roman"/>
          <w:sz w:val="24"/>
          <w:szCs w:val="24"/>
        </w:rPr>
        <w:t>.</w:t>
      </w:r>
      <w:r w:rsidR="001845A7">
        <w:rPr>
          <w:rFonts w:ascii="Times New Roman" w:hAnsi="Times New Roman" w:cs="Times New Roman"/>
          <w:sz w:val="24"/>
          <w:szCs w:val="24"/>
        </w:rPr>
        <w:t xml:space="preserve"> </w:t>
      </w:r>
      <w:r w:rsidR="005158AE">
        <w:rPr>
          <w:rFonts w:ascii="Times New Roman" w:hAnsi="Times New Roman" w:cs="Times New Roman"/>
          <w:sz w:val="24"/>
          <w:szCs w:val="24"/>
        </w:rPr>
        <w:t>Ka IKÜM ei kitsenda isikute ringi, kes teadus</w:t>
      </w:r>
      <w:r w:rsidR="006D6171">
        <w:rPr>
          <w:rFonts w:ascii="Times New Roman" w:hAnsi="Times New Roman" w:cs="Times New Roman"/>
          <w:sz w:val="24"/>
          <w:szCs w:val="24"/>
        </w:rPr>
        <w:t>t</w:t>
      </w:r>
      <w:r w:rsidR="005158AE">
        <w:rPr>
          <w:rFonts w:ascii="Times New Roman" w:hAnsi="Times New Roman" w:cs="Times New Roman"/>
          <w:sz w:val="24"/>
          <w:szCs w:val="24"/>
        </w:rPr>
        <w:t xml:space="preserve"> ja innovatsiooni võivad teha, kui</w:t>
      </w:r>
      <w:r w:rsidR="002D22B9">
        <w:rPr>
          <w:rFonts w:ascii="Times New Roman" w:hAnsi="Times New Roman" w:cs="Times New Roman"/>
          <w:sz w:val="24"/>
          <w:szCs w:val="24"/>
        </w:rPr>
        <w:t xml:space="preserve">d määratud peavad olema </w:t>
      </w:r>
      <w:r w:rsidR="001672D4">
        <w:rPr>
          <w:rFonts w:ascii="Times New Roman" w:hAnsi="Times New Roman" w:cs="Times New Roman"/>
          <w:sz w:val="24"/>
          <w:szCs w:val="24"/>
        </w:rPr>
        <w:t>asjakohase</w:t>
      </w:r>
      <w:r w:rsidR="006D6171">
        <w:rPr>
          <w:rFonts w:ascii="Times New Roman" w:hAnsi="Times New Roman" w:cs="Times New Roman"/>
          <w:sz w:val="24"/>
          <w:szCs w:val="24"/>
        </w:rPr>
        <w:t>d</w:t>
      </w:r>
      <w:r w:rsidR="001672D4">
        <w:rPr>
          <w:rFonts w:ascii="Times New Roman" w:hAnsi="Times New Roman" w:cs="Times New Roman"/>
          <w:sz w:val="24"/>
          <w:szCs w:val="24"/>
        </w:rPr>
        <w:t xml:space="preserve"> kaitsemeetmed. </w:t>
      </w:r>
      <w:r w:rsidR="00291D48">
        <w:rPr>
          <w:rFonts w:ascii="Times New Roman" w:hAnsi="Times New Roman" w:cs="Times New Roman"/>
          <w:sz w:val="24"/>
          <w:szCs w:val="24"/>
        </w:rPr>
        <w:t>Tasakaalustava meetmena nähakse m</w:t>
      </w:r>
      <w:r w:rsidR="004C47B4">
        <w:rPr>
          <w:rFonts w:ascii="Times New Roman" w:hAnsi="Times New Roman" w:cs="Times New Roman"/>
          <w:sz w:val="24"/>
          <w:szCs w:val="24"/>
        </w:rPr>
        <w:t xml:space="preserve">uudatusega ette </w:t>
      </w:r>
      <w:r w:rsidR="00291D48">
        <w:rPr>
          <w:rFonts w:ascii="Times New Roman" w:hAnsi="Times New Roman" w:cs="Times New Roman"/>
          <w:sz w:val="24"/>
          <w:szCs w:val="24"/>
        </w:rPr>
        <w:t xml:space="preserve">oluliselt </w:t>
      </w:r>
      <w:r w:rsidR="004C47B4">
        <w:rPr>
          <w:rFonts w:ascii="Times New Roman" w:hAnsi="Times New Roman" w:cs="Times New Roman"/>
          <w:sz w:val="24"/>
          <w:szCs w:val="24"/>
        </w:rPr>
        <w:t>rangemad andmetöötlustingimused, mis peavad ole</w:t>
      </w:r>
      <w:r w:rsidR="006D6171">
        <w:rPr>
          <w:rFonts w:ascii="Times New Roman" w:hAnsi="Times New Roman" w:cs="Times New Roman"/>
          <w:sz w:val="24"/>
          <w:szCs w:val="24"/>
        </w:rPr>
        <w:t>ma</w:t>
      </w:r>
      <w:r w:rsidR="004C47B4">
        <w:rPr>
          <w:rFonts w:ascii="Times New Roman" w:hAnsi="Times New Roman" w:cs="Times New Roman"/>
          <w:sz w:val="24"/>
          <w:szCs w:val="24"/>
        </w:rPr>
        <w:t xml:space="preserve"> täidetud, et andmesubjekti nõusolekuta oleks lubatud andmeid uuringus töödelda. </w:t>
      </w:r>
      <w:r w:rsidR="000B40A0">
        <w:rPr>
          <w:rFonts w:ascii="Times New Roman" w:hAnsi="Times New Roman" w:cs="Times New Roman"/>
          <w:sz w:val="24"/>
          <w:szCs w:val="24"/>
        </w:rPr>
        <w:t xml:space="preserve">Sätestatavad andmetöötluse </w:t>
      </w:r>
      <w:r w:rsidR="002866AF">
        <w:rPr>
          <w:rFonts w:ascii="Times New Roman" w:hAnsi="Times New Roman" w:cs="Times New Roman"/>
          <w:sz w:val="24"/>
          <w:szCs w:val="24"/>
        </w:rPr>
        <w:lastRenderedPageBreak/>
        <w:t>lisa</w:t>
      </w:r>
      <w:r w:rsidR="000B40A0">
        <w:rPr>
          <w:rFonts w:ascii="Times New Roman" w:hAnsi="Times New Roman" w:cs="Times New Roman"/>
          <w:sz w:val="24"/>
          <w:szCs w:val="24"/>
        </w:rPr>
        <w:t xml:space="preserve">tingimused </w:t>
      </w:r>
      <w:r w:rsidR="00B760BD">
        <w:rPr>
          <w:rFonts w:ascii="Times New Roman" w:hAnsi="Times New Roman" w:cs="Times New Roman"/>
          <w:sz w:val="24"/>
          <w:szCs w:val="24"/>
        </w:rPr>
        <w:t xml:space="preserve">kehtivad kõikidele uuringu tegijatele, mitte üksnes avaliku sektori asutustele. </w:t>
      </w:r>
      <w:r w:rsidR="001845A7" w:rsidRPr="001845A7">
        <w:rPr>
          <w:rFonts w:ascii="Times New Roman" w:hAnsi="Times New Roman" w:cs="Times New Roman"/>
          <w:sz w:val="24"/>
          <w:szCs w:val="24"/>
        </w:rPr>
        <w:t xml:space="preserve">See tähendab, et riive isikute põhiõigustele on mõõdukas ja tasakaalustatud – eesmärki ei ole võimalik saavutada vähem piiravate meetmetega </w:t>
      </w:r>
      <w:r w:rsidR="002866AF">
        <w:rPr>
          <w:rFonts w:ascii="Times New Roman" w:hAnsi="Times New Roman" w:cs="Times New Roman"/>
          <w:sz w:val="24"/>
          <w:szCs w:val="24"/>
        </w:rPr>
        <w:t>ja</w:t>
      </w:r>
      <w:r w:rsidR="002866AF" w:rsidRPr="001845A7">
        <w:rPr>
          <w:rFonts w:ascii="Times New Roman" w:hAnsi="Times New Roman" w:cs="Times New Roman"/>
          <w:sz w:val="24"/>
          <w:szCs w:val="24"/>
        </w:rPr>
        <w:t xml:space="preserve"> </w:t>
      </w:r>
      <w:r w:rsidR="001845A7" w:rsidRPr="001845A7">
        <w:rPr>
          <w:rFonts w:ascii="Times New Roman" w:hAnsi="Times New Roman" w:cs="Times New Roman"/>
          <w:sz w:val="24"/>
          <w:szCs w:val="24"/>
        </w:rPr>
        <w:t>uued kaitsemeetmed vähendavad riske andmesubjektide</w:t>
      </w:r>
      <w:r w:rsidR="003F0517">
        <w:rPr>
          <w:rFonts w:ascii="Times New Roman" w:hAnsi="Times New Roman" w:cs="Times New Roman"/>
          <w:sz w:val="24"/>
          <w:szCs w:val="24"/>
        </w:rPr>
        <w:t xml:space="preserve"> põhiõigustele</w:t>
      </w:r>
      <w:r w:rsidR="001845A7" w:rsidRPr="001845A7">
        <w:rPr>
          <w:rFonts w:ascii="Times New Roman" w:hAnsi="Times New Roman" w:cs="Times New Roman"/>
          <w:sz w:val="24"/>
          <w:szCs w:val="24"/>
        </w:rPr>
        <w:t>.</w:t>
      </w:r>
      <w:r w:rsidR="003F0517">
        <w:rPr>
          <w:rFonts w:ascii="Times New Roman" w:hAnsi="Times New Roman" w:cs="Times New Roman"/>
          <w:sz w:val="24"/>
          <w:szCs w:val="24"/>
        </w:rPr>
        <w:t xml:space="preserve"> </w:t>
      </w:r>
      <w:r w:rsidR="0030434D">
        <w:rPr>
          <w:rFonts w:ascii="Times New Roman" w:hAnsi="Times New Roman" w:cs="Times New Roman"/>
          <w:sz w:val="24"/>
          <w:szCs w:val="24"/>
        </w:rPr>
        <w:t>M</w:t>
      </w:r>
      <w:r w:rsidR="0030434D" w:rsidRPr="0030434D">
        <w:rPr>
          <w:rFonts w:ascii="Times New Roman" w:hAnsi="Times New Roman" w:cs="Times New Roman"/>
          <w:sz w:val="24"/>
          <w:szCs w:val="24"/>
        </w:rPr>
        <w:t xml:space="preserve">uudatused </w:t>
      </w:r>
      <w:r w:rsidR="0030434D">
        <w:rPr>
          <w:rFonts w:ascii="Times New Roman" w:hAnsi="Times New Roman" w:cs="Times New Roman"/>
          <w:sz w:val="24"/>
          <w:szCs w:val="24"/>
        </w:rPr>
        <w:t xml:space="preserve">on </w:t>
      </w:r>
      <w:r w:rsidR="00756F2A">
        <w:rPr>
          <w:rFonts w:ascii="Times New Roman" w:hAnsi="Times New Roman" w:cs="Times New Roman"/>
          <w:sz w:val="24"/>
          <w:szCs w:val="24"/>
        </w:rPr>
        <w:t>mõeldud</w:t>
      </w:r>
      <w:r w:rsidR="00756F2A" w:rsidRPr="0030434D">
        <w:rPr>
          <w:rFonts w:ascii="Times New Roman" w:hAnsi="Times New Roman" w:cs="Times New Roman"/>
          <w:sz w:val="24"/>
          <w:szCs w:val="24"/>
        </w:rPr>
        <w:t xml:space="preserve"> </w:t>
      </w:r>
      <w:r w:rsidR="0030434D" w:rsidRPr="0030434D">
        <w:rPr>
          <w:rFonts w:ascii="Times New Roman" w:hAnsi="Times New Roman" w:cs="Times New Roman"/>
          <w:sz w:val="24"/>
          <w:szCs w:val="24"/>
        </w:rPr>
        <w:t>tingimuste täpsustamise</w:t>
      </w:r>
      <w:r w:rsidR="00756F2A">
        <w:rPr>
          <w:rFonts w:ascii="Times New Roman" w:hAnsi="Times New Roman" w:cs="Times New Roman"/>
          <w:sz w:val="24"/>
          <w:szCs w:val="24"/>
        </w:rPr>
        <w:t>ks</w:t>
      </w:r>
      <w:r w:rsidR="0030434D" w:rsidRPr="0030434D">
        <w:rPr>
          <w:rFonts w:ascii="Times New Roman" w:hAnsi="Times New Roman" w:cs="Times New Roman"/>
          <w:sz w:val="24"/>
          <w:szCs w:val="24"/>
        </w:rPr>
        <w:t>, mitte üldpõhimõtete muutmise</w:t>
      </w:r>
      <w:r w:rsidR="00756F2A">
        <w:rPr>
          <w:rFonts w:ascii="Times New Roman" w:hAnsi="Times New Roman" w:cs="Times New Roman"/>
          <w:sz w:val="24"/>
          <w:szCs w:val="24"/>
        </w:rPr>
        <w:t>ks</w:t>
      </w:r>
      <w:r w:rsidR="0030434D" w:rsidRPr="0030434D">
        <w:rPr>
          <w:rFonts w:ascii="Times New Roman" w:hAnsi="Times New Roman" w:cs="Times New Roman"/>
          <w:sz w:val="24"/>
          <w:szCs w:val="24"/>
        </w:rPr>
        <w:t>.</w:t>
      </w:r>
    </w:p>
    <w:p w14:paraId="6BE58B95" w14:textId="77777777" w:rsidR="0030434D" w:rsidRDefault="0030434D" w:rsidP="001358F0">
      <w:pPr>
        <w:spacing w:after="0" w:line="240" w:lineRule="auto"/>
        <w:jc w:val="both"/>
        <w:rPr>
          <w:rFonts w:ascii="Times New Roman" w:hAnsi="Times New Roman" w:cs="Times New Roman"/>
          <w:sz w:val="24"/>
          <w:szCs w:val="24"/>
        </w:rPr>
      </w:pPr>
    </w:p>
    <w:p w14:paraId="514C07F7" w14:textId="77777777" w:rsidR="00112C60" w:rsidRDefault="00977C20" w:rsidP="00B81A24">
      <w:pPr>
        <w:spacing w:after="0" w:line="240" w:lineRule="auto"/>
        <w:jc w:val="both"/>
        <w:rPr>
          <w:rFonts w:ascii="Times New Roman" w:hAnsi="Times New Roman" w:cs="Times New Roman"/>
          <w:sz w:val="24"/>
          <w:szCs w:val="24"/>
        </w:rPr>
      </w:pPr>
      <w:r w:rsidRPr="00977C20">
        <w:rPr>
          <w:rFonts w:ascii="Times New Roman" w:hAnsi="Times New Roman" w:cs="Times New Roman"/>
          <w:sz w:val="24"/>
          <w:szCs w:val="24"/>
        </w:rPr>
        <w:t>Muudatusega võimaldatakse isikuandmete</w:t>
      </w:r>
      <w:r w:rsidR="002E01C9">
        <w:rPr>
          <w:rFonts w:ascii="Times New Roman" w:hAnsi="Times New Roman" w:cs="Times New Roman"/>
          <w:sz w:val="24"/>
          <w:szCs w:val="24"/>
        </w:rPr>
        <w:t xml:space="preserve"> </w:t>
      </w:r>
      <w:r w:rsidRPr="00977C20">
        <w:rPr>
          <w:rFonts w:ascii="Times New Roman" w:hAnsi="Times New Roman" w:cs="Times New Roman"/>
          <w:sz w:val="24"/>
          <w:szCs w:val="24"/>
        </w:rPr>
        <w:t xml:space="preserve">töötlemist spetsiaalses andmetöötlussüsteemis, kuid ainult juhul, kui on </w:t>
      </w:r>
      <w:r w:rsidR="00756F2A">
        <w:rPr>
          <w:rFonts w:ascii="Times New Roman" w:hAnsi="Times New Roman" w:cs="Times New Roman"/>
          <w:sz w:val="24"/>
          <w:szCs w:val="24"/>
        </w:rPr>
        <w:t>võetud</w:t>
      </w:r>
      <w:r w:rsidR="00756F2A" w:rsidRPr="00977C20">
        <w:rPr>
          <w:rFonts w:ascii="Times New Roman" w:hAnsi="Times New Roman" w:cs="Times New Roman"/>
          <w:sz w:val="24"/>
          <w:szCs w:val="24"/>
        </w:rPr>
        <w:t xml:space="preserve"> </w:t>
      </w:r>
      <w:r w:rsidRPr="00977C20">
        <w:rPr>
          <w:rFonts w:ascii="Times New Roman" w:hAnsi="Times New Roman" w:cs="Times New Roman"/>
          <w:sz w:val="24"/>
          <w:szCs w:val="24"/>
        </w:rPr>
        <w:t xml:space="preserve">kõik seaduses sätestatud olulised kaitsemeetmed. See tähendab, et andmesubjekti õiguste riive on põhjendatud ja piiratud – andmeid töödeldakse ainult siis, kui see on vajalik </w:t>
      </w:r>
      <w:r w:rsidR="004C36C9">
        <w:rPr>
          <w:rFonts w:ascii="Times New Roman" w:hAnsi="Times New Roman" w:cs="Times New Roman"/>
          <w:sz w:val="24"/>
          <w:szCs w:val="24"/>
        </w:rPr>
        <w:t>ja</w:t>
      </w:r>
      <w:r w:rsidR="004C36C9" w:rsidRPr="00977C20">
        <w:rPr>
          <w:rFonts w:ascii="Times New Roman" w:hAnsi="Times New Roman" w:cs="Times New Roman"/>
          <w:sz w:val="24"/>
          <w:szCs w:val="24"/>
        </w:rPr>
        <w:t xml:space="preserve"> </w:t>
      </w:r>
      <w:r w:rsidRPr="00977C20">
        <w:rPr>
          <w:rFonts w:ascii="Times New Roman" w:hAnsi="Times New Roman" w:cs="Times New Roman"/>
          <w:sz w:val="24"/>
          <w:szCs w:val="24"/>
        </w:rPr>
        <w:t>piisavalt kaitstud nii tehniliste kui ka organisatsiooniliste meetmetega.</w:t>
      </w:r>
      <w:r w:rsidR="001C25BA">
        <w:rPr>
          <w:rFonts w:ascii="Times New Roman" w:hAnsi="Times New Roman" w:cs="Times New Roman"/>
          <w:sz w:val="24"/>
          <w:szCs w:val="24"/>
        </w:rPr>
        <w:t xml:space="preserve"> </w:t>
      </w:r>
    </w:p>
    <w:p w14:paraId="7DDB653E" w14:textId="77777777" w:rsidR="00112C60" w:rsidRDefault="00112C60" w:rsidP="00B81A24">
      <w:pPr>
        <w:spacing w:after="0" w:line="240" w:lineRule="auto"/>
        <w:jc w:val="both"/>
        <w:rPr>
          <w:rFonts w:ascii="Times New Roman" w:hAnsi="Times New Roman" w:cs="Times New Roman"/>
          <w:sz w:val="24"/>
          <w:szCs w:val="24"/>
        </w:rPr>
      </w:pPr>
    </w:p>
    <w:p w14:paraId="52D61B34" w14:textId="048F05BA" w:rsidR="00B81A24" w:rsidRPr="00A37013" w:rsidRDefault="001C25BA" w:rsidP="00B81A24">
      <w:pPr>
        <w:spacing w:after="0" w:line="240" w:lineRule="auto"/>
        <w:jc w:val="both"/>
        <w:rPr>
          <w:rFonts w:ascii="Times New Roman" w:hAnsi="Times New Roman" w:cs="Times New Roman"/>
          <w:sz w:val="24"/>
          <w:szCs w:val="24"/>
        </w:rPr>
      </w:pPr>
      <w:r w:rsidRPr="001C25BA">
        <w:rPr>
          <w:rFonts w:ascii="Times New Roman" w:hAnsi="Times New Roman" w:cs="Times New Roman"/>
          <w:sz w:val="24"/>
          <w:szCs w:val="24"/>
        </w:rPr>
        <w:t>Muudatuse eesmärk on võimaldada kiiremat ja turvalisemat andmepõhiste otsuste tegemist</w:t>
      </w:r>
      <w:r>
        <w:rPr>
          <w:rFonts w:ascii="Times New Roman" w:hAnsi="Times New Roman" w:cs="Times New Roman"/>
          <w:sz w:val="24"/>
          <w:szCs w:val="24"/>
        </w:rPr>
        <w:t xml:space="preserve">. </w:t>
      </w:r>
      <w:r w:rsidR="007A4E54">
        <w:rPr>
          <w:rFonts w:ascii="Times New Roman" w:hAnsi="Times New Roman" w:cs="Times New Roman"/>
          <w:sz w:val="24"/>
          <w:szCs w:val="24"/>
        </w:rPr>
        <w:t>Praegu</w:t>
      </w:r>
      <w:r w:rsidRPr="00A37013">
        <w:rPr>
          <w:rFonts w:ascii="Times New Roman" w:hAnsi="Times New Roman" w:cs="Times New Roman"/>
          <w:sz w:val="24"/>
          <w:szCs w:val="24"/>
        </w:rPr>
        <w:t>ne olukord ei võimalda piisavalt kiiresti ligipääsu vajalikele andmetele</w:t>
      </w:r>
      <w:r w:rsidR="00D61D9F">
        <w:rPr>
          <w:rFonts w:ascii="Times New Roman" w:hAnsi="Times New Roman" w:cs="Times New Roman"/>
          <w:sz w:val="24"/>
          <w:szCs w:val="24"/>
        </w:rPr>
        <w:t xml:space="preserve"> ning</w:t>
      </w:r>
      <w:r w:rsidRPr="00A37013">
        <w:rPr>
          <w:rFonts w:ascii="Times New Roman" w:hAnsi="Times New Roman" w:cs="Times New Roman"/>
          <w:sz w:val="24"/>
          <w:szCs w:val="24"/>
        </w:rPr>
        <w:t xml:space="preserve"> takista</w:t>
      </w:r>
      <w:r w:rsidR="00D61D9F">
        <w:rPr>
          <w:rFonts w:ascii="Times New Roman" w:hAnsi="Times New Roman" w:cs="Times New Roman"/>
          <w:sz w:val="24"/>
          <w:szCs w:val="24"/>
        </w:rPr>
        <w:t>b</w:t>
      </w:r>
      <w:r w:rsidRPr="00A37013">
        <w:rPr>
          <w:rFonts w:ascii="Times New Roman" w:hAnsi="Times New Roman" w:cs="Times New Roman"/>
          <w:sz w:val="24"/>
          <w:szCs w:val="24"/>
        </w:rPr>
        <w:t xml:space="preserve"> tõhusat teadustegevust ja innovatsiooni. Uus andmetöötlussüsteem võimaldab uuringuid </w:t>
      </w:r>
      <w:r w:rsidR="004C36C9">
        <w:rPr>
          <w:rFonts w:ascii="Times New Roman" w:hAnsi="Times New Roman" w:cs="Times New Roman"/>
          <w:sz w:val="24"/>
          <w:szCs w:val="24"/>
        </w:rPr>
        <w:t>teha</w:t>
      </w:r>
      <w:r w:rsidRPr="00A37013">
        <w:rPr>
          <w:rFonts w:ascii="Times New Roman" w:hAnsi="Times New Roman" w:cs="Times New Roman"/>
          <w:sz w:val="24"/>
          <w:szCs w:val="24"/>
        </w:rPr>
        <w:t xml:space="preserve"> turvalises keskkonnas, vähendades samal ajal andmesubjektide õiguste riivet.</w:t>
      </w:r>
      <w:r w:rsidR="00B81A24" w:rsidRPr="00A37013">
        <w:rPr>
          <w:rFonts w:ascii="Times New Roman" w:hAnsi="Times New Roman" w:cs="Times New Roman"/>
          <w:sz w:val="24"/>
          <w:szCs w:val="24"/>
        </w:rPr>
        <w:t xml:space="preserve"> Andmetöötlussüsteemi kasutamisel on ette nähtud ranged tehnilised ja korralduslikud turvanõuded (nt andmete </w:t>
      </w:r>
      <w:proofErr w:type="spellStart"/>
      <w:r w:rsidR="00B81A24" w:rsidRPr="00A37013">
        <w:rPr>
          <w:rFonts w:ascii="Times New Roman" w:hAnsi="Times New Roman" w:cs="Times New Roman"/>
          <w:sz w:val="24"/>
          <w:szCs w:val="24"/>
        </w:rPr>
        <w:t>pseudonüümimine</w:t>
      </w:r>
      <w:proofErr w:type="spellEnd"/>
      <w:r w:rsidR="00B81A24" w:rsidRPr="00A37013">
        <w:rPr>
          <w:rFonts w:ascii="Times New Roman" w:hAnsi="Times New Roman" w:cs="Times New Roman"/>
          <w:sz w:val="24"/>
          <w:szCs w:val="24"/>
        </w:rPr>
        <w:t xml:space="preserve">, piiratud juurdepääs, logimine, andmete kustutamine pärast uuringu lõppu). Enne süsteemi kasutuselevõttu kontrollib </w:t>
      </w:r>
      <w:r w:rsidR="531C614F" w:rsidRPr="55D71C25">
        <w:rPr>
          <w:rFonts w:ascii="Times New Roman" w:hAnsi="Times New Roman" w:cs="Times New Roman"/>
          <w:sz w:val="24"/>
          <w:szCs w:val="24"/>
        </w:rPr>
        <w:t>AKI</w:t>
      </w:r>
      <w:r w:rsidR="00B81A24" w:rsidRPr="00A37013">
        <w:rPr>
          <w:rFonts w:ascii="Times New Roman" w:hAnsi="Times New Roman" w:cs="Times New Roman"/>
          <w:sz w:val="24"/>
          <w:szCs w:val="24"/>
        </w:rPr>
        <w:t xml:space="preserve"> kõigi tingimuste täitmist. Kui kõik nõuded on täidetud, ei kohaldata </w:t>
      </w:r>
      <w:r w:rsidR="009507C3">
        <w:rPr>
          <w:rFonts w:ascii="Times New Roman" w:hAnsi="Times New Roman" w:cs="Times New Roman"/>
          <w:sz w:val="24"/>
          <w:szCs w:val="24"/>
        </w:rPr>
        <w:t>lisa</w:t>
      </w:r>
      <w:r w:rsidR="00B81A24" w:rsidRPr="00A37013">
        <w:rPr>
          <w:rFonts w:ascii="Times New Roman" w:hAnsi="Times New Roman" w:cs="Times New Roman"/>
          <w:sz w:val="24"/>
          <w:szCs w:val="24"/>
        </w:rPr>
        <w:t xml:space="preserve">piiranguid (nt eetikakomitee hinnangut), mis vähendab halduskoormust, kuid säilitab andmekaitse </w:t>
      </w:r>
      <w:r w:rsidR="009507C3" w:rsidRPr="00A37013">
        <w:rPr>
          <w:rFonts w:ascii="Times New Roman" w:hAnsi="Times New Roman" w:cs="Times New Roman"/>
          <w:sz w:val="24"/>
          <w:szCs w:val="24"/>
        </w:rPr>
        <w:t xml:space="preserve">kõrge </w:t>
      </w:r>
      <w:r w:rsidR="00B81A24" w:rsidRPr="00A37013">
        <w:rPr>
          <w:rFonts w:ascii="Times New Roman" w:hAnsi="Times New Roman" w:cs="Times New Roman"/>
          <w:sz w:val="24"/>
          <w:szCs w:val="24"/>
        </w:rPr>
        <w:t>taseme.</w:t>
      </w:r>
    </w:p>
    <w:p w14:paraId="1B6701A9" w14:textId="77777777" w:rsidR="000514CD" w:rsidRPr="00A37013" w:rsidRDefault="000514CD" w:rsidP="00B81A24">
      <w:pPr>
        <w:spacing w:after="0" w:line="240" w:lineRule="auto"/>
        <w:jc w:val="both"/>
        <w:rPr>
          <w:rFonts w:ascii="Times New Roman" w:hAnsi="Times New Roman" w:cs="Times New Roman"/>
          <w:sz w:val="24"/>
          <w:szCs w:val="24"/>
        </w:rPr>
      </w:pPr>
    </w:p>
    <w:p w14:paraId="7ADE729A" w14:textId="154E55C2" w:rsidR="00B81A24" w:rsidRDefault="00B81A24" w:rsidP="00C2140F">
      <w:pPr>
        <w:spacing w:after="0" w:line="240" w:lineRule="auto"/>
        <w:jc w:val="both"/>
        <w:rPr>
          <w:rFonts w:ascii="Times New Roman" w:hAnsi="Times New Roman" w:cs="Times New Roman"/>
          <w:sz w:val="24"/>
          <w:szCs w:val="24"/>
        </w:rPr>
      </w:pPr>
      <w:r w:rsidRPr="00B81A24">
        <w:rPr>
          <w:rFonts w:ascii="Times New Roman" w:hAnsi="Times New Roman" w:cs="Times New Roman"/>
          <w:sz w:val="24"/>
          <w:szCs w:val="24"/>
        </w:rPr>
        <w:t xml:space="preserve">Selline lähenemine on proportsionaalne, sest võimaldab </w:t>
      </w:r>
      <w:r w:rsidR="00110B15">
        <w:rPr>
          <w:rFonts w:ascii="Times New Roman" w:hAnsi="Times New Roman" w:cs="Times New Roman"/>
          <w:sz w:val="24"/>
          <w:szCs w:val="24"/>
        </w:rPr>
        <w:t>kiir</w:t>
      </w:r>
      <w:r w:rsidR="000514CD">
        <w:rPr>
          <w:rFonts w:ascii="Times New Roman" w:hAnsi="Times New Roman" w:cs="Times New Roman"/>
          <w:sz w:val="24"/>
          <w:szCs w:val="24"/>
        </w:rPr>
        <w:t>e</w:t>
      </w:r>
      <w:r w:rsidR="00110B15">
        <w:rPr>
          <w:rFonts w:ascii="Times New Roman" w:hAnsi="Times New Roman" w:cs="Times New Roman"/>
          <w:sz w:val="24"/>
          <w:szCs w:val="24"/>
        </w:rPr>
        <w:t>ma</w:t>
      </w:r>
      <w:r w:rsidR="000514CD">
        <w:rPr>
          <w:rFonts w:ascii="Times New Roman" w:hAnsi="Times New Roman" w:cs="Times New Roman"/>
          <w:sz w:val="24"/>
          <w:szCs w:val="24"/>
        </w:rPr>
        <w:t xml:space="preserve">lt uuringuid </w:t>
      </w:r>
      <w:r w:rsidR="006E1FF9">
        <w:rPr>
          <w:rFonts w:ascii="Times New Roman" w:hAnsi="Times New Roman" w:cs="Times New Roman"/>
          <w:sz w:val="24"/>
          <w:szCs w:val="24"/>
        </w:rPr>
        <w:t>teha</w:t>
      </w:r>
      <w:r w:rsidR="000514CD">
        <w:rPr>
          <w:rFonts w:ascii="Times New Roman" w:hAnsi="Times New Roman" w:cs="Times New Roman"/>
          <w:sz w:val="24"/>
          <w:szCs w:val="24"/>
        </w:rPr>
        <w:t xml:space="preserve"> </w:t>
      </w:r>
      <w:r w:rsidRPr="00B81A24">
        <w:rPr>
          <w:rFonts w:ascii="Times New Roman" w:hAnsi="Times New Roman" w:cs="Times New Roman"/>
          <w:sz w:val="24"/>
          <w:szCs w:val="24"/>
        </w:rPr>
        <w:t>minimaalse vajaliku riivega andmesubjektide õigustele.</w:t>
      </w:r>
      <w:r w:rsidR="000514CD">
        <w:rPr>
          <w:rFonts w:ascii="Times New Roman" w:hAnsi="Times New Roman" w:cs="Times New Roman"/>
          <w:sz w:val="24"/>
          <w:szCs w:val="24"/>
        </w:rPr>
        <w:t xml:space="preserve"> M</w:t>
      </w:r>
      <w:r w:rsidR="000514CD" w:rsidRPr="000514CD">
        <w:rPr>
          <w:rFonts w:ascii="Times New Roman" w:hAnsi="Times New Roman" w:cs="Times New Roman"/>
          <w:sz w:val="24"/>
          <w:szCs w:val="24"/>
        </w:rPr>
        <w:t>uudatusega täpsustatakse, millal ja milliste kaitsemeetmetega võib andmeid töödelda andmetöötlussüsteemis, ning luuakse selgus, millal on vaja</w:t>
      </w:r>
      <w:r w:rsidR="006E1FF9">
        <w:rPr>
          <w:rFonts w:ascii="Times New Roman" w:hAnsi="Times New Roman" w:cs="Times New Roman"/>
          <w:sz w:val="24"/>
          <w:szCs w:val="24"/>
        </w:rPr>
        <w:t>lik</w:t>
      </w:r>
      <w:r w:rsidR="000514CD" w:rsidRPr="000514CD">
        <w:rPr>
          <w:rFonts w:ascii="Times New Roman" w:hAnsi="Times New Roman" w:cs="Times New Roman"/>
          <w:sz w:val="24"/>
          <w:szCs w:val="24"/>
        </w:rPr>
        <w:t xml:space="preserve"> </w:t>
      </w:r>
      <w:r w:rsidR="78127AA3" w:rsidRPr="55D71C25">
        <w:rPr>
          <w:rFonts w:ascii="Times New Roman" w:hAnsi="Times New Roman" w:cs="Times New Roman"/>
          <w:sz w:val="24"/>
          <w:szCs w:val="24"/>
        </w:rPr>
        <w:t>AKI</w:t>
      </w:r>
      <w:r w:rsidR="000514CD" w:rsidRPr="000514CD">
        <w:rPr>
          <w:rFonts w:ascii="Times New Roman" w:hAnsi="Times New Roman" w:cs="Times New Roman"/>
          <w:sz w:val="24"/>
          <w:szCs w:val="24"/>
        </w:rPr>
        <w:t xml:space="preserve"> kontroll või teavitamine. See tagab õigusselguse ja väldib olukorda, kus andmete töötlemise alused oleksid ebamäärased.</w:t>
      </w:r>
      <w:r w:rsidR="00C2140F">
        <w:rPr>
          <w:rFonts w:ascii="Times New Roman" w:hAnsi="Times New Roman" w:cs="Times New Roman"/>
          <w:sz w:val="24"/>
          <w:szCs w:val="24"/>
        </w:rPr>
        <w:t xml:space="preserve"> Muudatus</w:t>
      </w:r>
      <w:r w:rsidR="00C2140F" w:rsidRPr="00C2140F">
        <w:rPr>
          <w:rFonts w:ascii="Times New Roman" w:hAnsi="Times New Roman" w:cs="Times New Roman"/>
          <w:sz w:val="24"/>
          <w:szCs w:val="24"/>
        </w:rPr>
        <w:t xml:space="preserve"> on proportsionaalne ja mõõdukas, sest lisatakse täiendavad tehnilised ja korralduslikud kaitsemeetmed ning sõltumatu eelkontroll</w:t>
      </w:r>
      <w:r w:rsidR="00C2140F">
        <w:rPr>
          <w:rFonts w:ascii="Times New Roman" w:hAnsi="Times New Roman" w:cs="Times New Roman"/>
          <w:sz w:val="24"/>
          <w:szCs w:val="24"/>
        </w:rPr>
        <w:t xml:space="preserve">, mis tagab </w:t>
      </w:r>
      <w:r w:rsidR="00C2140F" w:rsidRPr="00C2140F">
        <w:rPr>
          <w:rFonts w:ascii="Times New Roman" w:hAnsi="Times New Roman" w:cs="Times New Roman"/>
          <w:sz w:val="24"/>
          <w:szCs w:val="24"/>
        </w:rPr>
        <w:t>õigusselguse ja seadusandja kontrolli põhiõigusi puudutavate otsuste üle</w:t>
      </w:r>
      <w:r w:rsidR="00A17AA2">
        <w:rPr>
          <w:rFonts w:ascii="Times New Roman" w:hAnsi="Times New Roman" w:cs="Times New Roman"/>
          <w:sz w:val="24"/>
          <w:szCs w:val="24"/>
        </w:rPr>
        <w:t>. M</w:t>
      </w:r>
      <w:r w:rsidR="00A17AA2" w:rsidRPr="00A17AA2">
        <w:rPr>
          <w:rFonts w:ascii="Times New Roman" w:hAnsi="Times New Roman" w:cs="Times New Roman"/>
          <w:sz w:val="24"/>
          <w:szCs w:val="24"/>
        </w:rPr>
        <w:t>uudatusega isikute põhiõiguste riive</w:t>
      </w:r>
      <w:r w:rsidR="00B67388" w:rsidRPr="00B67388">
        <w:rPr>
          <w:rFonts w:ascii="Times New Roman" w:hAnsi="Times New Roman" w:cs="Times New Roman"/>
          <w:sz w:val="24"/>
          <w:szCs w:val="24"/>
        </w:rPr>
        <w:t xml:space="preserve"> </w:t>
      </w:r>
      <w:r w:rsidR="00B67388" w:rsidRPr="00A17AA2">
        <w:rPr>
          <w:rFonts w:ascii="Times New Roman" w:hAnsi="Times New Roman" w:cs="Times New Roman"/>
          <w:sz w:val="24"/>
          <w:szCs w:val="24"/>
        </w:rPr>
        <w:t>ei suurene</w:t>
      </w:r>
      <w:r w:rsidR="00A17AA2" w:rsidRPr="00A17AA2">
        <w:rPr>
          <w:rFonts w:ascii="Times New Roman" w:hAnsi="Times New Roman" w:cs="Times New Roman"/>
          <w:sz w:val="24"/>
          <w:szCs w:val="24"/>
        </w:rPr>
        <w:t>, vaid pigem väheneb, kuna täpsustatakse kaitsemeetmeid ja andmete töötlemise tingimusi</w:t>
      </w:r>
      <w:r w:rsidR="40B313F6" w:rsidRPr="55D71C25">
        <w:rPr>
          <w:rFonts w:ascii="Times New Roman" w:hAnsi="Times New Roman" w:cs="Times New Roman"/>
          <w:sz w:val="24"/>
          <w:szCs w:val="24"/>
        </w:rPr>
        <w:t>.</w:t>
      </w:r>
    </w:p>
    <w:p w14:paraId="438E1826" w14:textId="77777777" w:rsidR="00CF1340" w:rsidRDefault="00CF1340" w:rsidP="00C2140F">
      <w:pPr>
        <w:spacing w:after="0" w:line="240" w:lineRule="auto"/>
        <w:jc w:val="both"/>
        <w:rPr>
          <w:rFonts w:ascii="Times New Roman" w:hAnsi="Times New Roman" w:cs="Times New Roman"/>
          <w:sz w:val="24"/>
          <w:szCs w:val="24"/>
        </w:rPr>
      </w:pPr>
    </w:p>
    <w:p w14:paraId="68D6625D" w14:textId="77777777" w:rsidR="00F03E6B" w:rsidRPr="00F03E6B" w:rsidRDefault="00F03E6B" w:rsidP="00F03E6B">
      <w:pPr>
        <w:spacing w:after="0" w:line="240" w:lineRule="auto"/>
        <w:jc w:val="both"/>
        <w:rPr>
          <w:rFonts w:ascii="Times New Roman" w:hAnsi="Times New Roman" w:cs="Times New Roman"/>
          <w:sz w:val="24"/>
          <w:szCs w:val="24"/>
        </w:rPr>
      </w:pPr>
      <w:r w:rsidRPr="00F03E6B">
        <w:rPr>
          <w:rFonts w:ascii="Times New Roman" w:hAnsi="Times New Roman" w:cs="Times New Roman"/>
          <w:sz w:val="24"/>
          <w:szCs w:val="24"/>
        </w:rPr>
        <w:t>Muudatustega laieneb isikute ring, kes võivad teadus- ja arendustegevuse ning innovatsiooni eesmärgil töödelda isikuandmeid ilma andmesubjekti nõusolekuta. Samas täpsustatakse ja karmistatakse andmekaitsenõudeid, et tagada andmesubjektide põhiõiguste parem kaitse. Uued nõuded hõlmavad:</w:t>
      </w:r>
    </w:p>
    <w:p w14:paraId="03886F3E" w14:textId="77777777" w:rsidR="00F03E6B" w:rsidRPr="00F03E6B" w:rsidRDefault="00F03E6B" w:rsidP="00F03E6B">
      <w:pPr>
        <w:numPr>
          <w:ilvl w:val="0"/>
          <w:numId w:val="8"/>
        </w:numPr>
        <w:spacing w:after="0" w:line="240" w:lineRule="auto"/>
        <w:jc w:val="both"/>
        <w:rPr>
          <w:rFonts w:ascii="Times New Roman" w:hAnsi="Times New Roman" w:cs="Times New Roman"/>
          <w:sz w:val="24"/>
          <w:szCs w:val="24"/>
        </w:rPr>
      </w:pPr>
      <w:r w:rsidRPr="00F03E6B">
        <w:rPr>
          <w:rFonts w:ascii="Times New Roman" w:hAnsi="Times New Roman" w:cs="Times New Roman"/>
          <w:sz w:val="24"/>
          <w:szCs w:val="24"/>
        </w:rPr>
        <w:t>täpsemaid tingimusi, millal ja kuidas võib andmeid töödelda;</w:t>
      </w:r>
    </w:p>
    <w:p w14:paraId="24204EC1" w14:textId="77777777" w:rsidR="00F03E6B" w:rsidRPr="00F03E6B" w:rsidRDefault="00F03E6B" w:rsidP="00F03E6B">
      <w:pPr>
        <w:numPr>
          <w:ilvl w:val="0"/>
          <w:numId w:val="8"/>
        </w:numPr>
        <w:spacing w:after="0" w:line="240" w:lineRule="auto"/>
        <w:jc w:val="both"/>
        <w:rPr>
          <w:rFonts w:ascii="Times New Roman" w:hAnsi="Times New Roman" w:cs="Times New Roman"/>
          <w:sz w:val="24"/>
          <w:szCs w:val="24"/>
        </w:rPr>
      </w:pPr>
      <w:proofErr w:type="spellStart"/>
      <w:r w:rsidRPr="00F03E6B">
        <w:rPr>
          <w:rFonts w:ascii="Times New Roman" w:hAnsi="Times New Roman" w:cs="Times New Roman"/>
          <w:sz w:val="24"/>
          <w:szCs w:val="24"/>
        </w:rPr>
        <w:t>pseudonüümimise</w:t>
      </w:r>
      <w:proofErr w:type="spellEnd"/>
      <w:r w:rsidRPr="00F03E6B">
        <w:rPr>
          <w:rFonts w:ascii="Times New Roman" w:hAnsi="Times New Roman" w:cs="Times New Roman"/>
          <w:sz w:val="24"/>
          <w:szCs w:val="24"/>
        </w:rPr>
        <w:t xml:space="preserve"> ja muude kaitsemeetmete rakendamist;</w:t>
      </w:r>
    </w:p>
    <w:p w14:paraId="067A028E" w14:textId="582947BB" w:rsidR="00F03E6B" w:rsidRPr="00F03E6B" w:rsidRDefault="00F03E6B" w:rsidP="00F03E6B">
      <w:pPr>
        <w:numPr>
          <w:ilvl w:val="0"/>
          <w:numId w:val="8"/>
        </w:numPr>
        <w:spacing w:after="0" w:line="240" w:lineRule="auto"/>
        <w:jc w:val="both"/>
        <w:rPr>
          <w:rFonts w:ascii="Times New Roman" w:hAnsi="Times New Roman" w:cs="Times New Roman"/>
          <w:sz w:val="24"/>
          <w:szCs w:val="24"/>
        </w:rPr>
      </w:pPr>
      <w:r w:rsidRPr="00F03E6B">
        <w:rPr>
          <w:rFonts w:ascii="Times New Roman" w:hAnsi="Times New Roman" w:cs="Times New Roman"/>
          <w:sz w:val="24"/>
          <w:szCs w:val="24"/>
        </w:rPr>
        <w:t>läbipaistvuse suurendamist (nt uuringu</w:t>
      </w:r>
      <w:r w:rsidR="002324D9">
        <w:rPr>
          <w:rFonts w:ascii="Times New Roman" w:hAnsi="Times New Roman" w:cs="Times New Roman"/>
          <w:sz w:val="24"/>
          <w:szCs w:val="24"/>
        </w:rPr>
        <w:t>st</w:t>
      </w:r>
      <w:r w:rsidRPr="00F03E6B">
        <w:rPr>
          <w:rFonts w:ascii="Times New Roman" w:hAnsi="Times New Roman" w:cs="Times New Roman"/>
          <w:sz w:val="24"/>
          <w:szCs w:val="24"/>
        </w:rPr>
        <w:t xml:space="preserve"> </w:t>
      </w:r>
      <w:proofErr w:type="spellStart"/>
      <w:r w:rsidRPr="00F03E6B">
        <w:rPr>
          <w:rFonts w:ascii="Times New Roman" w:hAnsi="Times New Roman" w:cs="Times New Roman"/>
          <w:sz w:val="24"/>
          <w:szCs w:val="24"/>
        </w:rPr>
        <w:t>AKI-le</w:t>
      </w:r>
      <w:proofErr w:type="spellEnd"/>
      <w:r w:rsidRPr="00F03E6B">
        <w:rPr>
          <w:rFonts w:ascii="Times New Roman" w:hAnsi="Times New Roman" w:cs="Times New Roman"/>
          <w:sz w:val="24"/>
          <w:szCs w:val="24"/>
        </w:rPr>
        <w:t xml:space="preserve"> </w:t>
      </w:r>
      <w:r w:rsidR="002324D9" w:rsidRPr="00F03E6B">
        <w:rPr>
          <w:rFonts w:ascii="Times New Roman" w:hAnsi="Times New Roman" w:cs="Times New Roman"/>
          <w:sz w:val="24"/>
          <w:szCs w:val="24"/>
        </w:rPr>
        <w:t xml:space="preserve">teatamine </w:t>
      </w:r>
      <w:r w:rsidRPr="00F03E6B">
        <w:rPr>
          <w:rFonts w:ascii="Times New Roman" w:hAnsi="Times New Roman" w:cs="Times New Roman"/>
          <w:sz w:val="24"/>
          <w:szCs w:val="24"/>
        </w:rPr>
        <w:t>ja info avalikustamine Eesti teabeväravas);</w:t>
      </w:r>
    </w:p>
    <w:p w14:paraId="11C0BD28" w14:textId="77777777" w:rsidR="00F03E6B" w:rsidRPr="00F03E6B" w:rsidRDefault="00F03E6B" w:rsidP="00F03E6B">
      <w:pPr>
        <w:numPr>
          <w:ilvl w:val="0"/>
          <w:numId w:val="8"/>
        </w:numPr>
        <w:spacing w:after="0" w:line="240" w:lineRule="auto"/>
        <w:jc w:val="both"/>
        <w:rPr>
          <w:rFonts w:ascii="Times New Roman" w:hAnsi="Times New Roman" w:cs="Times New Roman"/>
          <w:sz w:val="24"/>
          <w:szCs w:val="24"/>
        </w:rPr>
      </w:pPr>
      <w:r w:rsidRPr="00F03E6B">
        <w:rPr>
          <w:rFonts w:ascii="Times New Roman" w:hAnsi="Times New Roman" w:cs="Times New Roman"/>
          <w:sz w:val="24"/>
          <w:szCs w:val="24"/>
        </w:rPr>
        <w:t>selgemaid reegleid eetikakomiteede rolli ja pädevuse kohta.</w:t>
      </w:r>
    </w:p>
    <w:p w14:paraId="20EA3BEA" w14:textId="77777777" w:rsidR="00112C60" w:rsidRDefault="00112C60" w:rsidP="00F03E6B">
      <w:pPr>
        <w:spacing w:after="0" w:line="240" w:lineRule="auto"/>
        <w:jc w:val="both"/>
        <w:rPr>
          <w:ins w:id="2" w:author="Kristel Niidas - JUSTDIGI" w:date="2025-12-09T12:16:00Z" w16du:dateUtc="2025-12-09T10:16:00Z"/>
          <w:rFonts w:ascii="Times New Roman" w:hAnsi="Times New Roman" w:cs="Times New Roman"/>
          <w:sz w:val="24"/>
          <w:szCs w:val="24"/>
        </w:rPr>
      </w:pPr>
    </w:p>
    <w:p w14:paraId="2A256A85" w14:textId="205CBDCE" w:rsidR="00F03E6B" w:rsidRDefault="00F03E6B" w:rsidP="00F03E6B">
      <w:pPr>
        <w:spacing w:after="0" w:line="240" w:lineRule="auto"/>
        <w:jc w:val="both"/>
        <w:rPr>
          <w:rFonts w:ascii="Times New Roman" w:hAnsi="Times New Roman" w:cs="Times New Roman"/>
          <w:sz w:val="24"/>
          <w:szCs w:val="24"/>
        </w:rPr>
      </w:pPr>
      <w:r w:rsidRPr="00F03E6B">
        <w:rPr>
          <w:rFonts w:ascii="Times New Roman" w:hAnsi="Times New Roman" w:cs="Times New Roman"/>
          <w:sz w:val="24"/>
          <w:szCs w:val="24"/>
        </w:rPr>
        <w:t>Need meetmed vähendavad riske andmesubjektide õigustele</w:t>
      </w:r>
      <w:r w:rsidR="00754BA7">
        <w:rPr>
          <w:rFonts w:ascii="Times New Roman" w:hAnsi="Times New Roman" w:cs="Times New Roman"/>
          <w:sz w:val="24"/>
          <w:szCs w:val="24"/>
        </w:rPr>
        <w:t>,</w:t>
      </w:r>
      <w:r w:rsidRPr="00F03E6B">
        <w:rPr>
          <w:rFonts w:ascii="Times New Roman" w:hAnsi="Times New Roman" w:cs="Times New Roman"/>
          <w:sz w:val="24"/>
          <w:szCs w:val="24"/>
        </w:rPr>
        <w:t xml:space="preserve"> tagades, et andme</w:t>
      </w:r>
      <w:r w:rsidR="00754BA7">
        <w:rPr>
          <w:rFonts w:ascii="Times New Roman" w:hAnsi="Times New Roman" w:cs="Times New Roman"/>
          <w:sz w:val="24"/>
          <w:szCs w:val="24"/>
        </w:rPr>
        <w:t>id</w:t>
      </w:r>
      <w:r w:rsidRPr="00F03E6B">
        <w:rPr>
          <w:rFonts w:ascii="Times New Roman" w:hAnsi="Times New Roman" w:cs="Times New Roman"/>
          <w:sz w:val="24"/>
          <w:szCs w:val="24"/>
        </w:rPr>
        <w:t xml:space="preserve"> </w:t>
      </w:r>
      <w:r w:rsidR="00754BA7">
        <w:rPr>
          <w:rFonts w:ascii="Times New Roman" w:hAnsi="Times New Roman" w:cs="Times New Roman"/>
          <w:sz w:val="24"/>
          <w:szCs w:val="24"/>
        </w:rPr>
        <w:t>töödeldakse</w:t>
      </w:r>
      <w:r w:rsidRPr="00F03E6B">
        <w:rPr>
          <w:rFonts w:ascii="Times New Roman" w:hAnsi="Times New Roman" w:cs="Times New Roman"/>
          <w:sz w:val="24"/>
          <w:szCs w:val="24"/>
        </w:rPr>
        <w:t xml:space="preserve"> ainult siis, kui see on põhjendatud, vajalik ja piisavalt kaitstud.</w:t>
      </w:r>
      <w:r w:rsidR="001D5CD0">
        <w:rPr>
          <w:rFonts w:ascii="Times New Roman" w:hAnsi="Times New Roman" w:cs="Times New Roman"/>
          <w:sz w:val="24"/>
          <w:szCs w:val="24"/>
        </w:rPr>
        <w:t xml:space="preserve"> </w:t>
      </w:r>
      <w:r w:rsidR="001D5CD0" w:rsidRPr="001D5CD0">
        <w:rPr>
          <w:rFonts w:ascii="Times New Roman" w:hAnsi="Times New Roman" w:cs="Times New Roman"/>
          <w:sz w:val="24"/>
          <w:szCs w:val="24"/>
        </w:rPr>
        <w:t xml:space="preserve">Uuringu tegija peab enne andmetöötluse alustamist teavitama </w:t>
      </w:r>
      <w:proofErr w:type="spellStart"/>
      <w:r w:rsidR="48DCA83F" w:rsidRPr="55D71C25">
        <w:rPr>
          <w:rFonts w:ascii="Times New Roman" w:hAnsi="Times New Roman" w:cs="Times New Roman"/>
          <w:sz w:val="24"/>
          <w:szCs w:val="24"/>
        </w:rPr>
        <w:t>AKI-t</w:t>
      </w:r>
      <w:proofErr w:type="spellEnd"/>
      <w:r w:rsidR="001D5CD0" w:rsidRPr="001D5CD0">
        <w:rPr>
          <w:rFonts w:ascii="Times New Roman" w:hAnsi="Times New Roman" w:cs="Times New Roman"/>
          <w:sz w:val="24"/>
          <w:szCs w:val="24"/>
        </w:rPr>
        <w:t xml:space="preserve"> ning info uuringu kohta avalikustatakse Eesti teabeväravas</w:t>
      </w:r>
      <w:r w:rsidR="001D5CD0">
        <w:rPr>
          <w:rFonts w:ascii="Times New Roman" w:hAnsi="Times New Roman" w:cs="Times New Roman"/>
          <w:sz w:val="24"/>
          <w:szCs w:val="24"/>
        </w:rPr>
        <w:t>, mis tagab andmetöötluse läbipaistvus</w:t>
      </w:r>
      <w:r w:rsidR="00754BA7">
        <w:rPr>
          <w:rFonts w:ascii="Times New Roman" w:hAnsi="Times New Roman" w:cs="Times New Roman"/>
          <w:sz w:val="24"/>
          <w:szCs w:val="24"/>
        </w:rPr>
        <w:t>e</w:t>
      </w:r>
      <w:r w:rsidR="001D5CD0">
        <w:rPr>
          <w:rFonts w:ascii="Times New Roman" w:hAnsi="Times New Roman" w:cs="Times New Roman"/>
          <w:sz w:val="24"/>
          <w:szCs w:val="24"/>
        </w:rPr>
        <w:t xml:space="preserve"> ja võimaldab teha tõhusamat </w:t>
      </w:r>
      <w:r w:rsidR="00013BFA">
        <w:rPr>
          <w:rFonts w:ascii="Times New Roman" w:hAnsi="Times New Roman" w:cs="Times New Roman"/>
          <w:sz w:val="24"/>
          <w:szCs w:val="24"/>
        </w:rPr>
        <w:t xml:space="preserve">järelevalvet. </w:t>
      </w:r>
    </w:p>
    <w:p w14:paraId="07BBF666" w14:textId="77777777" w:rsidR="006B78A8" w:rsidRDefault="006B78A8" w:rsidP="00F03E6B">
      <w:pPr>
        <w:spacing w:after="0" w:line="240" w:lineRule="auto"/>
        <w:jc w:val="both"/>
        <w:rPr>
          <w:rFonts w:ascii="Times New Roman" w:hAnsi="Times New Roman" w:cs="Times New Roman"/>
          <w:sz w:val="24"/>
          <w:szCs w:val="24"/>
        </w:rPr>
      </w:pPr>
    </w:p>
    <w:p w14:paraId="2A151E16" w14:textId="6BA5582D" w:rsidR="006B78A8" w:rsidRPr="006B78A8" w:rsidRDefault="006B78A8" w:rsidP="006B78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6B78A8">
        <w:rPr>
          <w:rFonts w:ascii="Times New Roman" w:hAnsi="Times New Roman" w:cs="Times New Roman"/>
          <w:sz w:val="24"/>
          <w:szCs w:val="24"/>
        </w:rPr>
        <w:t xml:space="preserve">ndmetöötlussüsteemi </w:t>
      </w:r>
      <w:r>
        <w:rPr>
          <w:rFonts w:ascii="Times New Roman" w:hAnsi="Times New Roman" w:cs="Times New Roman"/>
          <w:sz w:val="24"/>
          <w:szCs w:val="24"/>
        </w:rPr>
        <w:t>kasutamine</w:t>
      </w:r>
      <w:r w:rsidRPr="006B78A8">
        <w:rPr>
          <w:rFonts w:ascii="Times New Roman" w:hAnsi="Times New Roman" w:cs="Times New Roman"/>
          <w:sz w:val="24"/>
          <w:szCs w:val="24"/>
        </w:rPr>
        <w:t xml:space="preserve"> võimaldab töödelda isikuandmeid, sh eriliiki </w:t>
      </w:r>
      <w:r w:rsidR="00866DC9">
        <w:rPr>
          <w:rFonts w:ascii="Times New Roman" w:hAnsi="Times New Roman" w:cs="Times New Roman"/>
          <w:sz w:val="24"/>
          <w:szCs w:val="24"/>
        </w:rPr>
        <w:t>isiku</w:t>
      </w:r>
      <w:r w:rsidRPr="006B78A8">
        <w:rPr>
          <w:rFonts w:ascii="Times New Roman" w:hAnsi="Times New Roman" w:cs="Times New Roman"/>
          <w:sz w:val="24"/>
          <w:szCs w:val="24"/>
        </w:rPr>
        <w:t>andmeid, turvalises ja kontrollitud keskkonnas. See vähendab andmesubjektide õiguste riivet, kuna:</w:t>
      </w:r>
    </w:p>
    <w:p w14:paraId="0730083D" w14:textId="77777777" w:rsidR="006B78A8" w:rsidRPr="006B78A8" w:rsidRDefault="006B78A8" w:rsidP="006B78A8">
      <w:pPr>
        <w:numPr>
          <w:ilvl w:val="0"/>
          <w:numId w:val="9"/>
        </w:numPr>
        <w:spacing w:after="0" w:line="240" w:lineRule="auto"/>
        <w:jc w:val="both"/>
        <w:rPr>
          <w:rFonts w:ascii="Times New Roman" w:hAnsi="Times New Roman" w:cs="Times New Roman"/>
          <w:sz w:val="24"/>
          <w:szCs w:val="24"/>
        </w:rPr>
      </w:pPr>
      <w:r w:rsidRPr="006B78A8">
        <w:rPr>
          <w:rFonts w:ascii="Times New Roman" w:hAnsi="Times New Roman" w:cs="Times New Roman"/>
          <w:sz w:val="24"/>
          <w:szCs w:val="24"/>
        </w:rPr>
        <w:lastRenderedPageBreak/>
        <w:t>süsteemi kasutamisel on kohustus rakendada rangeid tehnilisi ja korralduslikke turvanõudeid (</w:t>
      </w:r>
      <w:proofErr w:type="spellStart"/>
      <w:r w:rsidRPr="006B78A8">
        <w:rPr>
          <w:rFonts w:ascii="Times New Roman" w:hAnsi="Times New Roman" w:cs="Times New Roman"/>
          <w:sz w:val="24"/>
          <w:szCs w:val="24"/>
        </w:rPr>
        <w:t>pseudonüümimine</w:t>
      </w:r>
      <w:proofErr w:type="spellEnd"/>
      <w:r w:rsidRPr="006B78A8">
        <w:rPr>
          <w:rFonts w:ascii="Times New Roman" w:hAnsi="Times New Roman" w:cs="Times New Roman"/>
          <w:sz w:val="24"/>
          <w:szCs w:val="24"/>
        </w:rPr>
        <w:t>, piiratud juurdepääs, logimine, andmete kustutamine pärast uuringu lõppu);</w:t>
      </w:r>
    </w:p>
    <w:p w14:paraId="58B8C242" w14:textId="77777777" w:rsidR="006B78A8" w:rsidRPr="006B78A8" w:rsidRDefault="006B78A8" w:rsidP="006B78A8">
      <w:pPr>
        <w:numPr>
          <w:ilvl w:val="0"/>
          <w:numId w:val="9"/>
        </w:numPr>
        <w:spacing w:after="0" w:line="240" w:lineRule="auto"/>
        <w:jc w:val="both"/>
        <w:rPr>
          <w:rFonts w:ascii="Times New Roman" w:hAnsi="Times New Roman" w:cs="Times New Roman"/>
          <w:sz w:val="24"/>
          <w:szCs w:val="24"/>
        </w:rPr>
      </w:pPr>
      <w:r w:rsidRPr="006B78A8">
        <w:rPr>
          <w:rFonts w:ascii="Times New Roman" w:hAnsi="Times New Roman" w:cs="Times New Roman"/>
          <w:sz w:val="24"/>
          <w:szCs w:val="24"/>
        </w:rPr>
        <w:t>uuringu tegijal on juurdepääs ainult neile andmetele, mida on lubatud töödelda;</w:t>
      </w:r>
    </w:p>
    <w:p w14:paraId="653138D7" w14:textId="0D954B5E" w:rsidR="006B78A8" w:rsidRDefault="009F5096" w:rsidP="006B78A8">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selliste </w:t>
      </w:r>
      <w:r w:rsidR="006B78A8" w:rsidRPr="006B78A8">
        <w:rPr>
          <w:rFonts w:ascii="Times New Roman" w:hAnsi="Times New Roman" w:cs="Times New Roman"/>
          <w:sz w:val="24"/>
          <w:szCs w:val="24"/>
        </w:rPr>
        <w:t>andmete allalaadimine, mis võimaldaks isikut tuvastada, on välistatud.</w:t>
      </w:r>
    </w:p>
    <w:p w14:paraId="369F03D1" w14:textId="734F3453" w:rsidR="55D71C25" w:rsidRDefault="55D71C25" w:rsidP="55D71C25">
      <w:pPr>
        <w:spacing w:after="0" w:line="240" w:lineRule="auto"/>
        <w:jc w:val="both"/>
        <w:rPr>
          <w:rFonts w:ascii="Times New Roman" w:hAnsi="Times New Roman" w:cs="Times New Roman"/>
          <w:sz w:val="24"/>
          <w:szCs w:val="24"/>
        </w:rPr>
      </w:pPr>
    </w:p>
    <w:p w14:paraId="25220157" w14:textId="0A6B9979" w:rsidR="00466801" w:rsidRPr="006B78A8" w:rsidRDefault="00466801" w:rsidP="00120A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Riskide maandamise meetmena</w:t>
      </w:r>
      <w:r w:rsidR="00120AD1">
        <w:rPr>
          <w:rFonts w:ascii="Times New Roman" w:hAnsi="Times New Roman" w:cs="Times New Roman"/>
          <w:sz w:val="24"/>
          <w:szCs w:val="24"/>
        </w:rPr>
        <w:t xml:space="preserve"> e</w:t>
      </w:r>
      <w:r w:rsidR="00120AD1" w:rsidRPr="00120AD1">
        <w:rPr>
          <w:rFonts w:ascii="Times New Roman" w:hAnsi="Times New Roman" w:cs="Times New Roman"/>
          <w:sz w:val="24"/>
          <w:szCs w:val="24"/>
        </w:rPr>
        <w:t xml:space="preserve">nne süsteemi kasutuselevõttu kontrollib </w:t>
      </w:r>
      <w:r w:rsidR="00120AD1">
        <w:rPr>
          <w:rFonts w:ascii="Times New Roman" w:hAnsi="Times New Roman" w:cs="Times New Roman"/>
          <w:sz w:val="24"/>
          <w:szCs w:val="24"/>
        </w:rPr>
        <w:t>AKI</w:t>
      </w:r>
      <w:r w:rsidR="29A17EDA" w:rsidRPr="55D71C25">
        <w:rPr>
          <w:rFonts w:ascii="Times New Roman" w:hAnsi="Times New Roman" w:cs="Times New Roman"/>
          <w:sz w:val="24"/>
          <w:szCs w:val="24"/>
        </w:rPr>
        <w:t>,</w:t>
      </w:r>
      <w:r w:rsidR="00120AD1">
        <w:rPr>
          <w:rFonts w:ascii="Times New Roman" w:hAnsi="Times New Roman" w:cs="Times New Roman"/>
          <w:sz w:val="24"/>
          <w:szCs w:val="24"/>
        </w:rPr>
        <w:t xml:space="preserve"> vajadusel kaasates Riigi Infosüsteemi Ametit</w:t>
      </w:r>
      <w:r w:rsidR="00120AD1" w:rsidRPr="00120AD1">
        <w:rPr>
          <w:rFonts w:ascii="Times New Roman" w:hAnsi="Times New Roman" w:cs="Times New Roman"/>
          <w:sz w:val="24"/>
          <w:szCs w:val="24"/>
        </w:rPr>
        <w:t>, kas kõik seaduses sätestatud tingimused ja turvanõuded on täidetud. Süsteemi kasutamisel on kohustus tagada, et kõik töötlustoimingud on logitud</w:t>
      </w:r>
      <w:r w:rsidR="00A05D8E">
        <w:rPr>
          <w:rFonts w:ascii="Times New Roman" w:hAnsi="Times New Roman" w:cs="Times New Roman"/>
          <w:sz w:val="24"/>
          <w:szCs w:val="24"/>
        </w:rPr>
        <w:t xml:space="preserve">. </w:t>
      </w:r>
      <w:r w:rsidR="00AC7C20">
        <w:rPr>
          <w:rFonts w:ascii="Times New Roman" w:hAnsi="Times New Roman" w:cs="Times New Roman"/>
          <w:sz w:val="24"/>
          <w:szCs w:val="24"/>
        </w:rPr>
        <w:t>U</w:t>
      </w:r>
      <w:r w:rsidR="00AC7C20" w:rsidRPr="00067BEC">
        <w:rPr>
          <w:rFonts w:ascii="Times New Roman" w:hAnsi="Times New Roman" w:cs="Times New Roman"/>
          <w:sz w:val="24"/>
          <w:szCs w:val="24"/>
        </w:rPr>
        <w:t>uringu tegijal on juurdepääs ainult neile andmetele, mida on lubatud töödelda konkreetse uuringu jaoks</w:t>
      </w:r>
      <w:r w:rsidR="00E52F12" w:rsidRPr="00067BEC">
        <w:rPr>
          <w:rFonts w:ascii="Times New Roman" w:hAnsi="Times New Roman" w:cs="Times New Roman"/>
          <w:sz w:val="24"/>
          <w:szCs w:val="24"/>
        </w:rPr>
        <w:t xml:space="preserve">. </w:t>
      </w:r>
      <w:r w:rsidR="00120AD1" w:rsidRPr="00120AD1">
        <w:rPr>
          <w:rFonts w:ascii="Times New Roman" w:hAnsi="Times New Roman" w:cs="Times New Roman"/>
          <w:sz w:val="24"/>
          <w:szCs w:val="24"/>
        </w:rPr>
        <w:t>Kui kõik seaduses sätestatud tingimused on täidetud</w:t>
      </w:r>
      <w:r w:rsidR="00E52F12">
        <w:rPr>
          <w:rFonts w:ascii="Times New Roman" w:hAnsi="Times New Roman" w:cs="Times New Roman"/>
          <w:sz w:val="24"/>
          <w:szCs w:val="24"/>
        </w:rPr>
        <w:t xml:space="preserve"> ja kontrollitud</w:t>
      </w:r>
      <w:r w:rsidR="00120AD1" w:rsidRPr="00120AD1">
        <w:rPr>
          <w:rFonts w:ascii="Times New Roman" w:hAnsi="Times New Roman" w:cs="Times New Roman"/>
          <w:sz w:val="24"/>
          <w:szCs w:val="24"/>
        </w:rPr>
        <w:t xml:space="preserve">, ei ole vaja eetikakomitee </w:t>
      </w:r>
      <w:r w:rsidR="002655BD" w:rsidRPr="0046533A">
        <w:rPr>
          <w:rFonts w:ascii="Times New Roman" w:hAnsi="Times New Roman" w:cs="Times New Roman"/>
          <w:sz w:val="24"/>
          <w:szCs w:val="24"/>
        </w:rPr>
        <w:t>täiendavat</w:t>
      </w:r>
      <w:r w:rsidR="002655BD" w:rsidRPr="00120AD1">
        <w:rPr>
          <w:rFonts w:ascii="Times New Roman" w:hAnsi="Times New Roman" w:cs="Times New Roman"/>
          <w:sz w:val="24"/>
          <w:szCs w:val="24"/>
        </w:rPr>
        <w:t xml:space="preserve"> </w:t>
      </w:r>
      <w:r w:rsidR="00120AD1" w:rsidRPr="00120AD1">
        <w:rPr>
          <w:rFonts w:ascii="Times New Roman" w:hAnsi="Times New Roman" w:cs="Times New Roman"/>
          <w:sz w:val="24"/>
          <w:szCs w:val="24"/>
        </w:rPr>
        <w:t xml:space="preserve">hinnangut, mis vähendab halduskoormust, kuid säilitab andmekaitse </w:t>
      </w:r>
      <w:r w:rsidR="00C7185D" w:rsidRPr="00120AD1">
        <w:rPr>
          <w:rFonts w:ascii="Times New Roman" w:hAnsi="Times New Roman" w:cs="Times New Roman"/>
          <w:sz w:val="24"/>
          <w:szCs w:val="24"/>
        </w:rPr>
        <w:t xml:space="preserve">kõrge </w:t>
      </w:r>
      <w:r w:rsidR="00120AD1" w:rsidRPr="00120AD1">
        <w:rPr>
          <w:rFonts w:ascii="Times New Roman" w:hAnsi="Times New Roman" w:cs="Times New Roman"/>
          <w:sz w:val="24"/>
          <w:szCs w:val="24"/>
        </w:rPr>
        <w:t>taseme.</w:t>
      </w:r>
    </w:p>
    <w:p w14:paraId="7FF0E207" w14:textId="77777777" w:rsidR="006B78A8" w:rsidRDefault="006B78A8" w:rsidP="00F03E6B">
      <w:pPr>
        <w:spacing w:after="0" w:line="240" w:lineRule="auto"/>
        <w:jc w:val="both"/>
        <w:rPr>
          <w:rFonts w:ascii="Times New Roman" w:hAnsi="Times New Roman" w:cs="Times New Roman"/>
          <w:sz w:val="24"/>
          <w:szCs w:val="24"/>
        </w:rPr>
      </w:pPr>
    </w:p>
    <w:p w14:paraId="1CE00F60" w14:textId="4FE09491" w:rsidR="00E52F12" w:rsidRDefault="00C7185D" w:rsidP="00F03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Tuleb</w:t>
      </w:r>
      <w:r w:rsidR="00E52F12">
        <w:rPr>
          <w:rFonts w:ascii="Times New Roman" w:hAnsi="Times New Roman" w:cs="Times New Roman"/>
          <w:sz w:val="24"/>
          <w:szCs w:val="24"/>
        </w:rPr>
        <w:t xml:space="preserve"> silmas pidada, </w:t>
      </w:r>
      <w:r w:rsidR="00652DBC">
        <w:rPr>
          <w:rFonts w:ascii="Times New Roman" w:hAnsi="Times New Roman" w:cs="Times New Roman"/>
          <w:sz w:val="24"/>
          <w:szCs w:val="24"/>
        </w:rPr>
        <w:t>et iga</w:t>
      </w:r>
      <w:r w:rsidR="00652DBC" w:rsidRPr="00652DBC">
        <w:rPr>
          <w:rFonts w:ascii="Times New Roman" w:hAnsi="Times New Roman" w:cs="Times New Roman"/>
          <w:sz w:val="24"/>
          <w:szCs w:val="24"/>
        </w:rPr>
        <w:t xml:space="preserve"> andmetöötlussüsteemi pakkuja peab enne süsteemi kasutuselevõttu koostama oma süsteemi kohta andmekaitsealase mõjuhinnangu</w:t>
      </w:r>
      <w:r w:rsidR="00B67786">
        <w:rPr>
          <w:rFonts w:ascii="Times New Roman" w:hAnsi="Times New Roman" w:cs="Times New Roman"/>
          <w:sz w:val="24"/>
          <w:szCs w:val="24"/>
        </w:rPr>
        <w:t>, see kohustus tuleb IKÜM</w:t>
      </w:r>
      <w:r w:rsidR="00215D06">
        <w:rPr>
          <w:rFonts w:ascii="Times New Roman" w:hAnsi="Times New Roman" w:cs="Times New Roman"/>
          <w:sz w:val="24"/>
          <w:szCs w:val="24"/>
        </w:rPr>
        <w:t>-i</w:t>
      </w:r>
      <w:r w:rsidR="00B67786">
        <w:rPr>
          <w:rFonts w:ascii="Times New Roman" w:hAnsi="Times New Roman" w:cs="Times New Roman"/>
          <w:sz w:val="24"/>
          <w:szCs w:val="24"/>
        </w:rPr>
        <w:t xml:space="preserve"> artiklist 35, mille kohaselt </w:t>
      </w:r>
      <w:r w:rsidR="00A2300D" w:rsidRPr="008D1A4E">
        <w:rPr>
          <w:rFonts w:ascii="Times New Roman" w:hAnsi="Times New Roman" w:cs="Times New Roman"/>
          <w:sz w:val="24"/>
          <w:szCs w:val="24"/>
        </w:rPr>
        <w:t>kui</w:t>
      </w:r>
      <w:r w:rsidR="00A2300D">
        <w:rPr>
          <w:rFonts w:ascii="Times New Roman" w:hAnsi="Times New Roman" w:cs="Times New Roman"/>
          <w:sz w:val="24"/>
          <w:szCs w:val="24"/>
        </w:rPr>
        <w:t xml:space="preserve"> </w:t>
      </w:r>
      <w:r w:rsidR="00DA356E" w:rsidRPr="00DA356E">
        <w:rPr>
          <w:rFonts w:ascii="Times New Roman" w:hAnsi="Times New Roman" w:cs="Times New Roman"/>
          <w:sz w:val="24"/>
          <w:szCs w:val="24"/>
        </w:rPr>
        <w:t>teatavat tüüpi isikuandmete töötlemise, eelkõige uut tehnoloogiat kasutava töötlemise tulemusena ning isikuandmete töötlemise laadi, ulatust, konteksti ja eesmärke arvesse võttes tekib tõenäoliselt füüsiliste isikute õigustele ja vabadustele suur oht, hindab vastutav töötleja enne isikuandmete töötlemist kavandatavate isikuandmete töötlemise toimingute mõju isikuandmete kaitsele</w:t>
      </w:r>
      <w:r w:rsidR="00652DBC">
        <w:rPr>
          <w:rFonts w:ascii="Times New Roman" w:hAnsi="Times New Roman" w:cs="Times New Roman"/>
          <w:sz w:val="24"/>
          <w:szCs w:val="24"/>
        </w:rPr>
        <w:t xml:space="preserve">. </w:t>
      </w:r>
      <w:r w:rsidR="000257A7">
        <w:rPr>
          <w:rFonts w:ascii="Times New Roman" w:hAnsi="Times New Roman" w:cs="Times New Roman"/>
          <w:sz w:val="24"/>
          <w:szCs w:val="24"/>
        </w:rPr>
        <w:t>Andmekaitsealase m</w:t>
      </w:r>
      <w:r w:rsidR="00652DBC" w:rsidRPr="00652DBC">
        <w:rPr>
          <w:rFonts w:ascii="Times New Roman" w:hAnsi="Times New Roman" w:cs="Times New Roman"/>
          <w:sz w:val="24"/>
          <w:szCs w:val="24"/>
        </w:rPr>
        <w:t xml:space="preserve">õjuhinnangu olemasolu on eelduseks </w:t>
      </w:r>
      <w:r w:rsidR="0DF452FA" w:rsidRPr="55D71C25">
        <w:rPr>
          <w:rFonts w:ascii="Times New Roman" w:hAnsi="Times New Roman" w:cs="Times New Roman"/>
          <w:sz w:val="24"/>
          <w:szCs w:val="24"/>
        </w:rPr>
        <w:t>AKI-</w:t>
      </w:r>
      <w:r w:rsidR="00652DBC" w:rsidRPr="00652DBC">
        <w:rPr>
          <w:rFonts w:ascii="Times New Roman" w:hAnsi="Times New Roman" w:cs="Times New Roman"/>
          <w:sz w:val="24"/>
          <w:szCs w:val="24"/>
        </w:rPr>
        <w:t>poolsele kontrollile ja süsteemi kasutuselevõtule</w:t>
      </w:r>
      <w:r w:rsidR="151B31EA" w:rsidRPr="55D71C25">
        <w:rPr>
          <w:rFonts w:ascii="Times New Roman" w:hAnsi="Times New Roman" w:cs="Times New Roman"/>
          <w:sz w:val="24"/>
          <w:szCs w:val="24"/>
        </w:rPr>
        <w:t>.</w:t>
      </w:r>
    </w:p>
    <w:p w14:paraId="09CE80F3" w14:textId="77777777" w:rsidR="00CF6C72" w:rsidRDefault="00CF6C72" w:rsidP="00F03E6B">
      <w:pPr>
        <w:spacing w:after="0" w:line="240" w:lineRule="auto"/>
        <w:jc w:val="both"/>
        <w:rPr>
          <w:rFonts w:ascii="Times New Roman" w:hAnsi="Times New Roman" w:cs="Times New Roman"/>
          <w:sz w:val="24"/>
          <w:szCs w:val="24"/>
        </w:rPr>
      </w:pPr>
    </w:p>
    <w:p w14:paraId="6E61E1BD" w14:textId="1B0A0F75" w:rsidR="00CF6C72" w:rsidRDefault="00CF6C72" w:rsidP="00F03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Protsessiskeem eelnõu rakendamiseks</w:t>
      </w:r>
      <w:r w:rsidR="00112C60">
        <w:rPr>
          <w:rFonts w:ascii="Times New Roman" w:hAnsi="Times New Roman" w:cs="Times New Roman"/>
          <w:sz w:val="24"/>
          <w:szCs w:val="24"/>
        </w:rPr>
        <w:t>:</w:t>
      </w:r>
    </w:p>
    <w:p w14:paraId="4C927DAD" w14:textId="77777777" w:rsidR="00CF6C72" w:rsidRDefault="00CF6C72" w:rsidP="00F03E6B">
      <w:pPr>
        <w:spacing w:after="0" w:line="240" w:lineRule="auto"/>
        <w:jc w:val="both"/>
        <w:rPr>
          <w:rFonts w:ascii="Times New Roman" w:hAnsi="Times New Roman" w:cs="Times New Roman"/>
          <w:sz w:val="24"/>
          <w:szCs w:val="24"/>
        </w:rPr>
      </w:pPr>
    </w:p>
    <w:p w14:paraId="16C9D257" w14:textId="15E373DE" w:rsidR="00CF6C72" w:rsidRPr="00CF6C72" w:rsidRDefault="00CF6C72" w:rsidP="00CF6C72">
      <w:pPr>
        <w:spacing w:after="0" w:line="240" w:lineRule="auto"/>
        <w:jc w:val="both"/>
        <w:rPr>
          <w:rFonts w:ascii="Times New Roman" w:hAnsi="Times New Roman" w:cs="Times New Roman"/>
          <w:sz w:val="24"/>
          <w:szCs w:val="24"/>
        </w:rPr>
      </w:pPr>
      <w:r w:rsidRPr="00CF6C72">
        <w:rPr>
          <w:rFonts w:ascii="Times New Roman" w:hAnsi="Times New Roman" w:cs="Times New Roman"/>
          <w:noProof/>
          <w:sz w:val="24"/>
          <w:szCs w:val="24"/>
        </w:rPr>
        <w:drawing>
          <wp:inline distT="0" distB="0" distL="0" distR="0" wp14:anchorId="6A6744DD" wp14:editId="0648A3B6">
            <wp:extent cx="5760720" cy="4320540"/>
            <wp:effectExtent l="0" t="0" r="0" b="3810"/>
            <wp:docPr id="1395700878" name="Pilt 2" descr="Pilt, millel on kujutatud tekst, kuvatõmmis, Font, diagramm&#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700878" name="Pilt 2" descr="Pilt, millel on kujutatud tekst, kuvatõmmis, Font, diagramm&#10;&#10;Tehisintellekti genereeritud sisu ei pruugi olla õi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p>
    <w:p w14:paraId="41758A0B" w14:textId="77777777" w:rsidR="00CF6C72" w:rsidRPr="00F03E6B" w:rsidRDefault="00CF6C72" w:rsidP="00F03E6B">
      <w:pPr>
        <w:spacing w:after="0" w:line="240" w:lineRule="auto"/>
        <w:jc w:val="both"/>
        <w:rPr>
          <w:rFonts w:ascii="Times New Roman" w:hAnsi="Times New Roman" w:cs="Times New Roman"/>
          <w:sz w:val="24"/>
          <w:szCs w:val="24"/>
        </w:rPr>
      </w:pPr>
    </w:p>
    <w:p w14:paraId="4C12DCD4" w14:textId="4941160B" w:rsidR="00412D5E" w:rsidRDefault="004C5604" w:rsidP="001358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4</w:t>
      </w:r>
      <w:r w:rsidR="00412D5E">
        <w:rPr>
          <w:rFonts w:ascii="Times New Roman" w:hAnsi="Times New Roman" w:cs="Times New Roman"/>
          <w:b/>
          <w:sz w:val="24"/>
          <w:szCs w:val="24"/>
        </w:rPr>
        <w:t xml:space="preserve">. </w:t>
      </w:r>
      <w:r w:rsidR="00025DF6">
        <w:rPr>
          <w:rFonts w:ascii="Times New Roman" w:hAnsi="Times New Roman" w:cs="Times New Roman"/>
          <w:b/>
          <w:sz w:val="24"/>
          <w:szCs w:val="24"/>
        </w:rPr>
        <w:t xml:space="preserve">Eelnõu </w:t>
      </w:r>
      <w:r w:rsidR="004D299B">
        <w:rPr>
          <w:rFonts w:ascii="Times New Roman" w:hAnsi="Times New Roman" w:cs="Times New Roman"/>
          <w:b/>
          <w:sz w:val="24"/>
          <w:szCs w:val="24"/>
        </w:rPr>
        <w:t>terminoloogia</w:t>
      </w:r>
    </w:p>
    <w:p w14:paraId="293FD67E" w14:textId="77777777" w:rsidR="00025DF6" w:rsidRDefault="00025DF6" w:rsidP="001358F0">
      <w:pPr>
        <w:spacing w:after="0" w:line="240" w:lineRule="auto"/>
        <w:jc w:val="both"/>
        <w:rPr>
          <w:rFonts w:ascii="Times New Roman" w:hAnsi="Times New Roman" w:cs="Times New Roman"/>
          <w:b/>
          <w:sz w:val="24"/>
          <w:szCs w:val="24"/>
        </w:rPr>
      </w:pPr>
    </w:p>
    <w:p w14:paraId="291B92C4" w14:textId="3DAF5684" w:rsidR="002F4ACC" w:rsidRDefault="00025DF6" w:rsidP="00C25648">
      <w:pPr>
        <w:spacing w:after="0" w:line="240" w:lineRule="auto"/>
        <w:jc w:val="both"/>
        <w:rPr>
          <w:rFonts w:ascii="Times New Roman" w:hAnsi="Times New Roman" w:cs="Times New Roman"/>
        </w:rPr>
      </w:pPr>
      <w:r w:rsidRPr="00520B14">
        <w:rPr>
          <w:rFonts w:ascii="Times New Roman" w:hAnsi="Times New Roman" w:cs="Times New Roman"/>
          <w:bCs/>
          <w:sz w:val="24"/>
          <w:szCs w:val="24"/>
        </w:rPr>
        <w:t xml:space="preserve">Muudatusega võetakse </w:t>
      </w:r>
      <w:r w:rsidR="00865618">
        <w:rPr>
          <w:rFonts w:ascii="Times New Roman" w:hAnsi="Times New Roman" w:cs="Times New Roman"/>
          <w:bCs/>
          <w:sz w:val="24"/>
          <w:szCs w:val="24"/>
        </w:rPr>
        <w:t>termin</w:t>
      </w:r>
      <w:r w:rsidR="00865618" w:rsidRPr="00520B14">
        <w:rPr>
          <w:rFonts w:ascii="Times New Roman" w:hAnsi="Times New Roman" w:cs="Times New Roman"/>
          <w:bCs/>
          <w:sz w:val="24"/>
          <w:szCs w:val="24"/>
        </w:rPr>
        <w:t xml:space="preserve"> „uuring“</w:t>
      </w:r>
      <w:r w:rsidR="00865618" w:rsidRPr="00865618">
        <w:rPr>
          <w:rFonts w:ascii="Times New Roman" w:hAnsi="Times New Roman" w:cs="Times New Roman"/>
          <w:bCs/>
          <w:sz w:val="24"/>
          <w:szCs w:val="24"/>
        </w:rPr>
        <w:t xml:space="preserve"> </w:t>
      </w:r>
      <w:r w:rsidR="00865618" w:rsidRPr="00520B14">
        <w:rPr>
          <w:rFonts w:ascii="Times New Roman" w:hAnsi="Times New Roman" w:cs="Times New Roman"/>
          <w:bCs/>
          <w:sz w:val="24"/>
          <w:szCs w:val="24"/>
        </w:rPr>
        <w:t>kasutusele</w:t>
      </w:r>
      <w:r w:rsidR="00865618">
        <w:rPr>
          <w:rFonts w:ascii="Times New Roman" w:hAnsi="Times New Roman" w:cs="Times New Roman"/>
          <w:bCs/>
          <w:sz w:val="24"/>
          <w:szCs w:val="24"/>
        </w:rPr>
        <w:t xml:space="preserve"> </w:t>
      </w:r>
      <w:r w:rsidR="007A478E">
        <w:rPr>
          <w:rFonts w:ascii="Times New Roman" w:hAnsi="Times New Roman" w:cs="Times New Roman"/>
          <w:bCs/>
          <w:sz w:val="24"/>
          <w:szCs w:val="24"/>
        </w:rPr>
        <w:t>laiemas tähenduses</w:t>
      </w:r>
      <w:r w:rsidR="004D299B" w:rsidRPr="00520B14">
        <w:rPr>
          <w:rFonts w:ascii="Times New Roman" w:hAnsi="Times New Roman" w:cs="Times New Roman"/>
          <w:bCs/>
          <w:sz w:val="24"/>
          <w:szCs w:val="24"/>
        </w:rPr>
        <w:t xml:space="preserve">. </w:t>
      </w:r>
      <w:r w:rsidR="00EA5298" w:rsidRPr="00520B14">
        <w:rPr>
          <w:rFonts w:ascii="Times New Roman" w:hAnsi="Times New Roman" w:cs="Times New Roman"/>
          <w:bCs/>
          <w:sz w:val="24"/>
          <w:szCs w:val="24"/>
        </w:rPr>
        <w:t>Muudatuse</w:t>
      </w:r>
      <w:r w:rsidR="005262F5">
        <w:rPr>
          <w:rFonts w:ascii="Times New Roman" w:hAnsi="Times New Roman" w:cs="Times New Roman"/>
          <w:bCs/>
          <w:sz w:val="24"/>
          <w:szCs w:val="24"/>
        </w:rPr>
        <w:t xml:space="preserve"> järel</w:t>
      </w:r>
      <w:r w:rsidR="00EA5298" w:rsidRPr="00520B14">
        <w:rPr>
          <w:rFonts w:ascii="Times New Roman" w:hAnsi="Times New Roman" w:cs="Times New Roman"/>
          <w:bCs/>
          <w:sz w:val="24"/>
          <w:szCs w:val="24"/>
        </w:rPr>
        <w:t xml:space="preserve"> </w:t>
      </w:r>
      <w:r w:rsidR="00EA5298" w:rsidRPr="00520B14">
        <w:rPr>
          <w:rFonts w:ascii="Times New Roman" w:hAnsi="Times New Roman" w:cs="Times New Roman"/>
          <w:color w:val="000000"/>
          <w:sz w:val="24"/>
          <w:szCs w:val="24"/>
        </w:rPr>
        <w:t>nimetatakse teadus-</w:t>
      </w:r>
      <w:r w:rsidR="005262F5">
        <w:rPr>
          <w:rFonts w:ascii="Times New Roman" w:hAnsi="Times New Roman" w:cs="Times New Roman"/>
          <w:color w:val="000000"/>
          <w:sz w:val="24"/>
          <w:szCs w:val="24"/>
        </w:rPr>
        <w:t>,</w:t>
      </w:r>
      <w:r w:rsidR="00EA5298" w:rsidRPr="00520B14">
        <w:rPr>
          <w:rFonts w:ascii="Times New Roman" w:hAnsi="Times New Roman" w:cs="Times New Roman"/>
          <w:color w:val="000000"/>
          <w:sz w:val="24"/>
          <w:szCs w:val="24"/>
        </w:rPr>
        <w:t xml:space="preserve"> ajaloo</w:t>
      </w:r>
      <w:r w:rsidR="00711633">
        <w:rPr>
          <w:rFonts w:ascii="Times New Roman" w:hAnsi="Times New Roman" w:cs="Times New Roman"/>
          <w:color w:val="000000"/>
          <w:sz w:val="24"/>
          <w:szCs w:val="24"/>
        </w:rPr>
        <w:t>-</w:t>
      </w:r>
      <w:r w:rsidR="00EA5298" w:rsidRPr="00520B14">
        <w:rPr>
          <w:rFonts w:ascii="Times New Roman" w:hAnsi="Times New Roman" w:cs="Times New Roman"/>
          <w:color w:val="000000"/>
          <w:sz w:val="24"/>
          <w:szCs w:val="24"/>
        </w:rPr>
        <w:t xml:space="preserve"> </w:t>
      </w:r>
      <w:r w:rsidR="005262F5">
        <w:rPr>
          <w:rFonts w:ascii="Times New Roman" w:hAnsi="Times New Roman" w:cs="Times New Roman"/>
          <w:color w:val="000000"/>
          <w:sz w:val="24"/>
          <w:szCs w:val="24"/>
        </w:rPr>
        <w:t>ja</w:t>
      </w:r>
      <w:r w:rsidR="00EA5298" w:rsidRPr="00520B14">
        <w:rPr>
          <w:rFonts w:ascii="Times New Roman" w:hAnsi="Times New Roman" w:cs="Times New Roman"/>
          <w:color w:val="000000"/>
          <w:sz w:val="24"/>
          <w:szCs w:val="24"/>
        </w:rPr>
        <w:t xml:space="preserve"> statistika eesmärgil tehtavat uuringut edaspidi ühise </w:t>
      </w:r>
      <w:r w:rsidR="005262F5">
        <w:rPr>
          <w:rFonts w:ascii="Times New Roman" w:hAnsi="Times New Roman" w:cs="Times New Roman"/>
          <w:color w:val="000000"/>
          <w:sz w:val="24"/>
          <w:szCs w:val="24"/>
        </w:rPr>
        <w:t>terminiga</w:t>
      </w:r>
      <w:r w:rsidR="005262F5" w:rsidRPr="00520B14">
        <w:rPr>
          <w:rFonts w:ascii="Times New Roman" w:hAnsi="Times New Roman" w:cs="Times New Roman"/>
          <w:color w:val="000000"/>
          <w:sz w:val="24"/>
          <w:szCs w:val="24"/>
        </w:rPr>
        <w:t xml:space="preserve"> </w:t>
      </w:r>
      <w:r w:rsidR="00EA5298" w:rsidRPr="00520B14">
        <w:rPr>
          <w:rFonts w:ascii="Times New Roman" w:hAnsi="Times New Roman" w:cs="Times New Roman"/>
          <w:color w:val="000000"/>
          <w:sz w:val="24"/>
          <w:szCs w:val="24"/>
        </w:rPr>
        <w:t xml:space="preserve">„uuring“. </w:t>
      </w:r>
      <w:r w:rsidR="009A78FD" w:rsidRPr="00520B14">
        <w:rPr>
          <w:rFonts w:ascii="Times New Roman" w:hAnsi="Times New Roman" w:cs="Times New Roman"/>
          <w:color w:val="000000"/>
          <w:sz w:val="24"/>
          <w:szCs w:val="24"/>
        </w:rPr>
        <w:t>T</w:t>
      </w:r>
      <w:r w:rsidR="002F4ACC" w:rsidRPr="00520B14">
        <w:rPr>
          <w:rFonts w:ascii="Times New Roman" w:hAnsi="Times New Roman" w:cs="Times New Roman"/>
          <w:sz w:val="24"/>
          <w:szCs w:val="24"/>
        </w:rPr>
        <w:t>eadusuuringu eesmärgil isikuandmete töötlemi</w:t>
      </w:r>
      <w:r w:rsidR="002F4ACC" w:rsidRPr="00520B14">
        <w:rPr>
          <w:rFonts w:ascii="Times New Roman" w:hAnsi="Times New Roman" w:cs="Times New Roman"/>
        </w:rPr>
        <w:t xml:space="preserve">ne </w:t>
      </w:r>
      <w:r w:rsidR="002F4ACC" w:rsidRPr="00520B14">
        <w:rPr>
          <w:rFonts w:ascii="Times New Roman" w:hAnsi="Times New Roman" w:cs="Times New Roman"/>
          <w:sz w:val="24"/>
          <w:szCs w:val="24"/>
        </w:rPr>
        <w:t>hõlmab näiteks tehnoloogia</w:t>
      </w:r>
      <w:r w:rsidR="00A16435">
        <w:rPr>
          <w:rFonts w:ascii="Times New Roman" w:hAnsi="Times New Roman" w:cs="Times New Roman"/>
          <w:sz w:val="24"/>
          <w:szCs w:val="24"/>
        </w:rPr>
        <w:t xml:space="preserve"> </w:t>
      </w:r>
      <w:r w:rsidR="00C63166" w:rsidRPr="00520B14">
        <w:rPr>
          <w:rFonts w:ascii="Times New Roman" w:hAnsi="Times New Roman" w:cs="Times New Roman"/>
          <w:sz w:val="24"/>
          <w:szCs w:val="24"/>
        </w:rPr>
        <w:t>arend</w:t>
      </w:r>
      <w:r w:rsidR="00C63166">
        <w:rPr>
          <w:rFonts w:ascii="Times New Roman" w:hAnsi="Times New Roman" w:cs="Times New Roman"/>
          <w:sz w:val="24"/>
          <w:szCs w:val="24"/>
        </w:rPr>
        <w:t>ami</w:t>
      </w:r>
      <w:r w:rsidR="00C63166" w:rsidRPr="00520B14">
        <w:rPr>
          <w:rFonts w:ascii="Times New Roman" w:hAnsi="Times New Roman" w:cs="Times New Roman"/>
          <w:sz w:val="24"/>
          <w:szCs w:val="24"/>
        </w:rPr>
        <w:t xml:space="preserve">st </w:t>
      </w:r>
      <w:r w:rsidR="002F4ACC" w:rsidRPr="00520B14">
        <w:rPr>
          <w:rFonts w:ascii="Times New Roman" w:hAnsi="Times New Roman" w:cs="Times New Roman"/>
          <w:sz w:val="24"/>
          <w:szCs w:val="24"/>
        </w:rPr>
        <w:t>ja tutvustamist, alusuuringuid, rakendusuuringuid ja erasektori vahenditest rahastatavaid uuringuid</w:t>
      </w:r>
      <w:r w:rsidR="002F4ACC" w:rsidRPr="00520B14">
        <w:rPr>
          <w:rFonts w:ascii="Times New Roman" w:hAnsi="Times New Roman" w:cs="Times New Roman"/>
        </w:rPr>
        <w:t xml:space="preserve">. </w:t>
      </w:r>
      <w:r w:rsidR="00C63166">
        <w:rPr>
          <w:rFonts w:ascii="Times New Roman" w:hAnsi="Times New Roman" w:cs="Times New Roman"/>
        </w:rPr>
        <w:t>K</w:t>
      </w:r>
      <w:r w:rsidR="002F4ACC" w:rsidRPr="00520B14">
        <w:rPr>
          <w:rFonts w:ascii="Times New Roman" w:hAnsi="Times New Roman" w:cs="Times New Roman"/>
          <w:sz w:val="24"/>
          <w:szCs w:val="24"/>
        </w:rPr>
        <w:t xml:space="preserve">a tehisaru arendamine </w:t>
      </w:r>
      <w:r w:rsidR="00C63166">
        <w:rPr>
          <w:rFonts w:ascii="Times New Roman" w:hAnsi="Times New Roman" w:cs="Times New Roman"/>
          <w:sz w:val="24"/>
          <w:szCs w:val="24"/>
        </w:rPr>
        <w:t xml:space="preserve">on </w:t>
      </w:r>
      <w:r w:rsidR="002F4ACC" w:rsidRPr="00520B14">
        <w:rPr>
          <w:rFonts w:ascii="Times New Roman" w:hAnsi="Times New Roman" w:cs="Times New Roman"/>
          <w:sz w:val="24"/>
          <w:szCs w:val="24"/>
        </w:rPr>
        <w:t>osa tehnoloogiaarendusest</w:t>
      </w:r>
      <w:r w:rsidR="002F4ACC" w:rsidRPr="00520B14">
        <w:rPr>
          <w:rFonts w:ascii="Times New Roman" w:hAnsi="Times New Roman" w:cs="Times New Roman"/>
        </w:rPr>
        <w:t>.</w:t>
      </w:r>
    </w:p>
    <w:p w14:paraId="3B2FF2AB" w14:textId="77777777" w:rsidR="002F4ACC" w:rsidRPr="004D299B" w:rsidRDefault="002F4ACC" w:rsidP="001358F0">
      <w:pPr>
        <w:spacing w:after="0" w:line="240" w:lineRule="auto"/>
        <w:jc w:val="both"/>
        <w:rPr>
          <w:rFonts w:ascii="Times New Roman" w:hAnsi="Times New Roman" w:cs="Times New Roman"/>
          <w:bCs/>
          <w:sz w:val="24"/>
          <w:szCs w:val="24"/>
        </w:rPr>
      </w:pPr>
    </w:p>
    <w:p w14:paraId="7539747B" w14:textId="46933407" w:rsidR="001358F0" w:rsidRPr="00E2544A" w:rsidRDefault="004C5604" w:rsidP="001358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r w:rsidR="001358F0" w:rsidRPr="00E2544A">
        <w:rPr>
          <w:rFonts w:ascii="Times New Roman" w:hAnsi="Times New Roman" w:cs="Times New Roman"/>
          <w:b/>
          <w:sz w:val="24"/>
          <w:szCs w:val="24"/>
        </w:rPr>
        <w:t>. Eelnõu vastavus Euroopa Liidu õigusele</w:t>
      </w:r>
    </w:p>
    <w:p w14:paraId="383698F5" w14:textId="77777777" w:rsidR="001358F0" w:rsidRPr="00E2544A" w:rsidRDefault="001358F0" w:rsidP="001358F0">
      <w:pPr>
        <w:spacing w:after="0" w:line="240" w:lineRule="auto"/>
        <w:jc w:val="both"/>
        <w:rPr>
          <w:rFonts w:ascii="Times New Roman" w:hAnsi="Times New Roman" w:cs="Times New Roman"/>
          <w:b/>
          <w:sz w:val="24"/>
          <w:szCs w:val="24"/>
        </w:rPr>
      </w:pPr>
    </w:p>
    <w:p w14:paraId="2196B5AA" w14:textId="77777777" w:rsidR="001358F0" w:rsidRDefault="001358F0" w:rsidP="001358F0">
      <w:pPr>
        <w:spacing w:after="0" w:line="240" w:lineRule="auto"/>
        <w:jc w:val="both"/>
        <w:rPr>
          <w:rFonts w:ascii="Times New Roman" w:hAnsi="Times New Roman" w:cs="Times New Roman"/>
          <w:sz w:val="24"/>
          <w:szCs w:val="24"/>
        </w:rPr>
      </w:pPr>
      <w:r w:rsidRPr="00E2544A">
        <w:rPr>
          <w:rFonts w:ascii="Times New Roman" w:hAnsi="Times New Roman" w:cs="Times New Roman"/>
          <w:sz w:val="24"/>
          <w:szCs w:val="24"/>
        </w:rPr>
        <w:t xml:space="preserve">Eelnõuga ei võeta üle Euroopa Liidu õigust. Eelnõu kirjutamisel on arvesse võetud isikuandmete kaitse </w:t>
      </w:r>
      <w:proofErr w:type="spellStart"/>
      <w:r w:rsidRPr="00E2544A">
        <w:rPr>
          <w:rFonts w:ascii="Times New Roman" w:hAnsi="Times New Roman" w:cs="Times New Roman"/>
          <w:sz w:val="24"/>
          <w:szCs w:val="24"/>
        </w:rPr>
        <w:t>üldmääruses</w:t>
      </w:r>
      <w:proofErr w:type="spellEnd"/>
      <w:r w:rsidRPr="00E2544A">
        <w:rPr>
          <w:rStyle w:val="Allmrkuseviide"/>
          <w:rFonts w:ascii="Times New Roman" w:hAnsi="Times New Roman" w:cs="Times New Roman"/>
          <w:sz w:val="24"/>
          <w:szCs w:val="24"/>
        </w:rPr>
        <w:footnoteReference w:id="8"/>
      </w:r>
      <w:r w:rsidRPr="00E2544A">
        <w:rPr>
          <w:rFonts w:ascii="Times New Roman" w:hAnsi="Times New Roman" w:cs="Times New Roman"/>
          <w:sz w:val="24"/>
          <w:szCs w:val="24"/>
        </w:rPr>
        <w:t xml:space="preserve"> ja õiguskaitseasutuste direktiivis</w:t>
      </w:r>
      <w:r w:rsidRPr="00E2544A">
        <w:rPr>
          <w:rStyle w:val="Allmrkuseviide"/>
          <w:rFonts w:ascii="Times New Roman" w:hAnsi="Times New Roman" w:cs="Times New Roman"/>
          <w:sz w:val="24"/>
          <w:szCs w:val="24"/>
        </w:rPr>
        <w:footnoteReference w:id="9"/>
      </w:r>
      <w:r w:rsidRPr="00E2544A">
        <w:rPr>
          <w:rFonts w:ascii="Times New Roman" w:hAnsi="Times New Roman" w:cs="Times New Roman"/>
          <w:sz w:val="24"/>
          <w:szCs w:val="24"/>
        </w:rPr>
        <w:t xml:space="preserve"> sätestatut. </w:t>
      </w:r>
    </w:p>
    <w:p w14:paraId="7C6352BE" w14:textId="3DDEFD86" w:rsidR="6CF4B944" w:rsidRDefault="6CF4B944" w:rsidP="6CF4B944">
      <w:pPr>
        <w:spacing w:after="0" w:line="240" w:lineRule="auto"/>
        <w:jc w:val="both"/>
        <w:rPr>
          <w:rFonts w:ascii="Times New Roman" w:hAnsi="Times New Roman" w:cs="Times New Roman"/>
          <w:sz w:val="24"/>
          <w:szCs w:val="24"/>
        </w:rPr>
      </w:pPr>
    </w:p>
    <w:p w14:paraId="6C3B62F5" w14:textId="183FD446" w:rsidR="00A5277F" w:rsidRDefault="004C5604" w:rsidP="00A5277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r w:rsidR="00A5277F" w:rsidRPr="00E2544A">
        <w:rPr>
          <w:rFonts w:ascii="Times New Roman" w:hAnsi="Times New Roman" w:cs="Times New Roman"/>
          <w:b/>
          <w:sz w:val="24"/>
          <w:szCs w:val="24"/>
        </w:rPr>
        <w:t xml:space="preserve">. </w:t>
      </w:r>
      <w:r w:rsidR="001B2635">
        <w:rPr>
          <w:rFonts w:ascii="Times New Roman" w:hAnsi="Times New Roman" w:cs="Times New Roman"/>
          <w:b/>
          <w:sz w:val="24"/>
          <w:szCs w:val="24"/>
        </w:rPr>
        <w:t>Seaduse mõjud</w:t>
      </w:r>
    </w:p>
    <w:p w14:paraId="2F07E912" w14:textId="77777777" w:rsidR="001B2635" w:rsidRDefault="001B2635" w:rsidP="00A5277F">
      <w:pPr>
        <w:spacing w:after="0" w:line="240" w:lineRule="auto"/>
        <w:jc w:val="both"/>
        <w:rPr>
          <w:rFonts w:ascii="Times New Roman" w:hAnsi="Times New Roman" w:cs="Times New Roman"/>
          <w:b/>
          <w:sz w:val="24"/>
          <w:szCs w:val="24"/>
        </w:rPr>
      </w:pPr>
    </w:p>
    <w:p w14:paraId="5565FA38" w14:textId="73FEA84D" w:rsidR="001B2635" w:rsidRDefault="004C5604" w:rsidP="00A5277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r w:rsidR="001B2635">
        <w:rPr>
          <w:rFonts w:ascii="Times New Roman" w:hAnsi="Times New Roman" w:cs="Times New Roman"/>
          <w:b/>
          <w:sz w:val="24"/>
          <w:szCs w:val="24"/>
        </w:rPr>
        <w:t>.1</w:t>
      </w:r>
      <w:r w:rsidR="005918E8">
        <w:rPr>
          <w:rFonts w:ascii="Times New Roman" w:hAnsi="Times New Roman" w:cs="Times New Roman"/>
          <w:b/>
          <w:sz w:val="24"/>
          <w:szCs w:val="24"/>
        </w:rPr>
        <w:t>.</w:t>
      </w:r>
      <w:r w:rsidR="001B2635">
        <w:rPr>
          <w:rFonts w:ascii="Times New Roman" w:hAnsi="Times New Roman" w:cs="Times New Roman"/>
          <w:b/>
          <w:sz w:val="24"/>
          <w:szCs w:val="24"/>
        </w:rPr>
        <w:t xml:space="preserve"> </w:t>
      </w:r>
      <w:r w:rsidR="00F07823">
        <w:rPr>
          <w:rFonts w:ascii="Times New Roman" w:hAnsi="Times New Roman" w:cs="Times New Roman"/>
          <w:b/>
          <w:sz w:val="24"/>
          <w:szCs w:val="24"/>
        </w:rPr>
        <w:t>Andmekaitse Inspektsioon</w:t>
      </w:r>
      <w:r w:rsidR="1D5AECDB" w:rsidRPr="5EDD3458">
        <w:rPr>
          <w:rFonts w:ascii="Times New Roman" w:hAnsi="Times New Roman" w:cs="Times New Roman"/>
          <w:b/>
          <w:bCs/>
          <w:sz w:val="24"/>
          <w:szCs w:val="24"/>
        </w:rPr>
        <w:t xml:space="preserve"> </w:t>
      </w:r>
      <w:r w:rsidR="002820A7">
        <w:rPr>
          <w:rFonts w:ascii="Times New Roman" w:hAnsi="Times New Roman" w:cs="Times New Roman"/>
          <w:b/>
          <w:bCs/>
          <w:sz w:val="24"/>
          <w:szCs w:val="24"/>
        </w:rPr>
        <w:t>–</w:t>
      </w:r>
      <w:r w:rsidR="002820A7" w:rsidRPr="5EDD3458">
        <w:rPr>
          <w:rFonts w:ascii="Times New Roman" w:hAnsi="Times New Roman" w:cs="Times New Roman"/>
          <w:b/>
          <w:bCs/>
          <w:sz w:val="24"/>
          <w:szCs w:val="24"/>
        </w:rPr>
        <w:t xml:space="preserve"> </w:t>
      </w:r>
      <w:r w:rsidR="1D5AECDB" w:rsidRPr="5EDD3458">
        <w:rPr>
          <w:rFonts w:ascii="Times New Roman" w:hAnsi="Times New Roman" w:cs="Times New Roman"/>
          <w:b/>
          <w:bCs/>
          <w:sz w:val="24"/>
          <w:szCs w:val="24"/>
        </w:rPr>
        <w:t>mõju töökorraldusele</w:t>
      </w:r>
    </w:p>
    <w:p w14:paraId="05DC77DC" w14:textId="550E5BC3" w:rsidR="00F07823" w:rsidRDefault="00690FC6" w:rsidP="00A5277F">
      <w:pPr>
        <w:spacing w:after="0" w:line="240" w:lineRule="auto"/>
        <w:jc w:val="both"/>
        <w:rPr>
          <w:rFonts w:ascii="Times New Roman" w:hAnsi="Times New Roman" w:cs="Times New Roman"/>
          <w:bCs/>
          <w:sz w:val="24"/>
          <w:szCs w:val="24"/>
        </w:rPr>
      </w:pPr>
      <w:r w:rsidRPr="00035E12">
        <w:rPr>
          <w:rFonts w:ascii="Times New Roman" w:hAnsi="Times New Roman" w:cs="Times New Roman"/>
          <w:bCs/>
          <w:sz w:val="24"/>
          <w:szCs w:val="24"/>
        </w:rPr>
        <w:t xml:space="preserve">Muudatusega väheneb AKI koormus, mis </w:t>
      </w:r>
      <w:r w:rsidR="005918E8">
        <w:rPr>
          <w:rFonts w:ascii="Times New Roman" w:hAnsi="Times New Roman" w:cs="Times New Roman"/>
          <w:bCs/>
          <w:sz w:val="24"/>
          <w:szCs w:val="24"/>
        </w:rPr>
        <w:t xml:space="preserve">tal </w:t>
      </w:r>
      <w:r w:rsidRPr="00035E12">
        <w:rPr>
          <w:rFonts w:ascii="Times New Roman" w:hAnsi="Times New Roman" w:cs="Times New Roman"/>
          <w:bCs/>
          <w:sz w:val="24"/>
          <w:szCs w:val="24"/>
        </w:rPr>
        <w:t xml:space="preserve">kehtiva </w:t>
      </w:r>
      <w:proofErr w:type="spellStart"/>
      <w:r w:rsidRPr="00035E12">
        <w:rPr>
          <w:rFonts w:ascii="Times New Roman" w:hAnsi="Times New Roman" w:cs="Times New Roman"/>
          <w:bCs/>
          <w:sz w:val="24"/>
          <w:szCs w:val="24"/>
        </w:rPr>
        <w:t>IKS-i</w:t>
      </w:r>
      <w:proofErr w:type="spellEnd"/>
      <w:r w:rsidRPr="00035E12">
        <w:rPr>
          <w:rFonts w:ascii="Times New Roman" w:hAnsi="Times New Roman" w:cs="Times New Roman"/>
          <w:bCs/>
          <w:sz w:val="24"/>
          <w:szCs w:val="24"/>
        </w:rPr>
        <w:t xml:space="preserve"> kohaselt </w:t>
      </w:r>
      <w:r w:rsidR="005918E8">
        <w:rPr>
          <w:rFonts w:ascii="Times New Roman" w:hAnsi="Times New Roman" w:cs="Times New Roman"/>
          <w:bCs/>
          <w:sz w:val="24"/>
          <w:szCs w:val="24"/>
        </w:rPr>
        <w:t>on</w:t>
      </w:r>
      <w:r w:rsidRPr="00035E12">
        <w:rPr>
          <w:rFonts w:ascii="Times New Roman" w:hAnsi="Times New Roman" w:cs="Times New Roman"/>
          <w:bCs/>
          <w:sz w:val="24"/>
          <w:szCs w:val="24"/>
        </w:rPr>
        <w:t xml:space="preserve"> </w:t>
      </w:r>
      <w:r w:rsidR="005918E8">
        <w:rPr>
          <w:rFonts w:ascii="Times New Roman" w:hAnsi="Times New Roman" w:cs="Times New Roman"/>
          <w:bCs/>
          <w:sz w:val="24"/>
          <w:szCs w:val="24"/>
        </w:rPr>
        <w:t xml:space="preserve">seoses </w:t>
      </w:r>
      <w:r w:rsidR="004104FC" w:rsidRPr="00035E12">
        <w:rPr>
          <w:rFonts w:ascii="Times New Roman" w:hAnsi="Times New Roman" w:cs="Times New Roman"/>
          <w:bCs/>
          <w:sz w:val="24"/>
          <w:szCs w:val="24"/>
        </w:rPr>
        <w:t>enne uuringu alustamist tehtud taotluse läbivaatamise ja hindamise</w:t>
      </w:r>
      <w:r w:rsidR="00DD20E9">
        <w:rPr>
          <w:rFonts w:ascii="Times New Roman" w:hAnsi="Times New Roman" w:cs="Times New Roman"/>
          <w:bCs/>
          <w:sz w:val="24"/>
          <w:szCs w:val="24"/>
        </w:rPr>
        <w:t>ga</w:t>
      </w:r>
      <w:r w:rsidR="004104FC" w:rsidRPr="00035E12">
        <w:rPr>
          <w:rFonts w:ascii="Times New Roman" w:hAnsi="Times New Roman" w:cs="Times New Roman"/>
          <w:bCs/>
          <w:sz w:val="24"/>
          <w:szCs w:val="24"/>
        </w:rPr>
        <w:t xml:space="preserve">. </w:t>
      </w:r>
      <w:r w:rsidR="008334A8" w:rsidRPr="00035E12">
        <w:rPr>
          <w:rFonts w:ascii="Times New Roman" w:hAnsi="Times New Roman" w:cs="Times New Roman"/>
          <w:bCs/>
          <w:sz w:val="24"/>
          <w:szCs w:val="24"/>
        </w:rPr>
        <w:t>Eelnõu</w:t>
      </w:r>
      <w:r w:rsidR="00DD20E9">
        <w:rPr>
          <w:rFonts w:ascii="Times New Roman" w:hAnsi="Times New Roman" w:cs="Times New Roman"/>
          <w:bCs/>
          <w:sz w:val="24"/>
          <w:szCs w:val="24"/>
        </w:rPr>
        <w:t>ga tehtava</w:t>
      </w:r>
      <w:r w:rsidR="008334A8" w:rsidRPr="00035E12">
        <w:rPr>
          <w:rFonts w:ascii="Times New Roman" w:hAnsi="Times New Roman" w:cs="Times New Roman"/>
          <w:bCs/>
          <w:sz w:val="24"/>
          <w:szCs w:val="24"/>
        </w:rPr>
        <w:t xml:space="preserve"> muudatuse</w:t>
      </w:r>
      <w:r w:rsidR="00DD20E9">
        <w:rPr>
          <w:rFonts w:ascii="Times New Roman" w:hAnsi="Times New Roman" w:cs="Times New Roman"/>
          <w:bCs/>
          <w:sz w:val="24"/>
          <w:szCs w:val="24"/>
        </w:rPr>
        <w:t xml:space="preserve"> </w:t>
      </w:r>
      <w:r w:rsidR="00915AE2">
        <w:rPr>
          <w:rFonts w:ascii="Times New Roman" w:hAnsi="Times New Roman" w:cs="Times New Roman"/>
          <w:bCs/>
          <w:sz w:val="24"/>
          <w:szCs w:val="24"/>
        </w:rPr>
        <w:t>tõttu</w:t>
      </w:r>
      <w:r w:rsidR="008334A8" w:rsidRPr="00035E12">
        <w:rPr>
          <w:rFonts w:ascii="Times New Roman" w:hAnsi="Times New Roman" w:cs="Times New Roman"/>
          <w:bCs/>
          <w:sz w:val="24"/>
          <w:szCs w:val="24"/>
        </w:rPr>
        <w:t xml:space="preserve"> suureneb aga järelevalve</w:t>
      </w:r>
      <w:r w:rsidR="00727C11" w:rsidRPr="00035E12">
        <w:rPr>
          <w:rFonts w:ascii="Times New Roman" w:hAnsi="Times New Roman" w:cs="Times New Roman"/>
          <w:bCs/>
          <w:sz w:val="24"/>
          <w:szCs w:val="24"/>
        </w:rPr>
        <w:t xml:space="preserve"> võimalus</w:t>
      </w:r>
      <w:r w:rsidR="33BBEC4A" w:rsidRPr="55D71C25">
        <w:rPr>
          <w:rFonts w:ascii="Times New Roman" w:hAnsi="Times New Roman" w:cs="Times New Roman"/>
          <w:sz w:val="24"/>
          <w:szCs w:val="24"/>
        </w:rPr>
        <w:t>,</w:t>
      </w:r>
      <w:r w:rsidR="00727C11" w:rsidRPr="00035E12">
        <w:rPr>
          <w:rFonts w:ascii="Times New Roman" w:hAnsi="Times New Roman" w:cs="Times New Roman"/>
          <w:bCs/>
          <w:sz w:val="24"/>
          <w:szCs w:val="24"/>
        </w:rPr>
        <w:t xml:space="preserve"> kuna kui kasutatakse </w:t>
      </w:r>
      <w:proofErr w:type="spellStart"/>
      <w:r w:rsidR="00727C11" w:rsidRPr="00035E12">
        <w:rPr>
          <w:rFonts w:ascii="Times New Roman" w:hAnsi="Times New Roman" w:cs="Times New Roman"/>
          <w:bCs/>
          <w:sz w:val="24"/>
          <w:szCs w:val="24"/>
        </w:rPr>
        <w:t>pseudonüümimist</w:t>
      </w:r>
      <w:proofErr w:type="spellEnd"/>
      <w:r w:rsidR="00727C11" w:rsidRPr="00035E12">
        <w:rPr>
          <w:rFonts w:ascii="Times New Roman" w:hAnsi="Times New Roman" w:cs="Times New Roman"/>
          <w:bCs/>
          <w:sz w:val="24"/>
          <w:szCs w:val="24"/>
        </w:rPr>
        <w:t xml:space="preserve"> või muid kaitsemeetmeid</w:t>
      </w:r>
      <w:r w:rsidR="00915AE2">
        <w:rPr>
          <w:rFonts w:ascii="Times New Roman" w:hAnsi="Times New Roman" w:cs="Times New Roman"/>
          <w:bCs/>
          <w:sz w:val="24"/>
          <w:szCs w:val="24"/>
        </w:rPr>
        <w:t>,</w:t>
      </w:r>
      <w:r w:rsidR="00727C11" w:rsidRPr="00035E12">
        <w:rPr>
          <w:rFonts w:ascii="Times New Roman" w:hAnsi="Times New Roman" w:cs="Times New Roman"/>
          <w:bCs/>
          <w:sz w:val="24"/>
          <w:szCs w:val="24"/>
        </w:rPr>
        <w:t xml:space="preserve"> peab uuringu tegija </w:t>
      </w:r>
      <w:proofErr w:type="spellStart"/>
      <w:r w:rsidR="00727C11" w:rsidRPr="00035E12">
        <w:rPr>
          <w:rFonts w:ascii="Times New Roman" w:hAnsi="Times New Roman" w:cs="Times New Roman"/>
          <w:bCs/>
          <w:sz w:val="24"/>
          <w:szCs w:val="24"/>
        </w:rPr>
        <w:t>AKI-</w:t>
      </w:r>
      <w:r w:rsidR="0607C2A7" w:rsidRPr="55D71C25">
        <w:rPr>
          <w:rFonts w:ascii="Times New Roman" w:hAnsi="Times New Roman" w:cs="Times New Roman"/>
          <w:sz w:val="24"/>
          <w:szCs w:val="24"/>
        </w:rPr>
        <w:t>t</w:t>
      </w:r>
      <w:proofErr w:type="spellEnd"/>
      <w:r w:rsidR="00727C11" w:rsidRPr="00035E12">
        <w:rPr>
          <w:rFonts w:ascii="Times New Roman" w:hAnsi="Times New Roman" w:cs="Times New Roman"/>
          <w:bCs/>
          <w:sz w:val="24"/>
          <w:szCs w:val="24"/>
        </w:rPr>
        <w:t xml:space="preserve"> teavitama uuringu eesmärkidest, töödeldavatest andmetest ja rakendatud kaitsemeetmetest. </w:t>
      </w:r>
      <w:proofErr w:type="spellStart"/>
      <w:r w:rsidR="00035E12">
        <w:rPr>
          <w:rFonts w:ascii="Times New Roman" w:hAnsi="Times New Roman" w:cs="Times New Roman"/>
          <w:bCs/>
          <w:sz w:val="24"/>
          <w:szCs w:val="24"/>
        </w:rPr>
        <w:t>A</w:t>
      </w:r>
      <w:r w:rsidR="00DF10E4" w:rsidRPr="00035E12">
        <w:rPr>
          <w:rFonts w:ascii="Times New Roman" w:hAnsi="Times New Roman" w:cs="Times New Roman"/>
          <w:bCs/>
          <w:sz w:val="24"/>
          <w:szCs w:val="24"/>
        </w:rPr>
        <w:t>KI-l</w:t>
      </w:r>
      <w:proofErr w:type="spellEnd"/>
      <w:r w:rsidR="00DF10E4" w:rsidRPr="00035E12">
        <w:rPr>
          <w:rFonts w:ascii="Times New Roman" w:hAnsi="Times New Roman" w:cs="Times New Roman"/>
          <w:bCs/>
          <w:sz w:val="24"/>
          <w:szCs w:val="24"/>
        </w:rPr>
        <w:t xml:space="preserve"> on võimalik vajaduse</w:t>
      </w:r>
      <w:r w:rsidR="003F4CF8">
        <w:rPr>
          <w:rFonts w:ascii="Times New Roman" w:hAnsi="Times New Roman" w:cs="Times New Roman"/>
          <w:bCs/>
          <w:sz w:val="24"/>
          <w:szCs w:val="24"/>
        </w:rPr>
        <w:t xml:space="preserve"> korra</w:t>
      </w:r>
      <w:r w:rsidR="00DF10E4" w:rsidRPr="00035E12">
        <w:rPr>
          <w:rFonts w:ascii="Times New Roman" w:hAnsi="Times New Roman" w:cs="Times New Roman"/>
          <w:bCs/>
          <w:sz w:val="24"/>
          <w:szCs w:val="24"/>
        </w:rPr>
        <w:t>l te</w:t>
      </w:r>
      <w:r w:rsidR="003F4CF8">
        <w:rPr>
          <w:rFonts w:ascii="Times New Roman" w:hAnsi="Times New Roman" w:cs="Times New Roman"/>
          <w:bCs/>
          <w:sz w:val="24"/>
          <w:szCs w:val="24"/>
        </w:rPr>
        <w:t>h</w:t>
      </w:r>
      <w:r w:rsidR="00DF10E4" w:rsidRPr="00035E12">
        <w:rPr>
          <w:rFonts w:ascii="Times New Roman" w:hAnsi="Times New Roman" w:cs="Times New Roman"/>
          <w:bCs/>
          <w:sz w:val="24"/>
          <w:szCs w:val="24"/>
        </w:rPr>
        <w:t xml:space="preserve">a järelevalvet juba enne uuringu alustamist või ka </w:t>
      </w:r>
      <w:r w:rsidR="1B9C9312" w:rsidRPr="55D71C25">
        <w:rPr>
          <w:rFonts w:ascii="Times New Roman" w:hAnsi="Times New Roman" w:cs="Times New Roman"/>
          <w:sz w:val="24"/>
          <w:szCs w:val="24"/>
        </w:rPr>
        <w:t>hilisemas etapis</w:t>
      </w:r>
      <w:r w:rsidR="00DF10E4" w:rsidRPr="55D71C25">
        <w:rPr>
          <w:rFonts w:ascii="Times New Roman" w:hAnsi="Times New Roman" w:cs="Times New Roman"/>
          <w:sz w:val="24"/>
          <w:szCs w:val="24"/>
        </w:rPr>
        <w:t>.</w:t>
      </w:r>
      <w:r w:rsidR="00DF10E4" w:rsidRPr="00035E12">
        <w:rPr>
          <w:rFonts w:ascii="Times New Roman" w:hAnsi="Times New Roman" w:cs="Times New Roman"/>
          <w:bCs/>
          <w:sz w:val="24"/>
          <w:szCs w:val="24"/>
        </w:rPr>
        <w:t xml:space="preserve"> </w:t>
      </w:r>
      <w:r w:rsidR="00A87A1A" w:rsidRPr="00035E12">
        <w:rPr>
          <w:rFonts w:ascii="Times New Roman" w:hAnsi="Times New Roman" w:cs="Times New Roman"/>
          <w:bCs/>
          <w:sz w:val="24"/>
          <w:szCs w:val="24"/>
        </w:rPr>
        <w:t xml:space="preserve">Kui uuringuid </w:t>
      </w:r>
      <w:r w:rsidR="003F4CF8">
        <w:rPr>
          <w:rFonts w:ascii="Times New Roman" w:hAnsi="Times New Roman" w:cs="Times New Roman"/>
          <w:bCs/>
          <w:sz w:val="24"/>
          <w:szCs w:val="24"/>
        </w:rPr>
        <w:t>tehakse</w:t>
      </w:r>
      <w:r w:rsidR="00A87A1A" w:rsidRPr="00035E12">
        <w:rPr>
          <w:rFonts w:ascii="Times New Roman" w:hAnsi="Times New Roman" w:cs="Times New Roman"/>
          <w:bCs/>
          <w:sz w:val="24"/>
          <w:szCs w:val="24"/>
        </w:rPr>
        <w:t xml:space="preserve"> andmetöötlussüsteemis</w:t>
      </w:r>
      <w:r w:rsidR="003F4CF8">
        <w:rPr>
          <w:rFonts w:ascii="Times New Roman" w:hAnsi="Times New Roman" w:cs="Times New Roman"/>
          <w:bCs/>
          <w:sz w:val="24"/>
          <w:szCs w:val="24"/>
        </w:rPr>
        <w:t>,</w:t>
      </w:r>
      <w:r w:rsidR="00A87A1A" w:rsidRPr="00035E12">
        <w:rPr>
          <w:rFonts w:ascii="Times New Roman" w:hAnsi="Times New Roman" w:cs="Times New Roman"/>
          <w:bCs/>
          <w:sz w:val="24"/>
          <w:szCs w:val="24"/>
        </w:rPr>
        <w:t xml:space="preserve"> on AKI ülesandeks kontrollida enne süsteemi kasutuselevõttu, kas kõik tehnilised ja korralduslikud tingimused on täidetud, vajadusel kaasates Riigi Infosüsteemi Ameti</w:t>
      </w:r>
      <w:r w:rsidR="000607BF">
        <w:rPr>
          <w:rFonts w:ascii="Times New Roman" w:hAnsi="Times New Roman" w:cs="Times New Roman"/>
          <w:bCs/>
          <w:sz w:val="24"/>
          <w:szCs w:val="24"/>
        </w:rPr>
        <w:t>t</w:t>
      </w:r>
      <w:r w:rsidR="00A87A1A" w:rsidRPr="00035E12">
        <w:rPr>
          <w:rFonts w:ascii="Times New Roman" w:hAnsi="Times New Roman" w:cs="Times New Roman"/>
          <w:bCs/>
          <w:sz w:val="24"/>
          <w:szCs w:val="24"/>
        </w:rPr>
        <w:t xml:space="preserve">. Eelduslikult </w:t>
      </w:r>
      <w:r w:rsidR="00343C83" w:rsidRPr="00035E12">
        <w:rPr>
          <w:rFonts w:ascii="Times New Roman" w:hAnsi="Times New Roman" w:cs="Times New Roman"/>
          <w:bCs/>
          <w:sz w:val="24"/>
          <w:szCs w:val="24"/>
        </w:rPr>
        <w:t xml:space="preserve">tekib </w:t>
      </w:r>
      <w:r w:rsidR="00A87A1A" w:rsidRPr="00035E12">
        <w:rPr>
          <w:rFonts w:ascii="Times New Roman" w:hAnsi="Times New Roman" w:cs="Times New Roman"/>
          <w:bCs/>
          <w:sz w:val="24"/>
          <w:szCs w:val="24"/>
        </w:rPr>
        <w:t>selliseid andmetöötlussüsteeme 3</w:t>
      </w:r>
      <w:r w:rsidR="00343C83">
        <w:rPr>
          <w:rFonts w:ascii="Times New Roman" w:hAnsi="Times New Roman" w:cs="Times New Roman"/>
          <w:bCs/>
          <w:sz w:val="24"/>
          <w:szCs w:val="24"/>
        </w:rPr>
        <w:t>–</w:t>
      </w:r>
      <w:r w:rsidR="00A87A1A" w:rsidRPr="00035E12">
        <w:rPr>
          <w:rFonts w:ascii="Times New Roman" w:hAnsi="Times New Roman" w:cs="Times New Roman"/>
          <w:bCs/>
          <w:sz w:val="24"/>
          <w:szCs w:val="24"/>
        </w:rPr>
        <w:t xml:space="preserve">5, seega kontrollide maht ei ole suur, küll aga tuleb silmas pidada, et kontrollile kuluv </w:t>
      </w:r>
      <w:r w:rsidR="00067F11">
        <w:rPr>
          <w:rFonts w:ascii="Times New Roman" w:hAnsi="Times New Roman" w:cs="Times New Roman"/>
          <w:bCs/>
          <w:sz w:val="24"/>
          <w:szCs w:val="24"/>
        </w:rPr>
        <w:t xml:space="preserve">aeg </w:t>
      </w:r>
      <w:r w:rsidR="003A1B56" w:rsidRPr="00035E12">
        <w:rPr>
          <w:rFonts w:ascii="Times New Roman" w:hAnsi="Times New Roman" w:cs="Times New Roman"/>
          <w:bCs/>
          <w:sz w:val="24"/>
          <w:szCs w:val="24"/>
        </w:rPr>
        <w:t xml:space="preserve">on siiski arvestatav, </w:t>
      </w:r>
      <w:r w:rsidR="003A1B56" w:rsidRPr="55D71C25">
        <w:rPr>
          <w:rFonts w:ascii="Times New Roman" w:hAnsi="Times New Roman" w:cs="Times New Roman"/>
          <w:sz w:val="24"/>
          <w:szCs w:val="24"/>
        </w:rPr>
        <w:t>ses</w:t>
      </w:r>
      <w:r w:rsidR="37C741F5" w:rsidRPr="55D71C25">
        <w:rPr>
          <w:rFonts w:ascii="Times New Roman" w:hAnsi="Times New Roman" w:cs="Times New Roman"/>
          <w:sz w:val="24"/>
          <w:szCs w:val="24"/>
        </w:rPr>
        <w:t>t</w:t>
      </w:r>
      <w:r w:rsidR="003A1B56" w:rsidRPr="00035E12">
        <w:rPr>
          <w:rFonts w:ascii="Times New Roman" w:hAnsi="Times New Roman" w:cs="Times New Roman"/>
          <w:bCs/>
          <w:sz w:val="24"/>
          <w:szCs w:val="24"/>
        </w:rPr>
        <w:t xml:space="preserve"> hõlmab tehniliselt </w:t>
      </w:r>
      <w:r w:rsidR="00035E12" w:rsidRPr="00035E12">
        <w:rPr>
          <w:rFonts w:ascii="Times New Roman" w:hAnsi="Times New Roman" w:cs="Times New Roman"/>
          <w:bCs/>
          <w:sz w:val="24"/>
          <w:szCs w:val="24"/>
        </w:rPr>
        <w:t xml:space="preserve">paljusid aspekte </w:t>
      </w:r>
      <w:r w:rsidR="3936288D" w:rsidRPr="55D71C25">
        <w:rPr>
          <w:rFonts w:ascii="Times New Roman" w:hAnsi="Times New Roman" w:cs="Times New Roman"/>
          <w:sz w:val="24"/>
          <w:szCs w:val="24"/>
        </w:rPr>
        <w:t>ja</w:t>
      </w:r>
      <w:r w:rsidR="00035E12" w:rsidRPr="00035E12">
        <w:rPr>
          <w:rFonts w:ascii="Times New Roman" w:hAnsi="Times New Roman" w:cs="Times New Roman"/>
          <w:bCs/>
          <w:sz w:val="24"/>
          <w:szCs w:val="24"/>
        </w:rPr>
        <w:t xml:space="preserve"> andmekaitsetingimuste täitmise kontrolli. </w:t>
      </w:r>
      <w:r w:rsidR="00426049" w:rsidRPr="00426049">
        <w:rPr>
          <w:rFonts w:ascii="Times New Roman" w:hAnsi="Times New Roman" w:cs="Times New Roman"/>
          <w:bCs/>
          <w:sz w:val="24"/>
          <w:szCs w:val="24"/>
        </w:rPr>
        <w:t>AKI roll uuringute järelevalves ja andmetöötlussüsteemide eelkontrollis suureneb</w:t>
      </w:r>
      <w:r w:rsidR="6082E522" w:rsidRPr="55D71C25">
        <w:rPr>
          <w:rFonts w:ascii="Times New Roman" w:hAnsi="Times New Roman" w:cs="Times New Roman"/>
          <w:sz w:val="24"/>
          <w:szCs w:val="24"/>
        </w:rPr>
        <w:t>,</w:t>
      </w:r>
      <w:r w:rsidR="00BF472D">
        <w:rPr>
          <w:rFonts w:ascii="Times New Roman" w:hAnsi="Times New Roman" w:cs="Times New Roman"/>
          <w:bCs/>
          <w:sz w:val="24"/>
          <w:szCs w:val="24"/>
        </w:rPr>
        <w:t xml:space="preserve"> kuid </w:t>
      </w:r>
      <w:proofErr w:type="spellStart"/>
      <w:r w:rsidR="00BF472D">
        <w:rPr>
          <w:rFonts w:ascii="Times New Roman" w:hAnsi="Times New Roman" w:cs="Times New Roman"/>
          <w:bCs/>
          <w:sz w:val="24"/>
          <w:szCs w:val="24"/>
        </w:rPr>
        <w:t>AKI-</w:t>
      </w:r>
      <w:r w:rsidR="00067F11">
        <w:rPr>
          <w:rFonts w:ascii="Times New Roman" w:hAnsi="Times New Roman" w:cs="Times New Roman"/>
          <w:bCs/>
          <w:sz w:val="24"/>
          <w:szCs w:val="24"/>
        </w:rPr>
        <w:t>l</w:t>
      </w:r>
      <w:proofErr w:type="spellEnd"/>
      <w:r w:rsidR="00BF472D">
        <w:rPr>
          <w:rFonts w:ascii="Times New Roman" w:hAnsi="Times New Roman" w:cs="Times New Roman"/>
          <w:bCs/>
          <w:sz w:val="24"/>
          <w:szCs w:val="24"/>
        </w:rPr>
        <w:t xml:space="preserve"> ei o</w:t>
      </w:r>
      <w:r w:rsidR="00067F11">
        <w:rPr>
          <w:rFonts w:ascii="Times New Roman" w:hAnsi="Times New Roman" w:cs="Times New Roman"/>
          <w:bCs/>
          <w:sz w:val="24"/>
          <w:szCs w:val="24"/>
        </w:rPr>
        <w:t>le</w:t>
      </w:r>
      <w:r w:rsidR="00BF472D">
        <w:rPr>
          <w:rFonts w:ascii="Times New Roman" w:hAnsi="Times New Roman" w:cs="Times New Roman"/>
          <w:bCs/>
          <w:sz w:val="24"/>
          <w:szCs w:val="24"/>
        </w:rPr>
        <w:t xml:space="preserve"> enam s</w:t>
      </w:r>
      <w:r w:rsidR="00067F11">
        <w:rPr>
          <w:rFonts w:ascii="Times New Roman" w:hAnsi="Times New Roman" w:cs="Times New Roman"/>
          <w:bCs/>
          <w:sz w:val="24"/>
          <w:szCs w:val="24"/>
        </w:rPr>
        <w:t>ellis</w:t>
      </w:r>
      <w:r w:rsidR="00BF472D">
        <w:rPr>
          <w:rFonts w:ascii="Times New Roman" w:hAnsi="Times New Roman" w:cs="Times New Roman"/>
          <w:bCs/>
          <w:sz w:val="24"/>
          <w:szCs w:val="24"/>
        </w:rPr>
        <w:t xml:space="preserve">t rolli nagu on eetikakomiteedel. </w:t>
      </w:r>
      <w:r w:rsidR="006A3DA5" w:rsidRPr="006A3DA5">
        <w:rPr>
          <w:rFonts w:ascii="Times New Roman" w:hAnsi="Times New Roman" w:cs="Times New Roman"/>
          <w:bCs/>
          <w:sz w:val="24"/>
          <w:szCs w:val="24"/>
        </w:rPr>
        <w:t>AKI koormus</w:t>
      </w:r>
      <w:r w:rsidR="00BB1AE2" w:rsidRPr="00BB1AE2">
        <w:rPr>
          <w:rFonts w:ascii="Times New Roman" w:hAnsi="Times New Roman" w:cs="Times New Roman"/>
          <w:bCs/>
          <w:sz w:val="24"/>
          <w:szCs w:val="24"/>
        </w:rPr>
        <w:t xml:space="preserve"> </w:t>
      </w:r>
      <w:r w:rsidR="00BB1AE2" w:rsidRPr="006A3DA5">
        <w:rPr>
          <w:rFonts w:ascii="Times New Roman" w:hAnsi="Times New Roman" w:cs="Times New Roman"/>
          <w:bCs/>
          <w:sz w:val="24"/>
          <w:szCs w:val="24"/>
        </w:rPr>
        <w:t>väheneb</w:t>
      </w:r>
      <w:r w:rsidR="00BB1AE2">
        <w:rPr>
          <w:rFonts w:ascii="Times New Roman" w:hAnsi="Times New Roman" w:cs="Times New Roman"/>
          <w:bCs/>
          <w:sz w:val="24"/>
          <w:szCs w:val="24"/>
        </w:rPr>
        <w:t xml:space="preserve"> seetõttu</w:t>
      </w:r>
      <w:r w:rsidR="00C31524">
        <w:rPr>
          <w:rFonts w:ascii="Times New Roman" w:hAnsi="Times New Roman" w:cs="Times New Roman"/>
          <w:bCs/>
          <w:sz w:val="24"/>
          <w:szCs w:val="24"/>
        </w:rPr>
        <w:t>,</w:t>
      </w:r>
      <w:r w:rsidR="41D817D2" w:rsidRPr="62112E49">
        <w:rPr>
          <w:rFonts w:ascii="Times New Roman" w:hAnsi="Times New Roman" w:cs="Times New Roman"/>
          <w:sz w:val="24"/>
          <w:szCs w:val="24"/>
        </w:rPr>
        <w:t xml:space="preserve"> </w:t>
      </w:r>
      <w:r w:rsidR="03BC5A71" w:rsidRPr="55D71C25">
        <w:rPr>
          <w:rFonts w:ascii="Times New Roman" w:hAnsi="Times New Roman" w:cs="Times New Roman"/>
          <w:sz w:val="24"/>
          <w:szCs w:val="24"/>
        </w:rPr>
        <w:t xml:space="preserve">et </w:t>
      </w:r>
      <w:r w:rsidR="00501005">
        <w:rPr>
          <w:rFonts w:ascii="Times New Roman" w:hAnsi="Times New Roman" w:cs="Times New Roman"/>
          <w:sz w:val="24"/>
          <w:szCs w:val="24"/>
        </w:rPr>
        <w:t>ta</w:t>
      </w:r>
      <w:r w:rsidR="00501005">
        <w:rPr>
          <w:rFonts w:ascii="Times New Roman" w:hAnsi="Times New Roman" w:cs="Times New Roman"/>
          <w:bCs/>
          <w:sz w:val="24"/>
          <w:szCs w:val="24"/>
        </w:rPr>
        <w:t xml:space="preserve"> </w:t>
      </w:r>
      <w:r w:rsidR="00C31524">
        <w:rPr>
          <w:rFonts w:ascii="Times New Roman" w:hAnsi="Times New Roman" w:cs="Times New Roman"/>
          <w:bCs/>
          <w:sz w:val="24"/>
          <w:szCs w:val="24"/>
        </w:rPr>
        <w:t xml:space="preserve">ei tee enam uuringute eelkooskõlastusi, </w:t>
      </w:r>
      <w:r w:rsidR="00501005">
        <w:rPr>
          <w:rFonts w:ascii="Times New Roman" w:hAnsi="Times New Roman" w:cs="Times New Roman"/>
          <w:bCs/>
          <w:sz w:val="24"/>
          <w:szCs w:val="24"/>
        </w:rPr>
        <w:t>kuid</w:t>
      </w:r>
      <w:r w:rsidR="7AECB669" w:rsidRPr="55D71C25">
        <w:rPr>
          <w:rFonts w:ascii="Times New Roman" w:hAnsi="Times New Roman" w:cs="Times New Roman"/>
          <w:sz w:val="24"/>
          <w:szCs w:val="24"/>
        </w:rPr>
        <w:t xml:space="preserve"> </w:t>
      </w:r>
      <w:r w:rsidR="00375CF0">
        <w:rPr>
          <w:rFonts w:ascii="Times New Roman" w:hAnsi="Times New Roman" w:cs="Times New Roman"/>
          <w:bCs/>
          <w:sz w:val="24"/>
          <w:szCs w:val="24"/>
        </w:rPr>
        <w:t>suureneb järelevalve</w:t>
      </w:r>
      <w:r w:rsidR="002A0B63">
        <w:rPr>
          <w:rFonts w:ascii="Times New Roman" w:hAnsi="Times New Roman" w:cs="Times New Roman"/>
          <w:bCs/>
          <w:sz w:val="24"/>
          <w:szCs w:val="24"/>
        </w:rPr>
        <w:t xml:space="preserve"> ja eelkontrollide </w:t>
      </w:r>
      <w:r w:rsidR="7C374F9F" w:rsidRPr="55D71C25">
        <w:rPr>
          <w:rFonts w:ascii="Times New Roman" w:hAnsi="Times New Roman" w:cs="Times New Roman"/>
          <w:sz w:val="24"/>
          <w:szCs w:val="24"/>
        </w:rPr>
        <w:t>tõttu</w:t>
      </w:r>
      <w:r w:rsidR="002A0B63" w:rsidRPr="55D71C25">
        <w:rPr>
          <w:rFonts w:ascii="Times New Roman" w:hAnsi="Times New Roman" w:cs="Times New Roman"/>
          <w:sz w:val="24"/>
          <w:szCs w:val="24"/>
        </w:rPr>
        <w:t>.</w:t>
      </w:r>
      <w:r w:rsidR="006A3DA5" w:rsidRPr="006A3DA5">
        <w:rPr>
          <w:rFonts w:ascii="Times New Roman" w:hAnsi="Times New Roman" w:cs="Times New Roman"/>
          <w:bCs/>
          <w:sz w:val="24"/>
          <w:szCs w:val="24"/>
        </w:rPr>
        <w:t xml:space="preserve"> Kokkuvõttes muutub AKI töö iseloom – vähem rutiinset üksikjuhtumite menetlemist, rohkem süsteemset järelevalvet ja tehnilist hindamist.</w:t>
      </w:r>
    </w:p>
    <w:p w14:paraId="4B9CF18B" w14:textId="77777777" w:rsidR="00042F1A" w:rsidRDefault="00042F1A" w:rsidP="00A5277F">
      <w:pPr>
        <w:spacing w:after="0" w:line="240" w:lineRule="auto"/>
        <w:jc w:val="both"/>
        <w:rPr>
          <w:rFonts w:ascii="Times New Roman" w:hAnsi="Times New Roman" w:cs="Times New Roman"/>
          <w:bCs/>
          <w:sz w:val="24"/>
          <w:szCs w:val="24"/>
        </w:rPr>
      </w:pPr>
    </w:p>
    <w:p w14:paraId="043E622A" w14:textId="3B0FA6F7" w:rsidR="00042F1A" w:rsidRDefault="004C5604" w:rsidP="00A5277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r w:rsidR="00042F1A" w:rsidRPr="002C5EBD">
        <w:rPr>
          <w:rFonts w:ascii="Times New Roman" w:hAnsi="Times New Roman" w:cs="Times New Roman"/>
          <w:b/>
          <w:sz w:val="24"/>
          <w:szCs w:val="24"/>
        </w:rPr>
        <w:t>.</w:t>
      </w:r>
      <w:r w:rsidR="7BB30986" w:rsidRPr="5EDD3458">
        <w:rPr>
          <w:rFonts w:ascii="Times New Roman" w:hAnsi="Times New Roman" w:cs="Times New Roman"/>
          <w:b/>
          <w:bCs/>
          <w:sz w:val="24"/>
          <w:szCs w:val="24"/>
        </w:rPr>
        <w:t>2</w:t>
      </w:r>
      <w:r w:rsidR="006D26F8">
        <w:rPr>
          <w:rFonts w:ascii="Times New Roman" w:hAnsi="Times New Roman" w:cs="Times New Roman"/>
          <w:b/>
          <w:sz w:val="24"/>
          <w:szCs w:val="24"/>
        </w:rPr>
        <w:t>.</w:t>
      </w:r>
      <w:r w:rsidR="00042F1A" w:rsidRPr="002C5EBD">
        <w:rPr>
          <w:rFonts w:ascii="Times New Roman" w:hAnsi="Times New Roman" w:cs="Times New Roman"/>
          <w:b/>
          <w:sz w:val="24"/>
          <w:szCs w:val="24"/>
        </w:rPr>
        <w:t xml:space="preserve"> Eetikakomiteed</w:t>
      </w:r>
      <w:r w:rsidR="7272CE4C" w:rsidRPr="5EDD3458">
        <w:rPr>
          <w:rFonts w:ascii="Times New Roman" w:hAnsi="Times New Roman" w:cs="Times New Roman"/>
          <w:b/>
          <w:bCs/>
          <w:sz w:val="24"/>
          <w:szCs w:val="24"/>
        </w:rPr>
        <w:t xml:space="preserve"> </w:t>
      </w:r>
      <w:r w:rsidR="002820A7">
        <w:rPr>
          <w:rFonts w:ascii="Times New Roman" w:hAnsi="Times New Roman" w:cs="Times New Roman"/>
          <w:b/>
          <w:bCs/>
          <w:sz w:val="24"/>
          <w:szCs w:val="24"/>
        </w:rPr>
        <w:t>–</w:t>
      </w:r>
      <w:r w:rsidR="002820A7" w:rsidRPr="5EDD3458">
        <w:rPr>
          <w:rFonts w:ascii="Times New Roman" w:hAnsi="Times New Roman" w:cs="Times New Roman"/>
          <w:b/>
          <w:bCs/>
          <w:sz w:val="24"/>
          <w:szCs w:val="24"/>
        </w:rPr>
        <w:t xml:space="preserve"> </w:t>
      </w:r>
      <w:r w:rsidR="7272CE4C" w:rsidRPr="5EDD3458">
        <w:rPr>
          <w:rFonts w:ascii="Times New Roman" w:hAnsi="Times New Roman" w:cs="Times New Roman"/>
          <w:b/>
          <w:bCs/>
          <w:sz w:val="24"/>
          <w:szCs w:val="24"/>
        </w:rPr>
        <w:t>mõju töökorraldusele</w:t>
      </w:r>
    </w:p>
    <w:p w14:paraId="79339E2E" w14:textId="153C5B86" w:rsidR="00A5277F" w:rsidRDefault="00581948" w:rsidP="5EDD3458">
      <w:pPr>
        <w:spacing w:after="0" w:line="240" w:lineRule="auto"/>
        <w:jc w:val="both"/>
        <w:rPr>
          <w:rFonts w:ascii="Times New Roman" w:eastAsia="Times New Roman" w:hAnsi="Times New Roman" w:cs="Times New Roman"/>
          <w:sz w:val="24"/>
          <w:szCs w:val="24"/>
        </w:rPr>
      </w:pPr>
      <w:r w:rsidRPr="002A6100">
        <w:rPr>
          <w:rFonts w:ascii="Times New Roman" w:hAnsi="Times New Roman" w:cs="Times New Roman"/>
          <w:bCs/>
          <w:sz w:val="24"/>
          <w:szCs w:val="24"/>
        </w:rPr>
        <w:t>Muudatuse</w:t>
      </w:r>
      <w:r w:rsidR="006D26F8">
        <w:rPr>
          <w:rFonts w:ascii="Times New Roman" w:hAnsi="Times New Roman" w:cs="Times New Roman"/>
          <w:bCs/>
          <w:sz w:val="24"/>
          <w:szCs w:val="24"/>
        </w:rPr>
        <w:t xml:space="preserve"> järel</w:t>
      </w:r>
      <w:r w:rsidRPr="002A6100">
        <w:rPr>
          <w:rFonts w:ascii="Times New Roman" w:hAnsi="Times New Roman" w:cs="Times New Roman"/>
          <w:bCs/>
          <w:sz w:val="24"/>
          <w:szCs w:val="24"/>
        </w:rPr>
        <w:t xml:space="preserve"> </w:t>
      </w:r>
      <w:r w:rsidR="00474847" w:rsidRPr="002A6100">
        <w:rPr>
          <w:rFonts w:ascii="Times New Roman" w:hAnsi="Times New Roman" w:cs="Times New Roman"/>
          <w:bCs/>
          <w:sz w:val="24"/>
          <w:szCs w:val="24"/>
        </w:rPr>
        <w:t xml:space="preserve">hakkavad eetikakomiteed hindama kõiki uuringuid, mis </w:t>
      </w:r>
      <w:r w:rsidR="001244A2" w:rsidRPr="002A6100">
        <w:rPr>
          <w:rFonts w:ascii="Times New Roman" w:hAnsi="Times New Roman" w:cs="Times New Roman"/>
          <w:bCs/>
          <w:sz w:val="24"/>
          <w:szCs w:val="24"/>
        </w:rPr>
        <w:t>ei vasta § 6 l</w:t>
      </w:r>
      <w:r w:rsidR="006D26F8">
        <w:rPr>
          <w:rFonts w:ascii="Times New Roman" w:hAnsi="Times New Roman" w:cs="Times New Roman"/>
          <w:bCs/>
          <w:sz w:val="24"/>
          <w:szCs w:val="24"/>
        </w:rPr>
        <w:t>õike</w:t>
      </w:r>
      <w:r w:rsidR="001244A2" w:rsidRPr="002A6100">
        <w:rPr>
          <w:rFonts w:ascii="Times New Roman" w:hAnsi="Times New Roman" w:cs="Times New Roman"/>
          <w:bCs/>
          <w:sz w:val="24"/>
          <w:szCs w:val="24"/>
        </w:rPr>
        <w:t xml:space="preserve"> 3 tingimustele või mida ei tehta andmetöötlussüsteemis. Var</w:t>
      </w:r>
      <w:r w:rsidR="006D26F8">
        <w:rPr>
          <w:rFonts w:ascii="Times New Roman" w:hAnsi="Times New Roman" w:cs="Times New Roman"/>
          <w:bCs/>
          <w:sz w:val="24"/>
          <w:szCs w:val="24"/>
        </w:rPr>
        <w:t>em</w:t>
      </w:r>
      <w:r w:rsidR="001244A2" w:rsidRPr="002A6100">
        <w:rPr>
          <w:rFonts w:ascii="Times New Roman" w:hAnsi="Times New Roman" w:cs="Times New Roman"/>
          <w:bCs/>
          <w:sz w:val="24"/>
          <w:szCs w:val="24"/>
        </w:rPr>
        <w:t xml:space="preserve"> hindas eetikakomitee uuringuid üksnes siis</w:t>
      </w:r>
      <w:r w:rsidR="006D26F8">
        <w:rPr>
          <w:rFonts w:ascii="Times New Roman" w:hAnsi="Times New Roman" w:cs="Times New Roman"/>
          <w:bCs/>
          <w:sz w:val="24"/>
          <w:szCs w:val="24"/>
        </w:rPr>
        <w:t>,</w:t>
      </w:r>
      <w:r w:rsidR="001244A2" w:rsidRPr="002A6100">
        <w:rPr>
          <w:rFonts w:ascii="Times New Roman" w:hAnsi="Times New Roman" w:cs="Times New Roman"/>
          <w:bCs/>
          <w:sz w:val="24"/>
          <w:szCs w:val="24"/>
        </w:rPr>
        <w:t xml:space="preserve"> kui uuring põhines eriliiki isikuandmetel</w:t>
      </w:r>
      <w:r w:rsidR="61A3E95A" w:rsidRPr="55D71C25">
        <w:rPr>
          <w:rFonts w:ascii="Times New Roman" w:hAnsi="Times New Roman" w:cs="Times New Roman"/>
          <w:sz w:val="24"/>
          <w:szCs w:val="24"/>
        </w:rPr>
        <w:t>,</w:t>
      </w:r>
      <w:r w:rsidR="00D42B3F" w:rsidRPr="002A6100">
        <w:rPr>
          <w:rFonts w:ascii="Times New Roman" w:hAnsi="Times New Roman" w:cs="Times New Roman"/>
          <w:bCs/>
          <w:sz w:val="24"/>
          <w:szCs w:val="24"/>
        </w:rPr>
        <w:t xml:space="preserve"> sh kui uuring tehti kas </w:t>
      </w:r>
      <w:proofErr w:type="spellStart"/>
      <w:r w:rsidR="00D42B3F" w:rsidRPr="002A6100">
        <w:rPr>
          <w:rFonts w:ascii="Times New Roman" w:hAnsi="Times New Roman" w:cs="Times New Roman"/>
          <w:bCs/>
          <w:sz w:val="24"/>
          <w:szCs w:val="24"/>
        </w:rPr>
        <w:t>pseudonüümimist</w:t>
      </w:r>
      <w:proofErr w:type="spellEnd"/>
      <w:r w:rsidR="00D42B3F" w:rsidRPr="002A6100">
        <w:rPr>
          <w:rFonts w:ascii="Times New Roman" w:hAnsi="Times New Roman" w:cs="Times New Roman"/>
          <w:bCs/>
          <w:sz w:val="24"/>
          <w:szCs w:val="24"/>
        </w:rPr>
        <w:t xml:space="preserve"> või muud meedet kasutades</w:t>
      </w:r>
      <w:r w:rsidR="00F1136C" w:rsidRPr="002A6100">
        <w:rPr>
          <w:rFonts w:ascii="Times New Roman" w:hAnsi="Times New Roman" w:cs="Times New Roman"/>
          <w:bCs/>
          <w:sz w:val="24"/>
          <w:szCs w:val="24"/>
        </w:rPr>
        <w:t xml:space="preserve">. </w:t>
      </w:r>
      <w:r w:rsidR="00816228">
        <w:rPr>
          <w:rFonts w:ascii="Times New Roman" w:hAnsi="Times New Roman" w:cs="Times New Roman"/>
          <w:bCs/>
          <w:sz w:val="24"/>
          <w:szCs w:val="24"/>
        </w:rPr>
        <w:t>Muudatuse</w:t>
      </w:r>
      <w:r w:rsidR="002C158F">
        <w:rPr>
          <w:rFonts w:ascii="Times New Roman" w:hAnsi="Times New Roman" w:cs="Times New Roman"/>
          <w:bCs/>
          <w:sz w:val="24"/>
          <w:szCs w:val="24"/>
        </w:rPr>
        <w:t xml:space="preserve"> järel</w:t>
      </w:r>
      <w:r w:rsidR="00816228">
        <w:rPr>
          <w:rFonts w:ascii="Times New Roman" w:hAnsi="Times New Roman" w:cs="Times New Roman"/>
          <w:bCs/>
          <w:sz w:val="24"/>
          <w:szCs w:val="24"/>
        </w:rPr>
        <w:t xml:space="preserve"> tuleb hinnang anda üksnes juhul</w:t>
      </w:r>
      <w:r w:rsidR="1F1CC7D5" w:rsidRPr="55D71C25">
        <w:rPr>
          <w:rFonts w:ascii="Times New Roman" w:hAnsi="Times New Roman" w:cs="Times New Roman"/>
          <w:sz w:val="24"/>
          <w:szCs w:val="24"/>
        </w:rPr>
        <w:t>,</w:t>
      </w:r>
      <w:r w:rsidR="00816228">
        <w:rPr>
          <w:rFonts w:ascii="Times New Roman" w:hAnsi="Times New Roman" w:cs="Times New Roman"/>
          <w:bCs/>
          <w:sz w:val="24"/>
          <w:szCs w:val="24"/>
        </w:rPr>
        <w:t xml:space="preserve"> kui </w:t>
      </w:r>
      <w:proofErr w:type="spellStart"/>
      <w:r w:rsidR="00C27969">
        <w:rPr>
          <w:rFonts w:ascii="Times New Roman" w:hAnsi="Times New Roman" w:cs="Times New Roman"/>
          <w:bCs/>
          <w:sz w:val="24"/>
          <w:szCs w:val="24"/>
        </w:rPr>
        <w:t>pseudonüümimist</w:t>
      </w:r>
      <w:proofErr w:type="spellEnd"/>
      <w:r w:rsidR="00C27969">
        <w:rPr>
          <w:rFonts w:ascii="Times New Roman" w:hAnsi="Times New Roman" w:cs="Times New Roman"/>
          <w:bCs/>
          <w:sz w:val="24"/>
          <w:szCs w:val="24"/>
        </w:rPr>
        <w:t xml:space="preserve"> või muud meedet ei kasutada. </w:t>
      </w:r>
      <w:r w:rsidR="002C158F">
        <w:rPr>
          <w:rFonts w:ascii="Times New Roman" w:hAnsi="Times New Roman" w:cs="Times New Roman"/>
          <w:bCs/>
          <w:sz w:val="24"/>
          <w:szCs w:val="24"/>
        </w:rPr>
        <w:t>Ü</w:t>
      </w:r>
      <w:r w:rsidR="00C27969">
        <w:rPr>
          <w:rFonts w:ascii="Times New Roman" w:hAnsi="Times New Roman" w:cs="Times New Roman"/>
          <w:bCs/>
          <w:sz w:val="24"/>
          <w:szCs w:val="24"/>
        </w:rPr>
        <w:t>helt poolt eetikakomitee koormus suureneb</w:t>
      </w:r>
      <w:r w:rsidR="4148B673" w:rsidRPr="55D71C25">
        <w:rPr>
          <w:rFonts w:ascii="Times New Roman" w:hAnsi="Times New Roman" w:cs="Times New Roman"/>
          <w:sz w:val="24"/>
          <w:szCs w:val="24"/>
        </w:rPr>
        <w:t>,</w:t>
      </w:r>
      <w:r w:rsidR="00C27969">
        <w:rPr>
          <w:rFonts w:ascii="Times New Roman" w:hAnsi="Times New Roman" w:cs="Times New Roman"/>
          <w:bCs/>
          <w:sz w:val="24"/>
          <w:szCs w:val="24"/>
        </w:rPr>
        <w:t xml:space="preserve"> teiselt poolt väheneb. </w:t>
      </w:r>
      <w:r w:rsidR="004E7D71">
        <w:rPr>
          <w:rFonts w:ascii="Times New Roman" w:hAnsi="Times New Roman" w:cs="Times New Roman"/>
          <w:bCs/>
          <w:sz w:val="24"/>
          <w:szCs w:val="24"/>
        </w:rPr>
        <w:t>Lisaks võimaldab muudatus</w:t>
      </w:r>
      <w:r w:rsidR="004E7D71" w:rsidRPr="004E7D71">
        <w:rPr>
          <w:rFonts w:ascii="Times New Roman" w:hAnsi="Times New Roman" w:cs="Times New Roman"/>
          <w:bCs/>
          <w:sz w:val="24"/>
          <w:szCs w:val="24"/>
        </w:rPr>
        <w:t xml:space="preserve"> eetikakomiteel </w:t>
      </w:r>
      <w:r w:rsidR="00AF2B27">
        <w:rPr>
          <w:rFonts w:ascii="Times New Roman" w:hAnsi="Times New Roman" w:cs="Times New Roman"/>
          <w:bCs/>
          <w:sz w:val="24"/>
          <w:szCs w:val="24"/>
        </w:rPr>
        <w:t>anda</w:t>
      </w:r>
      <w:r w:rsidR="00AF2B27" w:rsidRPr="004E7D71">
        <w:rPr>
          <w:rFonts w:ascii="Times New Roman" w:hAnsi="Times New Roman" w:cs="Times New Roman"/>
          <w:bCs/>
          <w:sz w:val="24"/>
          <w:szCs w:val="24"/>
        </w:rPr>
        <w:t xml:space="preserve"> </w:t>
      </w:r>
      <w:r w:rsidR="00525A47" w:rsidRPr="004E7D71">
        <w:rPr>
          <w:rFonts w:ascii="Times New Roman" w:hAnsi="Times New Roman" w:cs="Times New Roman"/>
          <w:bCs/>
          <w:sz w:val="24"/>
          <w:szCs w:val="24"/>
        </w:rPr>
        <w:t>taotlusele</w:t>
      </w:r>
      <w:r w:rsidR="00525A47" w:rsidRPr="004E7D71" w:rsidDel="00525A47">
        <w:rPr>
          <w:rFonts w:ascii="Times New Roman" w:hAnsi="Times New Roman" w:cs="Times New Roman"/>
          <w:bCs/>
          <w:sz w:val="24"/>
          <w:szCs w:val="24"/>
        </w:rPr>
        <w:t xml:space="preserve"> </w:t>
      </w:r>
      <w:r w:rsidR="004E7D71" w:rsidRPr="004E7D71">
        <w:rPr>
          <w:rFonts w:ascii="Times New Roman" w:hAnsi="Times New Roman" w:cs="Times New Roman"/>
          <w:bCs/>
          <w:sz w:val="24"/>
          <w:szCs w:val="24"/>
        </w:rPr>
        <w:t xml:space="preserve">esmase hinnangu </w:t>
      </w:r>
      <w:r w:rsidR="002272B8">
        <w:rPr>
          <w:rFonts w:ascii="Times New Roman" w:hAnsi="Times New Roman" w:cs="Times New Roman"/>
          <w:bCs/>
          <w:sz w:val="24"/>
          <w:szCs w:val="24"/>
        </w:rPr>
        <w:t>ja</w:t>
      </w:r>
      <w:r w:rsidR="004E7D71" w:rsidRPr="004E7D71">
        <w:rPr>
          <w:rFonts w:ascii="Times New Roman" w:hAnsi="Times New Roman" w:cs="Times New Roman"/>
          <w:bCs/>
          <w:sz w:val="24"/>
          <w:szCs w:val="24"/>
        </w:rPr>
        <w:t xml:space="preserve"> kui komitee leiab, et uuringuga seotud </w:t>
      </w:r>
      <w:r w:rsidR="006D51E4" w:rsidRPr="004E7D71">
        <w:rPr>
          <w:rFonts w:ascii="Times New Roman" w:hAnsi="Times New Roman" w:cs="Times New Roman"/>
          <w:bCs/>
          <w:sz w:val="24"/>
          <w:szCs w:val="24"/>
        </w:rPr>
        <w:t>andmekaitse</w:t>
      </w:r>
      <w:r w:rsidR="006D51E4">
        <w:rPr>
          <w:rFonts w:ascii="Times New Roman" w:hAnsi="Times New Roman" w:cs="Times New Roman"/>
          <w:bCs/>
          <w:sz w:val="24"/>
          <w:szCs w:val="24"/>
        </w:rPr>
        <w:t>ala</w:t>
      </w:r>
      <w:r w:rsidR="006D51E4" w:rsidRPr="004E7D71">
        <w:rPr>
          <w:rFonts w:ascii="Times New Roman" w:hAnsi="Times New Roman" w:cs="Times New Roman"/>
          <w:bCs/>
          <w:sz w:val="24"/>
          <w:szCs w:val="24"/>
        </w:rPr>
        <w:t xml:space="preserve">sed </w:t>
      </w:r>
      <w:r w:rsidR="004E7D71" w:rsidRPr="004E7D71">
        <w:rPr>
          <w:rFonts w:ascii="Times New Roman" w:hAnsi="Times New Roman" w:cs="Times New Roman"/>
          <w:bCs/>
          <w:sz w:val="24"/>
          <w:szCs w:val="24"/>
        </w:rPr>
        <w:t xml:space="preserve">ja eetilised riskid on </w:t>
      </w:r>
      <w:r w:rsidR="002272B8">
        <w:rPr>
          <w:rFonts w:ascii="Times New Roman" w:hAnsi="Times New Roman" w:cs="Times New Roman"/>
          <w:bCs/>
          <w:sz w:val="24"/>
          <w:szCs w:val="24"/>
        </w:rPr>
        <w:t>väikesed</w:t>
      </w:r>
      <w:r w:rsidR="004E7D71" w:rsidRPr="004E7D71">
        <w:rPr>
          <w:rFonts w:ascii="Times New Roman" w:hAnsi="Times New Roman" w:cs="Times New Roman"/>
          <w:bCs/>
          <w:sz w:val="24"/>
          <w:szCs w:val="24"/>
        </w:rPr>
        <w:t xml:space="preserve">, ei ole vaja taotlust komitees </w:t>
      </w:r>
      <w:r w:rsidR="003E219E" w:rsidRPr="004E7D71">
        <w:rPr>
          <w:rFonts w:ascii="Times New Roman" w:hAnsi="Times New Roman" w:cs="Times New Roman"/>
          <w:bCs/>
          <w:sz w:val="24"/>
          <w:szCs w:val="24"/>
        </w:rPr>
        <w:t xml:space="preserve">sisuliselt </w:t>
      </w:r>
      <w:r w:rsidR="004E7D71" w:rsidRPr="004E7D71">
        <w:rPr>
          <w:rFonts w:ascii="Times New Roman" w:hAnsi="Times New Roman" w:cs="Times New Roman"/>
          <w:bCs/>
          <w:sz w:val="24"/>
          <w:szCs w:val="24"/>
        </w:rPr>
        <w:t xml:space="preserve">arutada ega </w:t>
      </w:r>
      <w:r w:rsidR="004E7D71" w:rsidRPr="0046533A">
        <w:rPr>
          <w:rFonts w:ascii="Times New Roman" w:hAnsi="Times New Roman" w:cs="Times New Roman"/>
          <w:bCs/>
          <w:sz w:val="24"/>
          <w:szCs w:val="24"/>
        </w:rPr>
        <w:t>täiendavat</w:t>
      </w:r>
      <w:r w:rsidR="004E7D71" w:rsidRPr="004E7D71">
        <w:rPr>
          <w:rFonts w:ascii="Times New Roman" w:hAnsi="Times New Roman" w:cs="Times New Roman"/>
          <w:bCs/>
          <w:sz w:val="24"/>
          <w:szCs w:val="24"/>
        </w:rPr>
        <w:t xml:space="preserve"> hinnangut anda. See aitab vähendada eetikakomiteede halduskoormust ja kiirendada </w:t>
      </w:r>
      <w:r w:rsidR="009D3F33">
        <w:rPr>
          <w:rFonts w:ascii="Times New Roman" w:hAnsi="Times New Roman" w:cs="Times New Roman"/>
          <w:bCs/>
          <w:sz w:val="24"/>
          <w:szCs w:val="24"/>
        </w:rPr>
        <w:t>väikese</w:t>
      </w:r>
      <w:r w:rsidR="009D3F33" w:rsidRPr="004E7D71">
        <w:rPr>
          <w:rFonts w:ascii="Times New Roman" w:hAnsi="Times New Roman" w:cs="Times New Roman"/>
          <w:bCs/>
          <w:sz w:val="24"/>
          <w:szCs w:val="24"/>
        </w:rPr>
        <w:t xml:space="preserve"> </w:t>
      </w:r>
      <w:r w:rsidR="004E7D71" w:rsidRPr="004E7D71">
        <w:rPr>
          <w:rFonts w:ascii="Times New Roman" w:hAnsi="Times New Roman" w:cs="Times New Roman"/>
          <w:bCs/>
          <w:sz w:val="24"/>
          <w:szCs w:val="24"/>
        </w:rPr>
        <w:t xml:space="preserve">riskiga uuringute </w:t>
      </w:r>
      <w:r w:rsidR="004E7D71" w:rsidRPr="004E7D71">
        <w:rPr>
          <w:rFonts w:ascii="Times New Roman" w:hAnsi="Times New Roman" w:cs="Times New Roman"/>
          <w:bCs/>
          <w:sz w:val="24"/>
          <w:szCs w:val="24"/>
        </w:rPr>
        <w:lastRenderedPageBreak/>
        <w:t>menetlust.</w:t>
      </w:r>
      <w:r w:rsidR="00D50AE3">
        <w:rPr>
          <w:rFonts w:ascii="Times New Roman" w:hAnsi="Times New Roman" w:cs="Times New Roman"/>
          <w:bCs/>
          <w:sz w:val="24"/>
          <w:szCs w:val="24"/>
        </w:rPr>
        <w:t xml:space="preserve"> Seega </w:t>
      </w:r>
      <w:r w:rsidR="00A17AE6">
        <w:rPr>
          <w:rFonts w:ascii="Times New Roman" w:hAnsi="Times New Roman" w:cs="Times New Roman"/>
          <w:bCs/>
          <w:sz w:val="24"/>
          <w:szCs w:val="24"/>
        </w:rPr>
        <w:t>on e</w:t>
      </w:r>
      <w:r w:rsidR="00D50AE3" w:rsidRPr="00D50AE3">
        <w:rPr>
          <w:rFonts w:ascii="Times New Roman" w:hAnsi="Times New Roman" w:cs="Times New Roman"/>
          <w:bCs/>
          <w:sz w:val="24"/>
          <w:szCs w:val="24"/>
        </w:rPr>
        <w:t>etikakomiteel võimalus suunata oma ressurs</w:t>
      </w:r>
      <w:r w:rsidR="009D3F33">
        <w:rPr>
          <w:rFonts w:ascii="Times New Roman" w:hAnsi="Times New Roman" w:cs="Times New Roman"/>
          <w:bCs/>
          <w:sz w:val="24"/>
          <w:szCs w:val="24"/>
        </w:rPr>
        <w:t>s</w:t>
      </w:r>
      <w:r w:rsidR="00D50AE3" w:rsidRPr="00D50AE3">
        <w:rPr>
          <w:rFonts w:ascii="Times New Roman" w:hAnsi="Times New Roman" w:cs="Times New Roman"/>
          <w:bCs/>
          <w:sz w:val="24"/>
          <w:szCs w:val="24"/>
        </w:rPr>
        <w:t xml:space="preserve"> </w:t>
      </w:r>
      <w:r w:rsidR="009D3F33">
        <w:rPr>
          <w:rFonts w:ascii="Times New Roman" w:hAnsi="Times New Roman" w:cs="Times New Roman"/>
          <w:bCs/>
          <w:sz w:val="24"/>
          <w:szCs w:val="24"/>
        </w:rPr>
        <w:t>suur</w:t>
      </w:r>
      <w:r w:rsidR="009D3F33" w:rsidRPr="00D50AE3">
        <w:rPr>
          <w:rFonts w:ascii="Times New Roman" w:hAnsi="Times New Roman" w:cs="Times New Roman"/>
          <w:bCs/>
          <w:sz w:val="24"/>
          <w:szCs w:val="24"/>
        </w:rPr>
        <w:t xml:space="preserve">ema </w:t>
      </w:r>
      <w:r w:rsidR="00D50AE3" w:rsidRPr="00D50AE3">
        <w:rPr>
          <w:rFonts w:ascii="Times New Roman" w:hAnsi="Times New Roman" w:cs="Times New Roman"/>
          <w:bCs/>
          <w:sz w:val="24"/>
          <w:szCs w:val="24"/>
        </w:rPr>
        <w:t>riskiga uuringute sisulis</w:t>
      </w:r>
      <w:r w:rsidR="009D3F33">
        <w:rPr>
          <w:rFonts w:ascii="Times New Roman" w:hAnsi="Times New Roman" w:cs="Times New Roman"/>
          <w:bCs/>
          <w:sz w:val="24"/>
          <w:szCs w:val="24"/>
        </w:rPr>
        <w:t>s</w:t>
      </w:r>
      <w:r w:rsidR="00D50AE3" w:rsidRPr="00D50AE3">
        <w:rPr>
          <w:rFonts w:ascii="Times New Roman" w:hAnsi="Times New Roman" w:cs="Times New Roman"/>
          <w:bCs/>
          <w:sz w:val="24"/>
          <w:szCs w:val="24"/>
        </w:rPr>
        <w:t>e hindamis</w:t>
      </w:r>
      <w:r w:rsidR="001D6805">
        <w:rPr>
          <w:rFonts w:ascii="Times New Roman" w:hAnsi="Times New Roman" w:cs="Times New Roman"/>
          <w:bCs/>
          <w:sz w:val="24"/>
          <w:szCs w:val="24"/>
        </w:rPr>
        <w:t>s</w:t>
      </w:r>
      <w:r w:rsidR="00D50AE3" w:rsidRPr="00D50AE3">
        <w:rPr>
          <w:rFonts w:ascii="Times New Roman" w:hAnsi="Times New Roman" w:cs="Times New Roman"/>
          <w:bCs/>
          <w:sz w:val="24"/>
          <w:szCs w:val="24"/>
        </w:rPr>
        <w:t xml:space="preserve">e, kuna </w:t>
      </w:r>
      <w:r w:rsidR="001D6805">
        <w:rPr>
          <w:rFonts w:ascii="Times New Roman" w:hAnsi="Times New Roman" w:cs="Times New Roman"/>
          <w:bCs/>
          <w:sz w:val="24"/>
          <w:szCs w:val="24"/>
        </w:rPr>
        <w:t>väikese</w:t>
      </w:r>
      <w:r w:rsidR="001D6805" w:rsidRPr="00D50AE3">
        <w:rPr>
          <w:rFonts w:ascii="Times New Roman" w:hAnsi="Times New Roman" w:cs="Times New Roman"/>
          <w:bCs/>
          <w:sz w:val="24"/>
          <w:szCs w:val="24"/>
        </w:rPr>
        <w:t xml:space="preserve"> </w:t>
      </w:r>
      <w:r w:rsidR="00D50AE3" w:rsidRPr="00D50AE3">
        <w:rPr>
          <w:rFonts w:ascii="Times New Roman" w:hAnsi="Times New Roman" w:cs="Times New Roman"/>
          <w:bCs/>
          <w:sz w:val="24"/>
          <w:szCs w:val="24"/>
        </w:rPr>
        <w:t>riskiga uuringute puhul võib piirduda esmase hinnanguga.</w:t>
      </w:r>
      <w:r w:rsidR="2D655354" w:rsidRPr="5EDD3458">
        <w:rPr>
          <w:rFonts w:ascii="Times New Roman" w:hAnsi="Times New Roman" w:cs="Times New Roman"/>
          <w:sz w:val="24"/>
          <w:szCs w:val="24"/>
        </w:rPr>
        <w:t xml:space="preserve"> </w:t>
      </w:r>
      <w:r w:rsidR="005D6461">
        <w:rPr>
          <w:rFonts w:ascii="Times New Roman" w:eastAsia="Times New Roman" w:hAnsi="Times New Roman" w:cs="Times New Roman"/>
          <w:sz w:val="24"/>
          <w:szCs w:val="24"/>
        </w:rPr>
        <w:t>Praegu</w:t>
      </w:r>
      <w:r w:rsidR="2D655354" w:rsidRPr="5EDD3458">
        <w:rPr>
          <w:rFonts w:ascii="Times New Roman" w:eastAsia="Times New Roman" w:hAnsi="Times New Roman" w:cs="Times New Roman"/>
          <w:sz w:val="24"/>
          <w:szCs w:val="24"/>
        </w:rPr>
        <w:t xml:space="preserve"> on eetikakomitee sätestatud järgmistes seadustes</w:t>
      </w:r>
      <w:r w:rsidR="00DF0F68">
        <w:rPr>
          <w:rFonts w:ascii="Times New Roman" w:eastAsia="Times New Roman" w:hAnsi="Times New Roman" w:cs="Times New Roman"/>
          <w:sz w:val="24"/>
          <w:szCs w:val="24"/>
        </w:rPr>
        <w:t>:</w:t>
      </w:r>
      <w:r w:rsidR="2D655354" w:rsidRPr="5EDD3458">
        <w:rPr>
          <w:rFonts w:ascii="Times New Roman" w:eastAsia="Times New Roman" w:hAnsi="Times New Roman" w:cs="Times New Roman"/>
          <w:sz w:val="24"/>
          <w:szCs w:val="24"/>
        </w:rPr>
        <w:t xml:space="preserve"> TAIKS </w:t>
      </w:r>
      <w:r w:rsidR="00DF3F29">
        <w:rPr>
          <w:rFonts w:ascii="Times New Roman" w:eastAsia="Times New Roman" w:hAnsi="Times New Roman" w:cs="Times New Roman"/>
          <w:sz w:val="24"/>
          <w:szCs w:val="24"/>
        </w:rPr>
        <w:t>(</w:t>
      </w:r>
      <w:r w:rsidR="2D655354" w:rsidRPr="5EDD3458">
        <w:rPr>
          <w:rFonts w:ascii="Times New Roman" w:eastAsia="Times New Roman" w:hAnsi="Times New Roman" w:cs="Times New Roman"/>
          <w:sz w:val="24"/>
          <w:szCs w:val="24"/>
        </w:rPr>
        <w:t>§ 26</w:t>
      </w:r>
      <w:r w:rsidR="00DF3F29">
        <w:rPr>
          <w:rFonts w:ascii="Times New Roman" w:eastAsia="Times New Roman" w:hAnsi="Times New Roman" w:cs="Times New Roman"/>
          <w:sz w:val="24"/>
          <w:szCs w:val="24"/>
        </w:rPr>
        <w:t>)</w:t>
      </w:r>
      <w:r w:rsidR="2D655354" w:rsidRPr="5EDD3458">
        <w:rPr>
          <w:rFonts w:ascii="Times New Roman" w:eastAsia="Times New Roman" w:hAnsi="Times New Roman" w:cs="Times New Roman"/>
          <w:sz w:val="24"/>
          <w:szCs w:val="24"/>
        </w:rPr>
        <w:t xml:space="preserve">, tervishoiuteenuste korraldamise seadus </w:t>
      </w:r>
      <w:r w:rsidR="00DF3F29">
        <w:rPr>
          <w:rFonts w:ascii="Times New Roman" w:eastAsia="Times New Roman" w:hAnsi="Times New Roman" w:cs="Times New Roman"/>
          <w:sz w:val="24"/>
          <w:szCs w:val="24"/>
        </w:rPr>
        <w:t>(</w:t>
      </w:r>
      <w:r w:rsidR="2D655354" w:rsidRPr="5EDD3458">
        <w:rPr>
          <w:rFonts w:ascii="Times New Roman" w:eastAsia="Times New Roman" w:hAnsi="Times New Roman" w:cs="Times New Roman"/>
          <w:sz w:val="24"/>
          <w:szCs w:val="24"/>
        </w:rPr>
        <w:t>§ 59</w:t>
      </w:r>
      <w:r w:rsidR="2D655354" w:rsidRPr="5EDD3458">
        <w:rPr>
          <w:rFonts w:ascii="Times New Roman" w:eastAsia="Times New Roman" w:hAnsi="Times New Roman" w:cs="Times New Roman"/>
          <w:sz w:val="24"/>
          <w:szCs w:val="24"/>
          <w:vertAlign w:val="superscript"/>
        </w:rPr>
        <w:t>4</w:t>
      </w:r>
      <w:r w:rsidR="005D6461" w:rsidRPr="007B2EA2">
        <w:rPr>
          <w:rFonts w:ascii="Times New Roman" w:eastAsia="Times New Roman" w:hAnsi="Times New Roman" w:cs="Times New Roman"/>
          <w:sz w:val="24"/>
          <w:szCs w:val="24"/>
        </w:rPr>
        <w:t>)</w:t>
      </w:r>
      <w:r w:rsidR="00832334">
        <w:rPr>
          <w:rFonts w:ascii="Times New Roman" w:eastAsia="Times New Roman" w:hAnsi="Times New Roman" w:cs="Times New Roman"/>
          <w:sz w:val="24"/>
          <w:szCs w:val="24"/>
        </w:rPr>
        <w:t>,</w:t>
      </w:r>
      <w:r w:rsidR="2D655354" w:rsidRPr="5EDD3458">
        <w:rPr>
          <w:rFonts w:ascii="Times New Roman" w:eastAsia="Times New Roman" w:hAnsi="Times New Roman" w:cs="Times New Roman"/>
          <w:sz w:val="24"/>
          <w:szCs w:val="24"/>
        </w:rPr>
        <w:t xml:space="preserve"> </w:t>
      </w:r>
      <w:proofErr w:type="spellStart"/>
      <w:r w:rsidR="2D655354" w:rsidRPr="5EDD3458">
        <w:rPr>
          <w:rFonts w:ascii="Times New Roman" w:eastAsia="Times New Roman" w:hAnsi="Times New Roman" w:cs="Times New Roman"/>
          <w:sz w:val="24"/>
          <w:szCs w:val="24"/>
        </w:rPr>
        <w:t>inimgeeniuuringute</w:t>
      </w:r>
      <w:proofErr w:type="spellEnd"/>
      <w:r w:rsidR="2D655354" w:rsidRPr="5EDD3458">
        <w:rPr>
          <w:rFonts w:ascii="Times New Roman" w:eastAsia="Times New Roman" w:hAnsi="Times New Roman" w:cs="Times New Roman"/>
          <w:sz w:val="24"/>
          <w:szCs w:val="24"/>
        </w:rPr>
        <w:t xml:space="preserve"> seadus </w:t>
      </w:r>
      <w:r w:rsidR="005D6461">
        <w:rPr>
          <w:rFonts w:ascii="Times New Roman" w:eastAsia="Times New Roman" w:hAnsi="Times New Roman" w:cs="Times New Roman"/>
          <w:sz w:val="24"/>
          <w:szCs w:val="24"/>
        </w:rPr>
        <w:t>(</w:t>
      </w:r>
      <w:r w:rsidR="2D655354" w:rsidRPr="5EDD3458">
        <w:rPr>
          <w:rFonts w:ascii="Times New Roman" w:eastAsia="Times New Roman" w:hAnsi="Times New Roman" w:cs="Times New Roman"/>
          <w:sz w:val="24"/>
          <w:szCs w:val="24"/>
        </w:rPr>
        <w:t>§ 29</w:t>
      </w:r>
      <w:r w:rsidR="005D6461">
        <w:rPr>
          <w:rFonts w:ascii="Times New Roman" w:eastAsia="Times New Roman" w:hAnsi="Times New Roman" w:cs="Times New Roman"/>
          <w:sz w:val="24"/>
          <w:szCs w:val="24"/>
        </w:rPr>
        <w:t>)</w:t>
      </w:r>
      <w:r w:rsidR="2D655354" w:rsidRPr="5EDD3458">
        <w:rPr>
          <w:rFonts w:ascii="Times New Roman" w:eastAsia="Times New Roman" w:hAnsi="Times New Roman" w:cs="Times New Roman"/>
          <w:sz w:val="24"/>
          <w:szCs w:val="24"/>
        </w:rPr>
        <w:t xml:space="preserve"> </w:t>
      </w:r>
      <w:r w:rsidR="00832334">
        <w:rPr>
          <w:rFonts w:ascii="Times New Roman" w:eastAsia="Times New Roman" w:hAnsi="Times New Roman" w:cs="Times New Roman"/>
          <w:sz w:val="24"/>
          <w:szCs w:val="24"/>
        </w:rPr>
        <w:t>ja</w:t>
      </w:r>
      <w:r w:rsidR="2D655354" w:rsidRPr="5EDD3458">
        <w:rPr>
          <w:rFonts w:ascii="Times New Roman" w:eastAsia="Times New Roman" w:hAnsi="Times New Roman" w:cs="Times New Roman"/>
          <w:sz w:val="24"/>
          <w:szCs w:val="24"/>
        </w:rPr>
        <w:t xml:space="preserve"> meditsiiniseadme seadus </w:t>
      </w:r>
      <w:r w:rsidR="005D6461">
        <w:rPr>
          <w:rFonts w:ascii="Times New Roman" w:eastAsia="Times New Roman" w:hAnsi="Times New Roman" w:cs="Times New Roman"/>
          <w:sz w:val="24"/>
          <w:szCs w:val="24"/>
        </w:rPr>
        <w:t>(</w:t>
      </w:r>
      <w:r w:rsidR="2D655354" w:rsidRPr="5EDD3458">
        <w:rPr>
          <w:rFonts w:ascii="Times New Roman" w:eastAsia="Times New Roman" w:hAnsi="Times New Roman" w:cs="Times New Roman"/>
          <w:sz w:val="24"/>
          <w:szCs w:val="24"/>
        </w:rPr>
        <w:t>§ 21</w:t>
      </w:r>
      <w:r w:rsidR="2D655354" w:rsidRPr="5EDD3458">
        <w:rPr>
          <w:rFonts w:ascii="Times New Roman" w:eastAsia="Times New Roman" w:hAnsi="Times New Roman" w:cs="Times New Roman"/>
          <w:sz w:val="24"/>
          <w:szCs w:val="24"/>
          <w:vertAlign w:val="superscript"/>
        </w:rPr>
        <w:t>3</w:t>
      </w:r>
      <w:r w:rsidR="005D6461" w:rsidRPr="007B2EA2">
        <w:rPr>
          <w:rFonts w:ascii="Times New Roman" w:eastAsia="Times New Roman" w:hAnsi="Times New Roman" w:cs="Times New Roman"/>
          <w:sz w:val="24"/>
          <w:szCs w:val="24"/>
        </w:rPr>
        <w:t>)</w:t>
      </w:r>
      <w:r w:rsidR="2D655354" w:rsidRPr="5EDD3458">
        <w:rPr>
          <w:rFonts w:ascii="Times New Roman" w:eastAsia="Times New Roman" w:hAnsi="Times New Roman" w:cs="Times New Roman"/>
          <w:sz w:val="24"/>
          <w:szCs w:val="24"/>
        </w:rPr>
        <w:t>.</w:t>
      </w:r>
    </w:p>
    <w:p w14:paraId="717C46A8" w14:textId="77777777" w:rsidR="008A26B5" w:rsidRDefault="008A26B5" w:rsidP="00A5277F">
      <w:pPr>
        <w:spacing w:after="0" w:line="240" w:lineRule="auto"/>
        <w:jc w:val="both"/>
        <w:rPr>
          <w:rFonts w:ascii="Times New Roman" w:hAnsi="Times New Roman" w:cs="Times New Roman"/>
          <w:bCs/>
          <w:sz w:val="24"/>
          <w:szCs w:val="24"/>
        </w:rPr>
      </w:pPr>
    </w:p>
    <w:p w14:paraId="35F1A968" w14:textId="003353DD" w:rsidR="008A26B5" w:rsidRDefault="005114F4" w:rsidP="00A5277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Muudatusega</w:t>
      </w:r>
      <w:r w:rsidRPr="005114F4">
        <w:rPr>
          <w:rFonts w:ascii="Times New Roman" w:hAnsi="Times New Roman" w:cs="Times New Roman"/>
          <w:bCs/>
          <w:sz w:val="24"/>
          <w:szCs w:val="24"/>
        </w:rPr>
        <w:t xml:space="preserve"> laieneb</w:t>
      </w:r>
      <w:r w:rsidR="00A05177">
        <w:rPr>
          <w:rFonts w:ascii="Times New Roman" w:hAnsi="Times New Roman" w:cs="Times New Roman"/>
          <w:bCs/>
          <w:sz w:val="24"/>
          <w:szCs w:val="24"/>
        </w:rPr>
        <w:t xml:space="preserve"> termini</w:t>
      </w:r>
      <w:r w:rsidRPr="005114F4">
        <w:rPr>
          <w:rFonts w:ascii="Times New Roman" w:hAnsi="Times New Roman" w:cs="Times New Roman"/>
          <w:bCs/>
          <w:sz w:val="24"/>
          <w:szCs w:val="24"/>
        </w:rPr>
        <w:t xml:space="preserve"> </w:t>
      </w:r>
      <w:r w:rsidRPr="004C5604">
        <w:rPr>
          <w:rFonts w:ascii="Times New Roman" w:hAnsi="Times New Roman" w:cs="Times New Roman"/>
          <w:bCs/>
          <w:i/>
          <w:iCs/>
          <w:sz w:val="24"/>
          <w:szCs w:val="24"/>
        </w:rPr>
        <w:t>uuring</w:t>
      </w:r>
      <w:r w:rsidRPr="005114F4">
        <w:rPr>
          <w:rFonts w:ascii="Times New Roman" w:hAnsi="Times New Roman" w:cs="Times New Roman"/>
          <w:bCs/>
          <w:sz w:val="24"/>
          <w:szCs w:val="24"/>
        </w:rPr>
        <w:t xml:space="preserve"> </w:t>
      </w:r>
      <w:r w:rsidR="00A05177">
        <w:rPr>
          <w:rFonts w:ascii="Times New Roman" w:hAnsi="Times New Roman" w:cs="Times New Roman"/>
          <w:bCs/>
          <w:sz w:val="24"/>
          <w:szCs w:val="24"/>
        </w:rPr>
        <w:t>sisu</w:t>
      </w:r>
      <w:r w:rsidR="00A05177" w:rsidRPr="005114F4">
        <w:rPr>
          <w:rFonts w:ascii="Times New Roman" w:hAnsi="Times New Roman" w:cs="Times New Roman"/>
          <w:bCs/>
          <w:sz w:val="24"/>
          <w:szCs w:val="24"/>
        </w:rPr>
        <w:t xml:space="preserve"> </w:t>
      </w:r>
      <w:r w:rsidRPr="005114F4">
        <w:rPr>
          <w:rFonts w:ascii="Times New Roman" w:hAnsi="Times New Roman" w:cs="Times New Roman"/>
          <w:bCs/>
          <w:sz w:val="24"/>
          <w:szCs w:val="24"/>
        </w:rPr>
        <w:t xml:space="preserve">– poliitika kujundamise uuringud (nt riigiasutuste või </w:t>
      </w:r>
      <w:proofErr w:type="spellStart"/>
      <w:r w:rsidRPr="005114F4">
        <w:rPr>
          <w:rFonts w:ascii="Times New Roman" w:hAnsi="Times New Roman" w:cs="Times New Roman"/>
          <w:bCs/>
          <w:sz w:val="24"/>
          <w:szCs w:val="24"/>
        </w:rPr>
        <w:t>KOV-</w:t>
      </w:r>
      <w:r w:rsidR="001D6805">
        <w:rPr>
          <w:rFonts w:ascii="Times New Roman" w:hAnsi="Times New Roman" w:cs="Times New Roman"/>
          <w:bCs/>
          <w:sz w:val="24"/>
          <w:szCs w:val="24"/>
        </w:rPr>
        <w:t>i</w:t>
      </w:r>
      <w:r w:rsidRPr="005114F4">
        <w:rPr>
          <w:rFonts w:ascii="Times New Roman" w:hAnsi="Times New Roman" w:cs="Times New Roman"/>
          <w:bCs/>
          <w:sz w:val="24"/>
          <w:szCs w:val="24"/>
        </w:rPr>
        <w:t>de</w:t>
      </w:r>
      <w:proofErr w:type="spellEnd"/>
      <w:r w:rsidRPr="005114F4">
        <w:rPr>
          <w:rFonts w:ascii="Times New Roman" w:hAnsi="Times New Roman" w:cs="Times New Roman"/>
          <w:bCs/>
          <w:sz w:val="24"/>
          <w:szCs w:val="24"/>
        </w:rPr>
        <w:t xml:space="preserve"> analüüsid ja uuringud) kuuluvad samuti § 6 alla ning võivad vajada eetikakomitee hinnangut.</w:t>
      </w:r>
      <w:r w:rsidR="00763038">
        <w:rPr>
          <w:rFonts w:ascii="Times New Roman" w:hAnsi="Times New Roman" w:cs="Times New Roman"/>
          <w:bCs/>
          <w:sz w:val="24"/>
          <w:szCs w:val="24"/>
        </w:rPr>
        <w:t xml:space="preserve"> K</w:t>
      </w:r>
      <w:r w:rsidR="00763038" w:rsidRPr="00763038">
        <w:rPr>
          <w:rFonts w:ascii="Times New Roman" w:hAnsi="Times New Roman" w:cs="Times New Roman"/>
          <w:bCs/>
          <w:sz w:val="24"/>
          <w:szCs w:val="24"/>
        </w:rPr>
        <w:t>uid oluline muudatus on, et kui uuringus kasutatakse piisavaid kaitsemeetmeid (st § 6 l</w:t>
      </w:r>
      <w:r w:rsidR="00AD491C">
        <w:rPr>
          <w:rFonts w:ascii="Times New Roman" w:hAnsi="Times New Roman" w:cs="Times New Roman"/>
          <w:bCs/>
          <w:sz w:val="24"/>
          <w:szCs w:val="24"/>
        </w:rPr>
        <w:t>õike</w:t>
      </w:r>
      <w:r w:rsidR="00763038" w:rsidRPr="00763038">
        <w:rPr>
          <w:rFonts w:ascii="Times New Roman" w:hAnsi="Times New Roman" w:cs="Times New Roman"/>
          <w:bCs/>
          <w:sz w:val="24"/>
          <w:szCs w:val="24"/>
        </w:rPr>
        <w:t xml:space="preserve"> 3 tingimused on täidetud – näiteks andmete </w:t>
      </w:r>
      <w:proofErr w:type="spellStart"/>
      <w:r w:rsidR="00763038" w:rsidRPr="00763038">
        <w:rPr>
          <w:rFonts w:ascii="Times New Roman" w:hAnsi="Times New Roman" w:cs="Times New Roman"/>
          <w:bCs/>
          <w:sz w:val="24"/>
          <w:szCs w:val="24"/>
        </w:rPr>
        <w:t>pseudonüümimine</w:t>
      </w:r>
      <w:proofErr w:type="spellEnd"/>
      <w:r w:rsidR="00763038" w:rsidRPr="00763038">
        <w:rPr>
          <w:rFonts w:ascii="Times New Roman" w:hAnsi="Times New Roman" w:cs="Times New Roman"/>
          <w:bCs/>
          <w:sz w:val="24"/>
          <w:szCs w:val="24"/>
        </w:rPr>
        <w:t xml:space="preserve">, tulemuste anonüümsus jne) või uuring </w:t>
      </w:r>
      <w:r w:rsidR="00DC0D5C">
        <w:rPr>
          <w:rFonts w:ascii="Times New Roman" w:hAnsi="Times New Roman" w:cs="Times New Roman"/>
          <w:bCs/>
          <w:sz w:val="24"/>
          <w:szCs w:val="24"/>
        </w:rPr>
        <w:t>tehakse</w:t>
      </w:r>
      <w:r w:rsidR="00763038" w:rsidRPr="00763038">
        <w:rPr>
          <w:rFonts w:ascii="Times New Roman" w:hAnsi="Times New Roman" w:cs="Times New Roman"/>
          <w:bCs/>
          <w:sz w:val="24"/>
          <w:szCs w:val="24"/>
        </w:rPr>
        <w:t xml:space="preserve"> spetsiaalses andmetöötlussüsteemis, siis eetikakomitee hinnangut ei ole vaja.</w:t>
      </w:r>
      <w:r w:rsidR="00917FD2">
        <w:rPr>
          <w:rFonts w:ascii="Times New Roman" w:hAnsi="Times New Roman" w:cs="Times New Roman"/>
          <w:bCs/>
          <w:sz w:val="24"/>
          <w:szCs w:val="24"/>
        </w:rPr>
        <w:t xml:space="preserve"> </w:t>
      </w:r>
      <w:r w:rsidR="00917FD2" w:rsidRPr="00917FD2">
        <w:rPr>
          <w:rFonts w:ascii="Times New Roman" w:hAnsi="Times New Roman" w:cs="Times New Roman"/>
          <w:bCs/>
          <w:sz w:val="24"/>
          <w:szCs w:val="24"/>
        </w:rPr>
        <w:t>Palju</w:t>
      </w:r>
      <w:r w:rsidR="00F35604">
        <w:rPr>
          <w:rFonts w:ascii="Times New Roman" w:hAnsi="Times New Roman" w:cs="Times New Roman"/>
          <w:bCs/>
          <w:sz w:val="24"/>
          <w:szCs w:val="24"/>
        </w:rPr>
        <w:t>si</w:t>
      </w:r>
      <w:r w:rsidR="00917FD2" w:rsidRPr="00917FD2">
        <w:rPr>
          <w:rFonts w:ascii="Times New Roman" w:hAnsi="Times New Roman" w:cs="Times New Roman"/>
          <w:bCs/>
          <w:sz w:val="24"/>
          <w:szCs w:val="24"/>
        </w:rPr>
        <w:t>d poliitika kujundamise uuringu</w:t>
      </w:r>
      <w:r w:rsidR="00F35604">
        <w:rPr>
          <w:rFonts w:ascii="Times New Roman" w:hAnsi="Times New Roman" w:cs="Times New Roman"/>
          <w:bCs/>
          <w:sz w:val="24"/>
          <w:szCs w:val="24"/>
        </w:rPr>
        <w:t>i</w:t>
      </w:r>
      <w:r w:rsidR="00917FD2" w:rsidRPr="00917FD2">
        <w:rPr>
          <w:rFonts w:ascii="Times New Roman" w:hAnsi="Times New Roman" w:cs="Times New Roman"/>
          <w:bCs/>
          <w:sz w:val="24"/>
          <w:szCs w:val="24"/>
        </w:rPr>
        <w:t>d, mi</w:t>
      </w:r>
      <w:r w:rsidR="00481C06">
        <w:rPr>
          <w:rFonts w:ascii="Times New Roman" w:hAnsi="Times New Roman" w:cs="Times New Roman"/>
          <w:bCs/>
          <w:sz w:val="24"/>
          <w:szCs w:val="24"/>
        </w:rPr>
        <w:t>llek</w:t>
      </w:r>
      <w:r w:rsidR="00917FD2" w:rsidRPr="00917FD2">
        <w:rPr>
          <w:rFonts w:ascii="Times New Roman" w:hAnsi="Times New Roman" w:cs="Times New Roman"/>
          <w:bCs/>
          <w:sz w:val="24"/>
          <w:szCs w:val="24"/>
        </w:rPr>
        <w:t xml:space="preserve">s </w:t>
      </w:r>
      <w:r w:rsidR="00DC0D5C">
        <w:rPr>
          <w:rFonts w:ascii="Times New Roman" w:hAnsi="Times New Roman" w:cs="Times New Roman"/>
          <w:bCs/>
          <w:sz w:val="24"/>
          <w:szCs w:val="24"/>
        </w:rPr>
        <w:t>seni</w:t>
      </w:r>
      <w:r w:rsidR="00DC0D5C" w:rsidRPr="00917FD2">
        <w:rPr>
          <w:rFonts w:ascii="Times New Roman" w:hAnsi="Times New Roman" w:cs="Times New Roman"/>
          <w:bCs/>
          <w:sz w:val="24"/>
          <w:szCs w:val="24"/>
        </w:rPr>
        <w:t xml:space="preserve"> </w:t>
      </w:r>
      <w:r w:rsidR="00917FD2" w:rsidRPr="00917FD2">
        <w:rPr>
          <w:rFonts w:ascii="Times New Roman" w:hAnsi="Times New Roman" w:cs="Times New Roman"/>
          <w:bCs/>
          <w:sz w:val="24"/>
          <w:szCs w:val="24"/>
        </w:rPr>
        <w:t>o</w:t>
      </w:r>
      <w:r w:rsidR="00DC0D5C">
        <w:rPr>
          <w:rFonts w:ascii="Times New Roman" w:hAnsi="Times New Roman" w:cs="Times New Roman"/>
          <w:bCs/>
          <w:sz w:val="24"/>
          <w:szCs w:val="24"/>
        </w:rPr>
        <w:t>n</w:t>
      </w:r>
      <w:r w:rsidR="00917FD2" w:rsidRPr="00917FD2">
        <w:rPr>
          <w:rFonts w:ascii="Times New Roman" w:hAnsi="Times New Roman" w:cs="Times New Roman"/>
          <w:bCs/>
          <w:sz w:val="24"/>
          <w:szCs w:val="24"/>
        </w:rPr>
        <w:t xml:space="preserve"> </w:t>
      </w:r>
      <w:r w:rsidR="00481C06">
        <w:rPr>
          <w:rFonts w:ascii="Times New Roman" w:hAnsi="Times New Roman" w:cs="Times New Roman"/>
          <w:bCs/>
          <w:sz w:val="24"/>
          <w:szCs w:val="24"/>
        </w:rPr>
        <w:t xml:space="preserve">olnud </w:t>
      </w:r>
      <w:r w:rsidR="00917FD2" w:rsidRPr="00917FD2">
        <w:rPr>
          <w:rFonts w:ascii="Times New Roman" w:hAnsi="Times New Roman" w:cs="Times New Roman"/>
          <w:bCs/>
          <w:sz w:val="24"/>
          <w:szCs w:val="24"/>
        </w:rPr>
        <w:t xml:space="preserve">vaja eetikakomitee </w:t>
      </w:r>
      <w:r w:rsidR="00917FD2">
        <w:rPr>
          <w:rFonts w:ascii="Times New Roman" w:hAnsi="Times New Roman" w:cs="Times New Roman"/>
          <w:bCs/>
          <w:sz w:val="24"/>
          <w:szCs w:val="24"/>
        </w:rPr>
        <w:t xml:space="preserve">ja AKI </w:t>
      </w:r>
      <w:r w:rsidR="00917FD2" w:rsidRPr="00917FD2">
        <w:rPr>
          <w:rFonts w:ascii="Times New Roman" w:hAnsi="Times New Roman" w:cs="Times New Roman"/>
          <w:bCs/>
          <w:sz w:val="24"/>
          <w:szCs w:val="24"/>
        </w:rPr>
        <w:t xml:space="preserve">hinnangut, </w:t>
      </w:r>
      <w:r w:rsidR="00F35604">
        <w:rPr>
          <w:rFonts w:ascii="Times New Roman" w:hAnsi="Times New Roman" w:cs="Times New Roman"/>
          <w:bCs/>
          <w:sz w:val="24"/>
          <w:szCs w:val="24"/>
        </w:rPr>
        <w:t xml:space="preserve">saab edaspidi teha ilma </w:t>
      </w:r>
      <w:r w:rsidR="00A944AF">
        <w:rPr>
          <w:rFonts w:ascii="Times New Roman" w:hAnsi="Times New Roman" w:cs="Times New Roman"/>
          <w:bCs/>
          <w:sz w:val="24"/>
          <w:szCs w:val="24"/>
        </w:rPr>
        <w:t>nende</w:t>
      </w:r>
      <w:r w:rsidR="00F35604">
        <w:rPr>
          <w:rFonts w:ascii="Times New Roman" w:hAnsi="Times New Roman" w:cs="Times New Roman"/>
          <w:bCs/>
          <w:sz w:val="24"/>
          <w:szCs w:val="24"/>
        </w:rPr>
        <w:t>ta</w:t>
      </w:r>
      <w:r w:rsidR="00917FD2" w:rsidRPr="00917FD2">
        <w:rPr>
          <w:rFonts w:ascii="Times New Roman" w:hAnsi="Times New Roman" w:cs="Times New Roman"/>
          <w:bCs/>
          <w:sz w:val="24"/>
          <w:szCs w:val="24"/>
        </w:rPr>
        <w:t xml:space="preserve">, kui kasutatakse piisavaid tehnilisi ja organisatsioonilisi kaitsemeetmeid või uuring </w:t>
      </w:r>
      <w:r w:rsidR="00481C06">
        <w:rPr>
          <w:rFonts w:ascii="Times New Roman" w:hAnsi="Times New Roman" w:cs="Times New Roman"/>
          <w:bCs/>
          <w:sz w:val="24"/>
          <w:szCs w:val="24"/>
        </w:rPr>
        <w:t>tehakse</w:t>
      </w:r>
      <w:r w:rsidR="00917FD2" w:rsidRPr="00917FD2">
        <w:rPr>
          <w:rFonts w:ascii="Times New Roman" w:hAnsi="Times New Roman" w:cs="Times New Roman"/>
          <w:bCs/>
          <w:sz w:val="24"/>
          <w:szCs w:val="24"/>
        </w:rPr>
        <w:t xml:space="preserve"> nõuetele vastavas andmetöötlussüsteemis.</w:t>
      </w:r>
      <w:r w:rsidR="00887854">
        <w:rPr>
          <w:rFonts w:ascii="Times New Roman" w:hAnsi="Times New Roman" w:cs="Times New Roman"/>
          <w:bCs/>
          <w:sz w:val="24"/>
          <w:szCs w:val="24"/>
        </w:rPr>
        <w:t xml:space="preserve"> Seega </w:t>
      </w:r>
      <w:r w:rsidR="00887854" w:rsidRPr="00887854">
        <w:rPr>
          <w:rFonts w:ascii="Times New Roman" w:hAnsi="Times New Roman" w:cs="Times New Roman"/>
          <w:bCs/>
          <w:sz w:val="24"/>
          <w:szCs w:val="24"/>
        </w:rPr>
        <w:t xml:space="preserve">eetikakomitee ei pea menetlema kõiki </w:t>
      </w:r>
      <w:r w:rsidR="00887854">
        <w:rPr>
          <w:rFonts w:ascii="Times New Roman" w:hAnsi="Times New Roman" w:cs="Times New Roman"/>
          <w:bCs/>
          <w:sz w:val="24"/>
          <w:szCs w:val="24"/>
        </w:rPr>
        <w:t>avaliku sektori tehtavaid</w:t>
      </w:r>
      <w:r w:rsidR="00887854" w:rsidRPr="00887854">
        <w:rPr>
          <w:rFonts w:ascii="Times New Roman" w:hAnsi="Times New Roman" w:cs="Times New Roman"/>
          <w:bCs/>
          <w:sz w:val="24"/>
          <w:szCs w:val="24"/>
        </w:rPr>
        <w:t xml:space="preserve"> uuringuid, vaid ainult neid, kus andme</w:t>
      </w:r>
      <w:r w:rsidR="00A944AF">
        <w:rPr>
          <w:rFonts w:ascii="Times New Roman" w:hAnsi="Times New Roman" w:cs="Times New Roman"/>
          <w:bCs/>
          <w:sz w:val="24"/>
          <w:szCs w:val="24"/>
        </w:rPr>
        <w:t>id</w:t>
      </w:r>
      <w:r w:rsidR="00887854" w:rsidRPr="00887854">
        <w:rPr>
          <w:rFonts w:ascii="Times New Roman" w:hAnsi="Times New Roman" w:cs="Times New Roman"/>
          <w:bCs/>
          <w:sz w:val="24"/>
          <w:szCs w:val="24"/>
        </w:rPr>
        <w:t xml:space="preserve"> töö</w:t>
      </w:r>
      <w:r w:rsidR="00A944AF">
        <w:rPr>
          <w:rFonts w:ascii="Times New Roman" w:hAnsi="Times New Roman" w:cs="Times New Roman"/>
          <w:bCs/>
          <w:sz w:val="24"/>
          <w:szCs w:val="24"/>
        </w:rPr>
        <w:t>deldakse</w:t>
      </w:r>
      <w:r w:rsidR="00887854" w:rsidRPr="00887854">
        <w:rPr>
          <w:rFonts w:ascii="Times New Roman" w:hAnsi="Times New Roman" w:cs="Times New Roman"/>
          <w:bCs/>
          <w:sz w:val="24"/>
          <w:szCs w:val="24"/>
        </w:rPr>
        <w:t xml:space="preserve"> viisil, mis võimaldab isikute tuvastamist ja kus kaitsemeetmed ei ole piisavad.</w:t>
      </w:r>
      <w:r w:rsidR="00993C30">
        <w:rPr>
          <w:rFonts w:ascii="Times New Roman" w:hAnsi="Times New Roman" w:cs="Times New Roman"/>
          <w:bCs/>
          <w:sz w:val="24"/>
          <w:szCs w:val="24"/>
        </w:rPr>
        <w:t xml:space="preserve"> </w:t>
      </w:r>
      <w:r w:rsidR="00C674F2">
        <w:rPr>
          <w:rFonts w:ascii="Times New Roman" w:hAnsi="Times New Roman" w:cs="Times New Roman"/>
          <w:bCs/>
          <w:sz w:val="24"/>
          <w:szCs w:val="24"/>
        </w:rPr>
        <w:t>Eetika</w:t>
      </w:r>
      <w:r w:rsidR="00A026C2">
        <w:rPr>
          <w:rFonts w:ascii="Times New Roman" w:hAnsi="Times New Roman" w:cs="Times New Roman"/>
          <w:bCs/>
          <w:sz w:val="24"/>
          <w:szCs w:val="24"/>
        </w:rPr>
        <w:t>k</w:t>
      </w:r>
      <w:r w:rsidR="00993C30" w:rsidRPr="00993C30">
        <w:rPr>
          <w:rFonts w:ascii="Times New Roman" w:hAnsi="Times New Roman" w:cs="Times New Roman"/>
          <w:bCs/>
          <w:sz w:val="24"/>
          <w:szCs w:val="24"/>
        </w:rPr>
        <w:t>omitee roll muutub sisulisemaks ja keskendub just neile juhtudele, kus riskid on suuremad ja kaitsemeetmed ebapiisavad.</w:t>
      </w:r>
    </w:p>
    <w:p w14:paraId="22FE8F28" w14:textId="77777777" w:rsidR="001F2587" w:rsidRDefault="001F2587" w:rsidP="00A5277F">
      <w:pPr>
        <w:spacing w:after="0" w:line="240" w:lineRule="auto"/>
        <w:jc w:val="both"/>
        <w:rPr>
          <w:rFonts w:ascii="Times New Roman" w:hAnsi="Times New Roman" w:cs="Times New Roman"/>
          <w:bCs/>
          <w:sz w:val="24"/>
          <w:szCs w:val="24"/>
        </w:rPr>
      </w:pPr>
    </w:p>
    <w:p w14:paraId="529DE4EC" w14:textId="3330CF66" w:rsidR="001F2587" w:rsidRPr="009F31C4" w:rsidRDefault="004C5604" w:rsidP="00A5277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r w:rsidR="001F2587" w:rsidRPr="009F31C4">
        <w:rPr>
          <w:rFonts w:ascii="Times New Roman" w:hAnsi="Times New Roman" w:cs="Times New Roman"/>
          <w:b/>
          <w:sz w:val="24"/>
          <w:szCs w:val="24"/>
        </w:rPr>
        <w:t>.3</w:t>
      </w:r>
      <w:r w:rsidR="00C92EEA">
        <w:rPr>
          <w:rFonts w:ascii="Times New Roman" w:hAnsi="Times New Roman" w:cs="Times New Roman"/>
          <w:b/>
          <w:sz w:val="24"/>
          <w:szCs w:val="24"/>
        </w:rPr>
        <w:t>.</w:t>
      </w:r>
      <w:r w:rsidR="001F2587" w:rsidRPr="009F31C4">
        <w:rPr>
          <w:rFonts w:ascii="Times New Roman" w:hAnsi="Times New Roman" w:cs="Times New Roman"/>
          <w:b/>
          <w:sz w:val="24"/>
          <w:szCs w:val="24"/>
        </w:rPr>
        <w:t xml:space="preserve"> </w:t>
      </w:r>
      <w:r w:rsidR="009F31C4" w:rsidRPr="009F31C4">
        <w:rPr>
          <w:rFonts w:ascii="Times New Roman" w:hAnsi="Times New Roman" w:cs="Times New Roman"/>
          <w:b/>
          <w:sz w:val="24"/>
          <w:szCs w:val="24"/>
        </w:rPr>
        <w:t>Andmesubjektid</w:t>
      </w:r>
    </w:p>
    <w:p w14:paraId="4545F2DE" w14:textId="54D50EAD" w:rsidR="00012C90" w:rsidRDefault="00012C90" w:rsidP="00A5277F">
      <w:pPr>
        <w:spacing w:after="0" w:line="240" w:lineRule="auto"/>
        <w:jc w:val="both"/>
        <w:rPr>
          <w:rFonts w:ascii="Times New Roman" w:hAnsi="Times New Roman" w:cs="Times New Roman"/>
          <w:bCs/>
          <w:sz w:val="24"/>
          <w:szCs w:val="24"/>
        </w:rPr>
      </w:pPr>
      <w:r w:rsidRPr="00012C90">
        <w:rPr>
          <w:rFonts w:ascii="Times New Roman" w:hAnsi="Times New Roman" w:cs="Times New Roman"/>
          <w:bCs/>
          <w:sz w:val="24"/>
          <w:szCs w:val="24"/>
        </w:rPr>
        <w:t xml:space="preserve">Kuna muudatusega nähakse ette kindlad kaitsemeetmed isikuandmete töötlemisele, siis väheneb riive isikute põhiõigustele. Muudatusega luuakse võimalused andmete töötlemiseks </w:t>
      </w:r>
      <w:r w:rsidR="00CB0811">
        <w:rPr>
          <w:rFonts w:ascii="Times New Roman" w:hAnsi="Times New Roman" w:cs="Times New Roman"/>
          <w:bCs/>
          <w:sz w:val="24"/>
          <w:szCs w:val="24"/>
        </w:rPr>
        <w:t>andmetöötlussüsteemis</w:t>
      </w:r>
      <w:r w:rsidRPr="00012C90">
        <w:rPr>
          <w:rFonts w:ascii="Times New Roman" w:hAnsi="Times New Roman" w:cs="Times New Roman"/>
          <w:bCs/>
          <w:sz w:val="24"/>
          <w:szCs w:val="24"/>
        </w:rPr>
        <w:t xml:space="preserve"> ning väheneb isikustatud andmete töötlemise maht. Avades </w:t>
      </w:r>
      <w:proofErr w:type="spellStart"/>
      <w:r w:rsidRPr="00012C90">
        <w:rPr>
          <w:rFonts w:ascii="Times New Roman" w:hAnsi="Times New Roman" w:cs="Times New Roman"/>
          <w:bCs/>
          <w:sz w:val="24"/>
          <w:szCs w:val="24"/>
        </w:rPr>
        <w:t>KOV-idele</w:t>
      </w:r>
      <w:proofErr w:type="spellEnd"/>
      <w:r w:rsidRPr="00012C90">
        <w:rPr>
          <w:rFonts w:ascii="Times New Roman" w:hAnsi="Times New Roman" w:cs="Times New Roman"/>
          <w:bCs/>
          <w:sz w:val="24"/>
          <w:szCs w:val="24"/>
        </w:rPr>
        <w:t xml:space="preserve"> uuringute tegemise võimaluse, </w:t>
      </w:r>
      <w:r w:rsidR="000C40D4">
        <w:rPr>
          <w:rFonts w:ascii="Times New Roman" w:hAnsi="Times New Roman" w:cs="Times New Roman"/>
          <w:bCs/>
          <w:sz w:val="24"/>
          <w:szCs w:val="24"/>
        </w:rPr>
        <w:t>laieneb</w:t>
      </w:r>
      <w:r w:rsidR="000C40D4" w:rsidRPr="00012C90">
        <w:rPr>
          <w:rFonts w:ascii="Times New Roman" w:hAnsi="Times New Roman" w:cs="Times New Roman"/>
          <w:bCs/>
          <w:sz w:val="24"/>
          <w:szCs w:val="24"/>
        </w:rPr>
        <w:t xml:space="preserve"> </w:t>
      </w:r>
      <w:r w:rsidRPr="00012C90">
        <w:rPr>
          <w:rFonts w:ascii="Times New Roman" w:hAnsi="Times New Roman" w:cs="Times New Roman"/>
          <w:bCs/>
          <w:sz w:val="24"/>
          <w:szCs w:val="24"/>
        </w:rPr>
        <w:t>isikuandmete töötlejate ring, kuid samas nähakse ette kaitsemeetmed isikuandmete töötlemisele, seega ei suurene oluliselt isikute põhiõiguste riive. Isikute põhiõigustele muudatuse</w:t>
      </w:r>
      <w:r w:rsidR="0046533A">
        <w:rPr>
          <w:rFonts w:ascii="Times New Roman" w:hAnsi="Times New Roman" w:cs="Times New Roman"/>
          <w:bCs/>
          <w:sz w:val="24"/>
          <w:szCs w:val="24"/>
        </w:rPr>
        <w:t>d</w:t>
      </w:r>
      <w:r w:rsidRPr="00012C90">
        <w:rPr>
          <w:rFonts w:ascii="Times New Roman" w:hAnsi="Times New Roman" w:cs="Times New Roman"/>
          <w:bCs/>
          <w:sz w:val="24"/>
          <w:szCs w:val="24"/>
        </w:rPr>
        <w:t xml:space="preserve"> olulis</w:t>
      </w:r>
      <w:r w:rsidR="0046533A">
        <w:rPr>
          <w:rFonts w:ascii="Times New Roman" w:hAnsi="Times New Roman" w:cs="Times New Roman"/>
          <w:bCs/>
          <w:sz w:val="24"/>
          <w:szCs w:val="24"/>
        </w:rPr>
        <w:t>t</w:t>
      </w:r>
      <w:r w:rsidRPr="00012C90">
        <w:rPr>
          <w:rFonts w:ascii="Times New Roman" w:hAnsi="Times New Roman" w:cs="Times New Roman"/>
          <w:bCs/>
          <w:sz w:val="24"/>
          <w:szCs w:val="24"/>
        </w:rPr>
        <w:t xml:space="preserve"> </w:t>
      </w:r>
      <w:r w:rsidR="0046533A">
        <w:rPr>
          <w:rFonts w:ascii="Times New Roman" w:hAnsi="Times New Roman" w:cs="Times New Roman"/>
          <w:bCs/>
          <w:sz w:val="24"/>
          <w:szCs w:val="24"/>
        </w:rPr>
        <w:t>lisa</w:t>
      </w:r>
      <w:r w:rsidRPr="00012C90">
        <w:rPr>
          <w:rFonts w:ascii="Times New Roman" w:hAnsi="Times New Roman" w:cs="Times New Roman"/>
          <w:bCs/>
          <w:sz w:val="24"/>
          <w:szCs w:val="24"/>
        </w:rPr>
        <w:t>riive</w:t>
      </w:r>
      <w:r w:rsidR="00105C41">
        <w:rPr>
          <w:rFonts w:ascii="Times New Roman" w:hAnsi="Times New Roman" w:cs="Times New Roman"/>
          <w:bCs/>
          <w:sz w:val="24"/>
          <w:szCs w:val="24"/>
        </w:rPr>
        <w:t>t</w:t>
      </w:r>
      <w:r w:rsidRPr="00012C90">
        <w:rPr>
          <w:rFonts w:ascii="Times New Roman" w:hAnsi="Times New Roman" w:cs="Times New Roman"/>
          <w:bCs/>
          <w:sz w:val="24"/>
          <w:szCs w:val="24"/>
        </w:rPr>
        <w:t xml:space="preserve"> ei teki</w:t>
      </w:r>
      <w:r w:rsidR="00105C41">
        <w:rPr>
          <w:rFonts w:ascii="Times New Roman" w:hAnsi="Times New Roman" w:cs="Times New Roman"/>
          <w:bCs/>
          <w:sz w:val="24"/>
          <w:szCs w:val="24"/>
        </w:rPr>
        <w:t>ta</w:t>
      </w:r>
      <w:r w:rsidRPr="00012C90">
        <w:rPr>
          <w:rFonts w:ascii="Times New Roman" w:hAnsi="Times New Roman" w:cs="Times New Roman"/>
          <w:bCs/>
          <w:sz w:val="24"/>
          <w:szCs w:val="24"/>
        </w:rPr>
        <w:t xml:space="preserve">. </w:t>
      </w:r>
    </w:p>
    <w:p w14:paraId="662934C4" w14:textId="77777777" w:rsidR="00012C90" w:rsidRDefault="00012C90" w:rsidP="00A5277F">
      <w:pPr>
        <w:spacing w:after="0" w:line="240" w:lineRule="auto"/>
        <w:jc w:val="both"/>
        <w:rPr>
          <w:rFonts w:ascii="Times New Roman" w:hAnsi="Times New Roman" w:cs="Times New Roman"/>
          <w:bCs/>
          <w:sz w:val="24"/>
          <w:szCs w:val="24"/>
        </w:rPr>
      </w:pPr>
    </w:p>
    <w:p w14:paraId="384E51CA" w14:textId="57B27721" w:rsidR="00A026C2" w:rsidRDefault="00012C90" w:rsidP="00A5277F">
      <w:pPr>
        <w:spacing w:after="0" w:line="240" w:lineRule="auto"/>
        <w:jc w:val="both"/>
        <w:rPr>
          <w:rFonts w:ascii="Times New Roman" w:hAnsi="Times New Roman" w:cs="Times New Roman"/>
          <w:bCs/>
          <w:sz w:val="24"/>
          <w:szCs w:val="24"/>
        </w:rPr>
      </w:pPr>
      <w:r w:rsidRPr="00012C90">
        <w:rPr>
          <w:rFonts w:ascii="Times New Roman" w:hAnsi="Times New Roman" w:cs="Times New Roman"/>
          <w:bCs/>
          <w:sz w:val="24"/>
          <w:szCs w:val="24"/>
        </w:rPr>
        <w:t xml:space="preserve">Andmesubjekt võib sõltuvalt uuringust olla iga inimene. Muudatusega luuakse andmetöötluse protsess, mis riivab vähem isikute põhiõigusi, ning täiendatakse andmetöötluse kaitsemeetmeid, mis tagavad tõhusama isikuandmete kaitse. Muudatus mõjutab andmesubjekti positiivselt, </w:t>
      </w:r>
      <w:r w:rsidR="009C01A6">
        <w:rPr>
          <w:rFonts w:ascii="Times New Roman" w:hAnsi="Times New Roman" w:cs="Times New Roman"/>
          <w:bCs/>
          <w:sz w:val="24"/>
          <w:szCs w:val="24"/>
        </w:rPr>
        <w:t xml:space="preserve">kuna </w:t>
      </w:r>
      <w:r w:rsidRPr="00012C90">
        <w:rPr>
          <w:rFonts w:ascii="Times New Roman" w:hAnsi="Times New Roman" w:cs="Times New Roman"/>
          <w:bCs/>
          <w:sz w:val="24"/>
          <w:szCs w:val="24"/>
        </w:rPr>
        <w:t>lisaks IKS § 6 tingimuste täitmise hindamisele antakse uuringule ka eetiline hinnang.</w:t>
      </w:r>
      <w:r w:rsidR="006D251F">
        <w:rPr>
          <w:rFonts w:ascii="Times New Roman" w:hAnsi="Times New Roman" w:cs="Times New Roman"/>
          <w:bCs/>
          <w:sz w:val="24"/>
          <w:szCs w:val="24"/>
        </w:rPr>
        <w:t xml:space="preserve"> </w:t>
      </w:r>
      <w:r w:rsidR="24921D85" w:rsidRPr="55D71C25">
        <w:rPr>
          <w:rFonts w:ascii="Times New Roman" w:hAnsi="Times New Roman" w:cs="Times New Roman"/>
          <w:sz w:val="24"/>
          <w:szCs w:val="24"/>
        </w:rPr>
        <w:t>K</w:t>
      </w:r>
      <w:r w:rsidR="006D251F" w:rsidRPr="55D71C25">
        <w:rPr>
          <w:rFonts w:ascii="Times New Roman" w:hAnsi="Times New Roman" w:cs="Times New Roman"/>
          <w:sz w:val="24"/>
          <w:szCs w:val="24"/>
        </w:rPr>
        <w:t>una</w:t>
      </w:r>
      <w:r w:rsidR="006D251F">
        <w:rPr>
          <w:rFonts w:ascii="Times New Roman" w:hAnsi="Times New Roman" w:cs="Times New Roman"/>
          <w:bCs/>
          <w:sz w:val="24"/>
          <w:szCs w:val="24"/>
        </w:rPr>
        <w:t xml:space="preserve"> u</w:t>
      </w:r>
      <w:r w:rsidR="006D251F" w:rsidRPr="006D251F">
        <w:rPr>
          <w:rFonts w:ascii="Times New Roman" w:hAnsi="Times New Roman" w:cs="Times New Roman"/>
          <w:bCs/>
          <w:sz w:val="24"/>
          <w:szCs w:val="24"/>
        </w:rPr>
        <w:t xml:space="preserve">uringute </w:t>
      </w:r>
      <w:r w:rsidR="009C01A6">
        <w:rPr>
          <w:rFonts w:ascii="Times New Roman" w:hAnsi="Times New Roman" w:cs="Times New Roman"/>
          <w:bCs/>
          <w:sz w:val="24"/>
          <w:szCs w:val="24"/>
        </w:rPr>
        <w:t xml:space="preserve">tegemise </w:t>
      </w:r>
      <w:r w:rsidR="006D251F" w:rsidRPr="006D251F">
        <w:rPr>
          <w:rFonts w:ascii="Times New Roman" w:hAnsi="Times New Roman" w:cs="Times New Roman"/>
          <w:bCs/>
          <w:sz w:val="24"/>
          <w:szCs w:val="24"/>
        </w:rPr>
        <w:t xml:space="preserve">kohta avalikustatakse info Eesti teabeväravas, võimaldab </w:t>
      </w:r>
      <w:r w:rsidR="559C5271" w:rsidRPr="55D71C25">
        <w:rPr>
          <w:rFonts w:ascii="Times New Roman" w:hAnsi="Times New Roman" w:cs="Times New Roman"/>
          <w:sz w:val="24"/>
          <w:szCs w:val="24"/>
        </w:rPr>
        <w:t xml:space="preserve">see </w:t>
      </w:r>
      <w:r w:rsidR="006D251F" w:rsidRPr="006D251F">
        <w:rPr>
          <w:rFonts w:ascii="Times New Roman" w:hAnsi="Times New Roman" w:cs="Times New Roman"/>
          <w:bCs/>
          <w:sz w:val="24"/>
          <w:szCs w:val="24"/>
        </w:rPr>
        <w:t>andmesubjektil saada ülevaa</w:t>
      </w:r>
      <w:r w:rsidR="2335513C" w:rsidRPr="55D71C25">
        <w:rPr>
          <w:rFonts w:ascii="Times New Roman" w:hAnsi="Times New Roman" w:cs="Times New Roman"/>
          <w:sz w:val="24"/>
          <w:szCs w:val="24"/>
        </w:rPr>
        <w:t>te</w:t>
      </w:r>
      <w:r w:rsidR="006D251F" w:rsidRPr="006D251F">
        <w:rPr>
          <w:rFonts w:ascii="Times New Roman" w:hAnsi="Times New Roman" w:cs="Times New Roman"/>
          <w:bCs/>
          <w:sz w:val="24"/>
          <w:szCs w:val="24"/>
        </w:rPr>
        <w:t>, milliseid uuringuid tema andmetega tehakse.</w:t>
      </w:r>
      <w:r w:rsidR="0090330B">
        <w:rPr>
          <w:rFonts w:ascii="Times New Roman" w:hAnsi="Times New Roman" w:cs="Times New Roman"/>
          <w:bCs/>
          <w:sz w:val="24"/>
          <w:szCs w:val="24"/>
        </w:rPr>
        <w:t xml:space="preserve"> Andmesubjekt saab vajadusel </w:t>
      </w:r>
      <w:r w:rsidR="00D27C87">
        <w:rPr>
          <w:rFonts w:ascii="Times New Roman" w:hAnsi="Times New Roman" w:cs="Times New Roman"/>
          <w:bCs/>
          <w:sz w:val="24"/>
          <w:szCs w:val="24"/>
        </w:rPr>
        <w:t>lisateabe saamiseks pöörduda</w:t>
      </w:r>
      <w:r w:rsidR="00374479">
        <w:rPr>
          <w:rFonts w:ascii="Times New Roman" w:hAnsi="Times New Roman" w:cs="Times New Roman"/>
          <w:bCs/>
          <w:sz w:val="24"/>
          <w:szCs w:val="24"/>
        </w:rPr>
        <w:t xml:space="preserve"> uuringu tegija poole. </w:t>
      </w:r>
      <w:r w:rsidR="00EA4FFA">
        <w:rPr>
          <w:rFonts w:ascii="Times New Roman" w:hAnsi="Times New Roman" w:cs="Times New Roman"/>
          <w:bCs/>
          <w:sz w:val="24"/>
          <w:szCs w:val="24"/>
        </w:rPr>
        <w:t xml:space="preserve">Samuti </w:t>
      </w:r>
      <w:r w:rsidR="00EA4FFA" w:rsidRPr="00EA4FFA">
        <w:rPr>
          <w:rFonts w:ascii="Times New Roman" w:hAnsi="Times New Roman" w:cs="Times New Roman"/>
          <w:bCs/>
          <w:sz w:val="24"/>
          <w:szCs w:val="24"/>
        </w:rPr>
        <w:t xml:space="preserve">säilib </w:t>
      </w:r>
      <w:r w:rsidR="00EA4FFA">
        <w:rPr>
          <w:rFonts w:ascii="Times New Roman" w:hAnsi="Times New Roman" w:cs="Times New Roman"/>
          <w:bCs/>
          <w:sz w:val="24"/>
          <w:szCs w:val="24"/>
        </w:rPr>
        <w:t>a</w:t>
      </w:r>
      <w:r w:rsidR="00EA4FFA" w:rsidRPr="00EA4FFA">
        <w:rPr>
          <w:rFonts w:ascii="Times New Roman" w:hAnsi="Times New Roman" w:cs="Times New Roman"/>
          <w:bCs/>
          <w:sz w:val="24"/>
          <w:szCs w:val="24"/>
        </w:rPr>
        <w:t xml:space="preserve">ndmesubjektil õigus pöörduda </w:t>
      </w:r>
      <w:r w:rsidR="3A1B9429" w:rsidRPr="55D71C25">
        <w:rPr>
          <w:rFonts w:ascii="Times New Roman" w:hAnsi="Times New Roman" w:cs="Times New Roman"/>
          <w:sz w:val="24"/>
          <w:szCs w:val="24"/>
        </w:rPr>
        <w:t>AKI</w:t>
      </w:r>
      <w:r w:rsidR="00EA4FFA" w:rsidRPr="00EA4FFA">
        <w:rPr>
          <w:rFonts w:ascii="Times New Roman" w:hAnsi="Times New Roman" w:cs="Times New Roman"/>
          <w:bCs/>
          <w:sz w:val="24"/>
          <w:szCs w:val="24"/>
        </w:rPr>
        <w:t xml:space="preserve"> poole, kui ta leiab, et tema andmeid on töödeldud ebaseaduslikult või tema õigusi on rikutud.</w:t>
      </w:r>
    </w:p>
    <w:p w14:paraId="6826E418" w14:textId="77777777" w:rsidR="009B02FF" w:rsidRDefault="009B02FF" w:rsidP="00A5277F">
      <w:pPr>
        <w:spacing w:after="0" w:line="240" w:lineRule="auto"/>
        <w:jc w:val="both"/>
        <w:rPr>
          <w:rFonts w:ascii="Times New Roman" w:hAnsi="Times New Roman" w:cs="Times New Roman"/>
          <w:bCs/>
          <w:sz w:val="24"/>
          <w:szCs w:val="24"/>
        </w:rPr>
      </w:pPr>
    </w:p>
    <w:p w14:paraId="7D8DC375" w14:textId="052674FB" w:rsidR="009B02FF" w:rsidRDefault="004C5604" w:rsidP="00A5277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r w:rsidR="009B02FF" w:rsidRPr="00E764BE">
        <w:rPr>
          <w:rFonts w:ascii="Times New Roman" w:hAnsi="Times New Roman" w:cs="Times New Roman"/>
          <w:b/>
          <w:sz w:val="24"/>
          <w:szCs w:val="24"/>
        </w:rPr>
        <w:t>.4</w:t>
      </w:r>
      <w:r w:rsidR="00964096">
        <w:rPr>
          <w:rFonts w:ascii="Times New Roman" w:hAnsi="Times New Roman" w:cs="Times New Roman"/>
          <w:b/>
          <w:sz w:val="24"/>
          <w:szCs w:val="24"/>
        </w:rPr>
        <w:t>.</w:t>
      </w:r>
      <w:r w:rsidR="009B02FF" w:rsidRPr="00E764BE">
        <w:rPr>
          <w:rFonts w:ascii="Times New Roman" w:hAnsi="Times New Roman" w:cs="Times New Roman"/>
          <w:b/>
          <w:sz w:val="24"/>
          <w:szCs w:val="24"/>
        </w:rPr>
        <w:t xml:space="preserve"> </w:t>
      </w:r>
      <w:r w:rsidR="00E764BE" w:rsidRPr="00E764BE">
        <w:rPr>
          <w:rFonts w:ascii="Times New Roman" w:hAnsi="Times New Roman" w:cs="Times New Roman"/>
          <w:b/>
          <w:sz w:val="24"/>
          <w:szCs w:val="24"/>
        </w:rPr>
        <w:t>A</w:t>
      </w:r>
      <w:r w:rsidR="00EF4293" w:rsidRPr="00E764BE">
        <w:rPr>
          <w:rFonts w:ascii="Times New Roman" w:hAnsi="Times New Roman" w:cs="Times New Roman"/>
          <w:b/>
          <w:sz w:val="24"/>
          <w:szCs w:val="24"/>
        </w:rPr>
        <w:t>sutused, kohaliku</w:t>
      </w:r>
      <w:r w:rsidR="00445508">
        <w:rPr>
          <w:rFonts w:ascii="Times New Roman" w:hAnsi="Times New Roman" w:cs="Times New Roman"/>
          <w:b/>
          <w:sz w:val="24"/>
          <w:szCs w:val="24"/>
        </w:rPr>
        <w:t>d</w:t>
      </w:r>
      <w:r w:rsidR="00EF4293" w:rsidRPr="00E764BE">
        <w:rPr>
          <w:rFonts w:ascii="Times New Roman" w:hAnsi="Times New Roman" w:cs="Times New Roman"/>
          <w:b/>
          <w:sz w:val="24"/>
          <w:szCs w:val="24"/>
        </w:rPr>
        <w:t xml:space="preserve"> omavalitsuse</w:t>
      </w:r>
      <w:r w:rsidR="00EF4293" w:rsidRPr="00445508">
        <w:rPr>
          <w:rFonts w:ascii="Times New Roman" w:hAnsi="Times New Roman" w:cs="Times New Roman"/>
          <w:b/>
          <w:sz w:val="24"/>
          <w:szCs w:val="24"/>
        </w:rPr>
        <w:t>d</w:t>
      </w:r>
      <w:r w:rsidR="00EF4293" w:rsidRPr="00E764BE">
        <w:rPr>
          <w:rFonts w:ascii="Times New Roman" w:hAnsi="Times New Roman" w:cs="Times New Roman"/>
          <w:b/>
          <w:sz w:val="24"/>
          <w:szCs w:val="24"/>
        </w:rPr>
        <w:t xml:space="preserve"> ja </w:t>
      </w:r>
      <w:r w:rsidR="00E763C6" w:rsidRPr="00AB4445">
        <w:rPr>
          <w:rFonts w:ascii="Times New Roman" w:hAnsi="Times New Roman" w:cs="Times New Roman"/>
          <w:b/>
          <w:sz w:val="24"/>
          <w:szCs w:val="24"/>
        </w:rPr>
        <w:t>nende</w:t>
      </w:r>
      <w:r w:rsidR="00E763C6">
        <w:rPr>
          <w:rFonts w:ascii="Times New Roman" w:hAnsi="Times New Roman" w:cs="Times New Roman"/>
          <w:b/>
          <w:sz w:val="24"/>
          <w:szCs w:val="24"/>
        </w:rPr>
        <w:t xml:space="preserve"> </w:t>
      </w:r>
      <w:r w:rsidR="00EF4293" w:rsidRPr="00E764BE">
        <w:rPr>
          <w:rFonts w:ascii="Times New Roman" w:hAnsi="Times New Roman" w:cs="Times New Roman"/>
          <w:b/>
          <w:sz w:val="24"/>
          <w:szCs w:val="24"/>
        </w:rPr>
        <w:t>hallatavad asutused</w:t>
      </w:r>
      <w:r w:rsidR="46CDFC97" w:rsidRPr="5EDD3458">
        <w:rPr>
          <w:rFonts w:ascii="Times New Roman" w:hAnsi="Times New Roman" w:cs="Times New Roman"/>
          <w:b/>
          <w:bCs/>
          <w:sz w:val="24"/>
          <w:szCs w:val="24"/>
        </w:rPr>
        <w:t xml:space="preserve"> </w:t>
      </w:r>
      <w:r w:rsidR="002820A7">
        <w:rPr>
          <w:rFonts w:ascii="Times New Roman" w:hAnsi="Times New Roman" w:cs="Times New Roman"/>
          <w:b/>
          <w:bCs/>
          <w:sz w:val="24"/>
          <w:szCs w:val="24"/>
        </w:rPr>
        <w:t>–</w:t>
      </w:r>
      <w:r w:rsidR="002820A7" w:rsidRPr="5EDD3458">
        <w:rPr>
          <w:rFonts w:ascii="Times New Roman" w:hAnsi="Times New Roman" w:cs="Times New Roman"/>
          <w:b/>
          <w:bCs/>
          <w:sz w:val="24"/>
          <w:szCs w:val="24"/>
        </w:rPr>
        <w:t xml:space="preserve"> </w:t>
      </w:r>
      <w:r w:rsidR="46CDFC97" w:rsidRPr="5EDD3458">
        <w:rPr>
          <w:rFonts w:ascii="Times New Roman" w:hAnsi="Times New Roman" w:cs="Times New Roman"/>
          <w:b/>
          <w:bCs/>
          <w:sz w:val="24"/>
          <w:szCs w:val="24"/>
        </w:rPr>
        <w:t>mõju töökorraldusele</w:t>
      </w:r>
    </w:p>
    <w:p w14:paraId="7AD083C2" w14:textId="5C6900BA" w:rsidR="007F775E" w:rsidRDefault="007F775E" w:rsidP="00A5277F">
      <w:pPr>
        <w:spacing w:after="0" w:line="240" w:lineRule="auto"/>
        <w:jc w:val="both"/>
        <w:rPr>
          <w:rFonts w:ascii="Times New Roman" w:hAnsi="Times New Roman" w:cs="Times New Roman"/>
          <w:bCs/>
          <w:sz w:val="24"/>
          <w:szCs w:val="24"/>
        </w:rPr>
      </w:pPr>
      <w:r w:rsidRPr="007F775E">
        <w:rPr>
          <w:rFonts w:ascii="Times New Roman" w:hAnsi="Times New Roman" w:cs="Times New Roman"/>
          <w:bCs/>
          <w:sz w:val="24"/>
          <w:szCs w:val="24"/>
        </w:rPr>
        <w:t xml:space="preserve">Kui </w:t>
      </w:r>
      <w:r w:rsidR="0028315F">
        <w:rPr>
          <w:rFonts w:ascii="Times New Roman" w:hAnsi="Times New Roman" w:cs="Times New Roman"/>
          <w:bCs/>
          <w:sz w:val="24"/>
          <w:szCs w:val="24"/>
        </w:rPr>
        <w:t>praegu</w:t>
      </w:r>
      <w:r w:rsidR="0028315F" w:rsidRPr="007F775E">
        <w:rPr>
          <w:rFonts w:ascii="Times New Roman" w:hAnsi="Times New Roman" w:cs="Times New Roman"/>
          <w:bCs/>
          <w:sz w:val="24"/>
          <w:szCs w:val="24"/>
        </w:rPr>
        <w:t xml:space="preserve"> </w:t>
      </w:r>
      <w:r w:rsidR="00964096">
        <w:rPr>
          <w:rFonts w:ascii="Times New Roman" w:hAnsi="Times New Roman" w:cs="Times New Roman"/>
          <w:bCs/>
          <w:sz w:val="24"/>
          <w:szCs w:val="24"/>
        </w:rPr>
        <w:t>või</w:t>
      </w:r>
      <w:r w:rsidR="0028315F">
        <w:rPr>
          <w:rFonts w:ascii="Times New Roman" w:hAnsi="Times New Roman" w:cs="Times New Roman"/>
          <w:bCs/>
          <w:sz w:val="24"/>
          <w:szCs w:val="24"/>
        </w:rPr>
        <w:t>va</w:t>
      </w:r>
      <w:r w:rsidR="00405D92">
        <w:rPr>
          <w:rFonts w:ascii="Times New Roman" w:hAnsi="Times New Roman" w:cs="Times New Roman"/>
          <w:bCs/>
          <w:sz w:val="24"/>
          <w:szCs w:val="24"/>
        </w:rPr>
        <w:t>d asutused isikuandmeid kasutades</w:t>
      </w:r>
      <w:r w:rsidR="00964096" w:rsidRPr="007F775E">
        <w:rPr>
          <w:rFonts w:ascii="Times New Roman" w:hAnsi="Times New Roman" w:cs="Times New Roman"/>
          <w:bCs/>
          <w:sz w:val="24"/>
          <w:szCs w:val="24"/>
        </w:rPr>
        <w:t xml:space="preserve"> </w:t>
      </w:r>
      <w:r w:rsidRPr="007F775E">
        <w:rPr>
          <w:rFonts w:ascii="Times New Roman" w:hAnsi="Times New Roman" w:cs="Times New Roman"/>
          <w:bCs/>
          <w:sz w:val="24"/>
          <w:szCs w:val="24"/>
        </w:rPr>
        <w:t>uuringu</w:t>
      </w:r>
      <w:r w:rsidR="009C0CE4">
        <w:rPr>
          <w:rFonts w:ascii="Times New Roman" w:hAnsi="Times New Roman" w:cs="Times New Roman"/>
          <w:bCs/>
          <w:sz w:val="24"/>
          <w:szCs w:val="24"/>
        </w:rPr>
        <w:t>id</w:t>
      </w:r>
      <w:r w:rsidRPr="007F775E">
        <w:rPr>
          <w:rFonts w:ascii="Times New Roman" w:hAnsi="Times New Roman" w:cs="Times New Roman"/>
          <w:bCs/>
          <w:sz w:val="24"/>
          <w:szCs w:val="24"/>
        </w:rPr>
        <w:t xml:space="preserve"> te</w:t>
      </w:r>
      <w:r w:rsidR="009C0CE4">
        <w:rPr>
          <w:rFonts w:ascii="Times New Roman" w:hAnsi="Times New Roman" w:cs="Times New Roman"/>
          <w:bCs/>
          <w:sz w:val="24"/>
          <w:szCs w:val="24"/>
        </w:rPr>
        <w:t>ha</w:t>
      </w:r>
      <w:r w:rsidRPr="007F775E">
        <w:rPr>
          <w:rFonts w:ascii="Times New Roman" w:hAnsi="Times New Roman" w:cs="Times New Roman"/>
          <w:bCs/>
          <w:sz w:val="24"/>
          <w:szCs w:val="24"/>
        </w:rPr>
        <w:t xml:space="preserve"> peamiselt poliitika kujundamise eesmärgiga, siis </w:t>
      </w:r>
      <w:r w:rsidR="0028315F">
        <w:rPr>
          <w:rFonts w:ascii="Times New Roman" w:hAnsi="Times New Roman" w:cs="Times New Roman"/>
          <w:bCs/>
          <w:sz w:val="24"/>
          <w:szCs w:val="24"/>
        </w:rPr>
        <w:t>edaspidi</w:t>
      </w:r>
      <w:r w:rsidR="0028315F" w:rsidRPr="007F775E">
        <w:rPr>
          <w:rFonts w:ascii="Times New Roman" w:hAnsi="Times New Roman" w:cs="Times New Roman"/>
          <w:bCs/>
          <w:sz w:val="24"/>
          <w:szCs w:val="24"/>
        </w:rPr>
        <w:t xml:space="preserve"> </w:t>
      </w:r>
      <w:r w:rsidRPr="007F775E">
        <w:rPr>
          <w:rFonts w:ascii="Times New Roman" w:hAnsi="Times New Roman" w:cs="Times New Roman"/>
          <w:bCs/>
          <w:sz w:val="24"/>
          <w:szCs w:val="24"/>
        </w:rPr>
        <w:t xml:space="preserve">saavad </w:t>
      </w:r>
      <w:r w:rsidR="00217EE8">
        <w:rPr>
          <w:rFonts w:ascii="Times New Roman" w:hAnsi="Times New Roman" w:cs="Times New Roman"/>
          <w:bCs/>
          <w:sz w:val="24"/>
          <w:szCs w:val="24"/>
        </w:rPr>
        <w:t>nad seda</w:t>
      </w:r>
      <w:r w:rsidR="00217EE8" w:rsidRPr="007F775E">
        <w:rPr>
          <w:rFonts w:ascii="Times New Roman" w:hAnsi="Times New Roman" w:cs="Times New Roman"/>
          <w:bCs/>
          <w:sz w:val="24"/>
          <w:szCs w:val="24"/>
        </w:rPr>
        <w:t xml:space="preserve"> </w:t>
      </w:r>
      <w:r w:rsidRPr="007F775E">
        <w:rPr>
          <w:rFonts w:ascii="Times New Roman" w:hAnsi="Times New Roman" w:cs="Times New Roman"/>
          <w:bCs/>
          <w:sz w:val="24"/>
          <w:szCs w:val="24"/>
        </w:rPr>
        <w:t>teha ka muudel eesmärkidel, näiteks teenuste arendamiseks või avalikes huvides innovatsiooni elluviimiseks.</w:t>
      </w:r>
      <w:r w:rsidR="00817B2C">
        <w:rPr>
          <w:rFonts w:ascii="Times New Roman" w:hAnsi="Times New Roman" w:cs="Times New Roman"/>
          <w:bCs/>
          <w:sz w:val="24"/>
          <w:szCs w:val="24"/>
        </w:rPr>
        <w:t xml:space="preserve"> </w:t>
      </w:r>
      <w:r w:rsidR="00817B2C" w:rsidRPr="00817B2C">
        <w:rPr>
          <w:rFonts w:ascii="Times New Roman" w:hAnsi="Times New Roman" w:cs="Times New Roman"/>
          <w:bCs/>
          <w:sz w:val="24"/>
          <w:szCs w:val="24"/>
        </w:rPr>
        <w:t xml:space="preserve">Kõikidele uuringu tegijatele </w:t>
      </w:r>
      <w:r w:rsidR="00995354">
        <w:rPr>
          <w:rFonts w:ascii="Times New Roman" w:hAnsi="Times New Roman" w:cs="Times New Roman"/>
          <w:bCs/>
          <w:sz w:val="24"/>
          <w:szCs w:val="24"/>
        </w:rPr>
        <w:t xml:space="preserve">hakkavad </w:t>
      </w:r>
      <w:r w:rsidR="00817B2C" w:rsidRPr="00817B2C">
        <w:rPr>
          <w:rFonts w:ascii="Times New Roman" w:hAnsi="Times New Roman" w:cs="Times New Roman"/>
          <w:bCs/>
          <w:sz w:val="24"/>
          <w:szCs w:val="24"/>
        </w:rPr>
        <w:t>kehti</w:t>
      </w:r>
      <w:r w:rsidR="00995354">
        <w:rPr>
          <w:rFonts w:ascii="Times New Roman" w:hAnsi="Times New Roman" w:cs="Times New Roman"/>
          <w:bCs/>
          <w:sz w:val="24"/>
          <w:szCs w:val="24"/>
        </w:rPr>
        <w:t>ma</w:t>
      </w:r>
      <w:r w:rsidR="00817B2C" w:rsidRPr="00817B2C">
        <w:rPr>
          <w:rFonts w:ascii="Times New Roman" w:hAnsi="Times New Roman" w:cs="Times New Roman"/>
          <w:bCs/>
          <w:sz w:val="24"/>
          <w:szCs w:val="24"/>
        </w:rPr>
        <w:t xml:space="preserve"> võrdsed õigused ja kohustused, olenemata sellest, kas tegemist on riigiasutuse, </w:t>
      </w:r>
      <w:proofErr w:type="spellStart"/>
      <w:r w:rsidR="00817B2C" w:rsidRPr="00817B2C">
        <w:rPr>
          <w:rFonts w:ascii="Times New Roman" w:hAnsi="Times New Roman" w:cs="Times New Roman"/>
          <w:bCs/>
          <w:sz w:val="24"/>
          <w:szCs w:val="24"/>
        </w:rPr>
        <w:t>KOV-i</w:t>
      </w:r>
      <w:proofErr w:type="spellEnd"/>
      <w:r w:rsidR="00817B2C" w:rsidRPr="00817B2C">
        <w:rPr>
          <w:rFonts w:ascii="Times New Roman" w:hAnsi="Times New Roman" w:cs="Times New Roman"/>
          <w:bCs/>
          <w:sz w:val="24"/>
          <w:szCs w:val="24"/>
        </w:rPr>
        <w:t>, ülikooli või ettevõt</w:t>
      </w:r>
      <w:r w:rsidR="00405D92">
        <w:rPr>
          <w:rFonts w:ascii="Times New Roman" w:hAnsi="Times New Roman" w:cs="Times New Roman"/>
          <w:bCs/>
          <w:sz w:val="24"/>
          <w:szCs w:val="24"/>
        </w:rPr>
        <w:t>ja</w:t>
      </w:r>
      <w:r w:rsidR="00817B2C" w:rsidRPr="00817B2C">
        <w:rPr>
          <w:rFonts w:ascii="Times New Roman" w:hAnsi="Times New Roman" w:cs="Times New Roman"/>
          <w:bCs/>
          <w:sz w:val="24"/>
          <w:szCs w:val="24"/>
        </w:rPr>
        <w:t>ga.</w:t>
      </w:r>
    </w:p>
    <w:p w14:paraId="0D5F19CE" w14:textId="77777777" w:rsidR="0057149C" w:rsidRPr="007F775E" w:rsidRDefault="0057149C" w:rsidP="00A5277F">
      <w:pPr>
        <w:spacing w:after="0" w:line="240" w:lineRule="auto"/>
        <w:jc w:val="both"/>
        <w:rPr>
          <w:rFonts w:ascii="Times New Roman" w:hAnsi="Times New Roman" w:cs="Times New Roman"/>
          <w:bCs/>
          <w:sz w:val="24"/>
          <w:szCs w:val="24"/>
        </w:rPr>
      </w:pPr>
    </w:p>
    <w:p w14:paraId="554E27C5" w14:textId="69FDCED1" w:rsidR="00A026C2" w:rsidRDefault="00E764BE" w:rsidP="00A5277F">
      <w:pPr>
        <w:spacing w:after="0" w:line="240" w:lineRule="auto"/>
        <w:jc w:val="both"/>
        <w:rPr>
          <w:rFonts w:ascii="Times New Roman" w:hAnsi="Times New Roman" w:cs="Times New Roman"/>
          <w:bCs/>
          <w:sz w:val="24"/>
          <w:szCs w:val="24"/>
        </w:rPr>
      </w:pPr>
      <w:r w:rsidRPr="00E764BE">
        <w:rPr>
          <w:rFonts w:ascii="Times New Roman" w:hAnsi="Times New Roman" w:cs="Times New Roman"/>
          <w:bCs/>
          <w:sz w:val="24"/>
          <w:szCs w:val="24"/>
        </w:rPr>
        <w:t xml:space="preserve">Praegu ei saa </w:t>
      </w:r>
      <w:proofErr w:type="spellStart"/>
      <w:r w:rsidRPr="00E764BE">
        <w:rPr>
          <w:rFonts w:ascii="Times New Roman" w:hAnsi="Times New Roman" w:cs="Times New Roman"/>
          <w:bCs/>
          <w:sz w:val="24"/>
          <w:szCs w:val="24"/>
        </w:rPr>
        <w:t>KOV-id</w:t>
      </w:r>
      <w:proofErr w:type="spellEnd"/>
      <w:r w:rsidRPr="00E764BE">
        <w:rPr>
          <w:rFonts w:ascii="Times New Roman" w:hAnsi="Times New Roman" w:cs="Times New Roman"/>
          <w:bCs/>
          <w:sz w:val="24"/>
          <w:szCs w:val="24"/>
        </w:rPr>
        <w:t xml:space="preserve"> teha isikuandmetel põhinevaid uuringuid,</w:t>
      </w:r>
      <w:r w:rsidRPr="55D71C25">
        <w:rPr>
          <w:rFonts w:ascii="Times New Roman" w:hAnsi="Times New Roman" w:cs="Times New Roman"/>
          <w:sz w:val="24"/>
          <w:szCs w:val="24"/>
        </w:rPr>
        <w:t xml:space="preserve"> </w:t>
      </w:r>
      <w:r w:rsidR="01EF25B3" w:rsidRPr="55D71C25">
        <w:rPr>
          <w:rFonts w:ascii="Times New Roman" w:hAnsi="Times New Roman" w:cs="Times New Roman"/>
          <w:sz w:val="24"/>
          <w:szCs w:val="24"/>
        </w:rPr>
        <w:t>seega on</w:t>
      </w:r>
      <w:r w:rsidRPr="00E764BE">
        <w:rPr>
          <w:rFonts w:ascii="Times New Roman" w:hAnsi="Times New Roman" w:cs="Times New Roman"/>
          <w:bCs/>
          <w:sz w:val="24"/>
          <w:szCs w:val="24"/>
        </w:rPr>
        <w:t xml:space="preserve"> muudatuse mõju </w:t>
      </w:r>
      <w:proofErr w:type="spellStart"/>
      <w:r w:rsidRPr="00E764BE">
        <w:rPr>
          <w:rFonts w:ascii="Times New Roman" w:hAnsi="Times New Roman" w:cs="Times New Roman"/>
          <w:bCs/>
          <w:sz w:val="24"/>
          <w:szCs w:val="24"/>
        </w:rPr>
        <w:t>KOV-idele</w:t>
      </w:r>
      <w:proofErr w:type="spellEnd"/>
      <w:r w:rsidRPr="00E764BE">
        <w:rPr>
          <w:rFonts w:ascii="Times New Roman" w:hAnsi="Times New Roman" w:cs="Times New Roman"/>
          <w:bCs/>
          <w:sz w:val="24"/>
          <w:szCs w:val="24"/>
        </w:rPr>
        <w:t xml:space="preserve"> positiivne, kuna selline võimalus neile luuakse. Positiivne</w:t>
      </w:r>
      <w:r w:rsidR="00240E24">
        <w:rPr>
          <w:rFonts w:ascii="Times New Roman" w:hAnsi="Times New Roman" w:cs="Times New Roman"/>
          <w:bCs/>
          <w:sz w:val="24"/>
          <w:szCs w:val="24"/>
        </w:rPr>
        <w:t xml:space="preserve"> on</w:t>
      </w:r>
      <w:r w:rsidRPr="00E764BE">
        <w:rPr>
          <w:rFonts w:ascii="Times New Roman" w:hAnsi="Times New Roman" w:cs="Times New Roman"/>
          <w:bCs/>
          <w:sz w:val="24"/>
          <w:szCs w:val="24"/>
        </w:rPr>
        <w:t xml:space="preserve"> mõju ka </w:t>
      </w:r>
      <w:r>
        <w:rPr>
          <w:rFonts w:ascii="Times New Roman" w:hAnsi="Times New Roman" w:cs="Times New Roman"/>
          <w:bCs/>
          <w:sz w:val="24"/>
          <w:szCs w:val="24"/>
        </w:rPr>
        <w:t>teistele</w:t>
      </w:r>
      <w:r w:rsidRPr="00E764BE">
        <w:rPr>
          <w:rFonts w:ascii="Times New Roman" w:hAnsi="Times New Roman" w:cs="Times New Roman"/>
          <w:bCs/>
          <w:sz w:val="24"/>
          <w:szCs w:val="24"/>
        </w:rPr>
        <w:t xml:space="preserve"> asutustele, sest muudatus võimaldab teha kiiremini andmetel põhinevaid otsuse</w:t>
      </w:r>
      <w:r w:rsidR="00240E24">
        <w:rPr>
          <w:rFonts w:ascii="Times New Roman" w:hAnsi="Times New Roman" w:cs="Times New Roman"/>
          <w:bCs/>
          <w:sz w:val="24"/>
          <w:szCs w:val="24"/>
        </w:rPr>
        <w:t>i</w:t>
      </w:r>
      <w:r w:rsidRPr="00E764BE">
        <w:rPr>
          <w:rFonts w:ascii="Times New Roman" w:hAnsi="Times New Roman" w:cs="Times New Roman"/>
          <w:bCs/>
          <w:sz w:val="24"/>
          <w:szCs w:val="24"/>
        </w:rPr>
        <w:t>d. Enamik</w:t>
      </w:r>
      <w:r w:rsidR="009716A5">
        <w:rPr>
          <w:rFonts w:ascii="Times New Roman" w:hAnsi="Times New Roman" w:cs="Times New Roman"/>
          <w:bCs/>
          <w:sz w:val="24"/>
          <w:szCs w:val="24"/>
        </w:rPr>
        <w:t>uks</w:t>
      </w:r>
      <w:r w:rsidRPr="00E764BE">
        <w:rPr>
          <w:rFonts w:ascii="Times New Roman" w:hAnsi="Times New Roman" w:cs="Times New Roman"/>
          <w:bCs/>
          <w:sz w:val="24"/>
          <w:szCs w:val="24"/>
        </w:rPr>
        <w:t xml:space="preserve"> uuringu</w:t>
      </w:r>
      <w:r w:rsidR="009716A5">
        <w:rPr>
          <w:rFonts w:ascii="Times New Roman" w:hAnsi="Times New Roman" w:cs="Times New Roman"/>
          <w:bCs/>
          <w:sz w:val="24"/>
          <w:szCs w:val="24"/>
        </w:rPr>
        <w:t>teks</w:t>
      </w:r>
      <w:r w:rsidRPr="00E764BE">
        <w:rPr>
          <w:rFonts w:ascii="Times New Roman" w:hAnsi="Times New Roman" w:cs="Times New Roman"/>
          <w:bCs/>
          <w:sz w:val="24"/>
          <w:szCs w:val="24"/>
        </w:rPr>
        <w:t xml:space="preserve"> ei </w:t>
      </w:r>
      <w:r w:rsidR="009716A5">
        <w:rPr>
          <w:rFonts w:ascii="Times New Roman" w:hAnsi="Times New Roman" w:cs="Times New Roman"/>
          <w:bCs/>
          <w:sz w:val="24"/>
          <w:szCs w:val="24"/>
        </w:rPr>
        <w:t xml:space="preserve">ole </w:t>
      </w:r>
      <w:r w:rsidRPr="00E764BE">
        <w:rPr>
          <w:rFonts w:ascii="Times New Roman" w:hAnsi="Times New Roman" w:cs="Times New Roman"/>
          <w:bCs/>
          <w:sz w:val="24"/>
          <w:szCs w:val="24"/>
        </w:rPr>
        <w:t xml:space="preserve">vaja </w:t>
      </w:r>
      <w:r w:rsidR="009716A5">
        <w:rPr>
          <w:rFonts w:ascii="Times New Roman" w:hAnsi="Times New Roman" w:cs="Times New Roman"/>
          <w:bCs/>
          <w:sz w:val="24"/>
          <w:szCs w:val="24"/>
        </w:rPr>
        <w:t xml:space="preserve">töödelda </w:t>
      </w:r>
      <w:r w:rsidRPr="00E764BE">
        <w:rPr>
          <w:rFonts w:ascii="Times New Roman" w:hAnsi="Times New Roman" w:cs="Times New Roman"/>
          <w:bCs/>
          <w:sz w:val="24"/>
          <w:szCs w:val="24"/>
        </w:rPr>
        <w:t>isikustatud andme</w:t>
      </w:r>
      <w:r w:rsidR="009716A5">
        <w:rPr>
          <w:rFonts w:ascii="Times New Roman" w:hAnsi="Times New Roman" w:cs="Times New Roman"/>
          <w:bCs/>
          <w:sz w:val="24"/>
          <w:szCs w:val="24"/>
        </w:rPr>
        <w:t>id</w:t>
      </w:r>
      <w:r w:rsidRPr="00E764BE">
        <w:rPr>
          <w:rFonts w:ascii="Times New Roman" w:hAnsi="Times New Roman" w:cs="Times New Roman"/>
          <w:bCs/>
          <w:sz w:val="24"/>
          <w:szCs w:val="24"/>
        </w:rPr>
        <w:t xml:space="preserve"> </w:t>
      </w:r>
      <w:r w:rsidR="009716A5">
        <w:rPr>
          <w:rFonts w:ascii="Times New Roman" w:hAnsi="Times New Roman" w:cs="Times New Roman"/>
          <w:bCs/>
          <w:sz w:val="24"/>
          <w:szCs w:val="24"/>
        </w:rPr>
        <w:t>ja</w:t>
      </w:r>
      <w:r w:rsidR="009716A5" w:rsidRPr="00E764BE">
        <w:rPr>
          <w:rFonts w:ascii="Times New Roman" w:hAnsi="Times New Roman" w:cs="Times New Roman"/>
          <w:bCs/>
          <w:sz w:val="24"/>
          <w:szCs w:val="24"/>
        </w:rPr>
        <w:t xml:space="preserve"> </w:t>
      </w:r>
      <w:r w:rsidRPr="00E764BE">
        <w:rPr>
          <w:rFonts w:ascii="Times New Roman" w:hAnsi="Times New Roman" w:cs="Times New Roman"/>
          <w:bCs/>
          <w:sz w:val="24"/>
          <w:szCs w:val="24"/>
        </w:rPr>
        <w:t>uuringu tegijale on vajalikud üksnes statistilised andmed. Sellist andmetöötlust saa</w:t>
      </w:r>
      <w:r w:rsidR="009716A5">
        <w:rPr>
          <w:rFonts w:ascii="Times New Roman" w:hAnsi="Times New Roman" w:cs="Times New Roman"/>
          <w:bCs/>
          <w:sz w:val="24"/>
          <w:szCs w:val="24"/>
        </w:rPr>
        <w:t>b eelnõu kohaselt</w:t>
      </w:r>
      <w:r w:rsidRPr="00E764BE">
        <w:rPr>
          <w:rFonts w:ascii="Times New Roman" w:hAnsi="Times New Roman" w:cs="Times New Roman"/>
          <w:bCs/>
          <w:sz w:val="24"/>
          <w:szCs w:val="24"/>
        </w:rPr>
        <w:t xml:space="preserve"> edaspidi teha </w:t>
      </w:r>
      <w:r w:rsidRPr="00E764BE">
        <w:rPr>
          <w:rFonts w:ascii="Times New Roman" w:hAnsi="Times New Roman" w:cs="Times New Roman"/>
          <w:bCs/>
          <w:sz w:val="24"/>
          <w:szCs w:val="24"/>
        </w:rPr>
        <w:lastRenderedPageBreak/>
        <w:t>andmetöötluskeskkonnas. Keskkonnas ei töödelda andmeid</w:t>
      </w:r>
      <w:r>
        <w:rPr>
          <w:rFonts w:ascii="Times New Roman" w:hAnsi="Times New Roman" w:cs="Times New Roman"/>
          <w:bCs/>
          <w:sz w:val="24"/>
          <w:szCs w:val="24"/>
        </w:rPr>
        <w:t>, mis võimaldavad isikut tuvastada</w:t>
      </w:r>
      <w:r w:rsidRPr="00E764BE">
        <w:rPr>
          <w:rFonts w:ascii="Times New Roman" w:hAnsi="Times New Roman" w:cs="Times New Roman"/>
          <w:bCs/>
          <w:sz w:val="24"/>
          <w:szCs w:val="24"/>
        </w:rPr>
        <w:t>, mistõttu ei ole vajalik eetikakomitee eelnev hinnang, piisab üksnes AKI teavitami</w:t>
      </w:r>
      <w:r w:rsidR="00DE008E">
        <w:rPr>
          <w:rFonts w:ascii="Times New Roman" w:hAnsi="Times New Roman" w:cs="Times New Roman"/>
          <w:bCs/>
          <w:sz w:val="24"/>
          <w:szCs w:val="24"/>
        </w:rPr>
        <w:t>sest</w:t>
      </w:r>
      <w:r w:rsidRPr="00E764BE">
        <w:rPr>
          <w:rFonts w:ascii="Times New Roman" w:hAnsi="Times New Roman" w:cs="Times New Roman"/>
          <w:bCs/>
          <w:sz w:val="24"/>
          <w:szCs w:val="24"/>
        </w:rPr>
        <w:t xml:space="preserve"> andmetöötlusest, mistõttu kiireneb uuringu protsess. Nendel juhtudel, kui on vaja </w:t>
      </w:r>
      <w:r w:rsidR="00C94D94">
        <w:rPr>
          <w:rFonts w:ascii="Times New Roman" w:hAnsi="Times New Roman" w:cs="Times New Roman"/>
          <w:bCs/>
          <w:sz w:val="24"/>
          <w:szCs w:val="24"/>
        </w:rPr>
        <w:t>töödelda</w:t>
      </w:r>
      <w:r w:rsidRPr="00E764BE">
        <w:rPr>
          <w:rFonts w:ascii="Times New Roman" w:hAnsi="Times New Roman" w:cs="Times New Roman"/>
          <w:bCs/>
          <w:sz w:val="24"/>
          <w:szCs w:val="24"/>
        </w:rPr>
        <w:t xml:space="preserve"> isikustatud</w:t>
      </w:r>
      <w:r w:rsidR="00EF6577" w:rsidRPr="00EF6577">
        <w:t xml:space="preserve"> </w:t>
      </w:r>
      <w:r w:rsidR="00EF6577" w:rsidRPr="00EF6577">
        <w:rPr>
          <w:rFonts w:ascii="Times New Roman" w:hAnsi="Times New Roman" w:cs="Times New Roman"/>
          <w:bCs/>
          <w:sz w:val="24"/>
          <w:szCs w:val="24"/>
        </w:rPr>
        <w:t>andme</w:t>
      </w:r>
      <w:r w:rsidR="00C94D94">
        <w:rPr>
          <w:rFonts w:ascii="Times New Roman" w:hAnsi="Times New Roman" w:cs="Times New Roman"/>
          <w:bCs/>
          <w:sz w:val="24"/>
          <w:szCs w:val="24"/>
        </w:rPr>
        <w:t>id</w:t>
      </w:r>
      <w:r w:rsidR="00EF6577" w:rsidRPr="00EF6577">
        <w:rPr>
          <w:rFonts w:ascii="Times New Roman" w:hAnsi="Times New Roman" w:cs="Times New Roman"/>
          <w:bCs/>
          <w:sz w:val="24"/>
          <w:szCs w:val="24"/>
        </w:rPr>
        <w:t>, jätkub</w:t>
      </w:r>
      <w:r w:rsidR="00EF6577">
        <w:rPr>
          <w:rFonts w:ascii="Times New Roman" w:hAnsi="Times New Roman" w:cs="Times New Roman"/>
          <w:bCs/>
          <w:sz w:val="24"/>
          <w:szCs w:val="24"/>
        </w:rPr>
        <w:t xml:space="preserve"> osaliselt</w:t>
      </w:r>
      <w:r w:rsidR="00EF6577" w:rsidRPr="00EF6577">
        <w:rPr>
          <w:rFonts w:ascii="Times New Roman" w:hAnsi="Times New Roman" w:cs="Times New Roman"/>
          <w:bCs/>
          <w:sz w:val="24"/>
          <w:szCs w:val="24"/>
        </w:rPr>
        <w:t xml:space="preserve"> </w:t>
      </w:r>
      <w:r w:rsidR="00F1620D">
        <w:rPr>
          <w:rFonts w:ascii="Times New Roman" w:hAnsi="Times New Roman" w:cs="Times New Roman"/>
          <w:bCs/>
          <w:sz w:val="24"/>
          <w:szCs w:val="24"/>
        </w:rPr>
        <w:t>senine</w:t>
      </w:r>
      <w:r w:rsidR="00F1620D" w:rsidRPr="00EF6577">
        <w:rPr>
          <w:rFonts w:ascii="Times New Roman" w:hAnsi="Times New Roman" w:cs="Times New Roman"/>
          <w:bCs/>
          <w:sz w:val="24"/>
          <w:szCs w:val="24"/>
        </w:rPr>
        <w:t xml:space="preserve"> </w:t>
      </w:r>
      <w:r w:rsidR="00EF6577" w:rsidRPr="00EF6577">
        <w:rPr>
          <w:rFonts w:ascii="Times New Roman" w:hAnsi="Times New Roman" w:cs="Times New Roman"/>
          <w:bCs/>
          <w:sz w:val="24"/>
          <w:szCs w:val="24"/>
        </w:rPr>
        <w:t>protsess, kus enne andmetöötlusega alustamist tuleb läbida eetikakomitee.</w:t>
      </w:r>
      <w:r w:rsidR="00EF6577">
        <w:rPr>
          <w:rFonts w:ascii="Times New Roman" w:hAnsi="Times New Roman" w:cs="Times New Roman"/>
          <w:bCs/>
          <w:sz w:val="24"/>
          <w:szCs w:val="24"/>
        </w:rPr>
        <w:t xml:space="preserve"> </w:t>
      </w:r>
      <w:r w:rsidR="007E65E8">
        <w:rPr>
          <w:rFonts w:ascii="Times New Roman" w:hAnsi="Times New Roman" w:cs="Times New Roman"/>
          <w:bCs/>
          <w:sz w:val="24"/>
          <w:szCs w:val="24"/>
        </w:rPr>
        <w:t>Kehtiva õiguse järgi tuleb</w:t>
      </w:r>
      <w:r w:rsidR="00EF6577">
        <w:rPr>
          <w:rFonts w:ascii="Times New Roman" w:hAnsi="Times New Roman" w:cs="Times New Roman"/>
          <w:bCs/>
          <w:sz w:val="24"/>
          <w:szCs w:val="24"/>
        </w:rPr>
        <w:t xml:space="preserve"> juhul</w:t>
      </w:r>
      <w:r w:rsidR="007E65E8">
        <w:rPr>
          <w:rFonts w:ascii="Times New Roman" w:hAnsi="Times New Roman" w:cs="Times New Roman"/>
          <w:bCs/>
          <w:sz w:val="24"/>
          <w:szCs w:val="24"/>
        </w:rPr>
        <w:t>,</w:t>
      </w:r>
      <w:r w:rsidR="00EF6577">
        <w:rPr>
          <w:rFonts w:ascii="Times New Roman" w:hAnsi="Times New Roman" w:cs="Times New Roman"/>
          <w:bCs/>
          <w:sz w:val="24"/>
          <w:szCs w:val="24"/>
        </w:rPr>
        <w:t xml:space="preserve"> kui uuring </w:t>
      </w:r>
      <w:r w:rsidR="007E65E8">
        <w:rPr>
          <w:rFonts w:ascii="Times New Roman" w:hAnsi="Times New Roman" w:cs="Times New Roman"/>
          <w:bCs/>
          <w:sz w:val="24"/>
          <w:szCs w:val="24"/>
        </w:rPr>
        <w:t>teh</w:t>
      </w:r>
      <w:r w:rsidR="00B63BEE">
        <w:rPr>
          <w:rFonts w:ascii="Times New Roman" w:hAnsi="Times New Roman" w:cs="Times New Roman"/>
          <w:bCs/>
          <w:sz w:val="24"/>
          <w:szCs w:val="24"/>
        </w:rPr>
        <w:t>akse</w:t>
      </w:r>
      <w:r w:rsidR="00EF6577">
        <w:rPr>
          <w:rFonts w:ascii="Times New Roman" w:hAnsi="Times New Roman" w:cs="Times New Roman"/>
          <w:bCs/>
          <w:sz w:val="24"/>
          <w:szCs w:val="24"/>
        </w:rPr>
        <w:t xml:space="preserve"> eriliiki isikuandmetega, läbida nii eetikakomitee kui </w:t>
      </w:r>
      <w:r w:rsidR="007E65E8">
        <w:rPr>
          <w:rFonts w:ascii="Times New Roman" w:hAnsi="Times New Roman" w:cs="Times New Roman"/>
          <w:bCs/>
          <w:sz w:val="24"/>
          <w:szCs w:val="24"/>
        </w:rPr>
        <w:t xml:space="preserve">ka </w:t>
      </w:r>
      <w:r w:rsidR="00EF6577">
        <w:rPr>
          <w:rFonts w:ascii="Times New Roman" w:hAnsi="Times New Roman" w:cs="Times New Roman"/>
          <w:bCs/>
          <w:sz w:val="24"/>
          <w:szCs w:val="24"/>
        </w:rPr>
        <w:t>AKI menetlus</w:t>
      </w:r>
      <w:r w:rsidR="7E7CC140" w:rsidRPr="55D71C25">
        <w:rPr>
          <w:rFonts w:ascii="Times New Roman" w:hAnsi="Times New Roman" w:cs="Times New Roman"/>
          <w:sz w:val="24"/>
          <w:szCs w:val="24"/>
        </w:rPr>
        <w:t>,</w:t>
      </w:r>
      <w:r w:rsidR="00EF6577">
        <w:rPr>
          <w:rFonts w:ascii="Times New Roman" w:hAnsi="Times New Roman" w:cs="Times New Roman"/>
          <w:bCs/>
          <w:sz w:val="24"/>
          <w:szCs w:val="24"/>
        </w:rPr>
        <w:t xml:space="preserve"> kuid muudatuse </w:t>
      </w:r>
      <w:r w:rsidR="3C383D34" w:rsidRPr="55D71C25">
        <w:rPr>
          <w:rFonts w:ascii="Times New Roman" w:hAnsi="Times New Roman" w:cs="Times New Roman"/>
          <w:sz w:val="24"/>
          <w:szCs w:val="24"/>
        </w:rPr>
        <w:t>tulemusel</w:t>
      </w:r>
      <w:r w:rsidR="00EF6577" w:rsidRPr="55D71C25">
        <w:rPr>
          <w:rFonts w:ascii="Times New Roman" w:hAnsi="Times New Roman" w:cs="Times New Roman"/>
          <w:sz w:val="24"/>
          <w:szCs w:val="24"/>
        </w:rPr>
        <w:t xml:space="preserve"> </w:t>
      </w:r>
      <w:r w:rsidR="00EF6577">
        <w:rPr>
          <w:rFonts w:ascii="Times New Roman" w:hAnsi="Times New Roman" w:cs="Times New Roman"/>
          <w:bCs/>
          <w:sz w:val="24"/>
          <w:szCs w:val="24"/>
        </w:rPr>
        <w:t xml:space="preserve">on vajalik üksnes eetikakomitee hinnang </w:t>
      </w:r>
      <w:r w:rsidR="00B63BEE">
        <w:rPr>
          <w:rFonts w:ascii="Times New Roman" w:hAnsi="Times New Roman" w:cs="Times New Roman"/>
          <w:bCs/>
          <w:sz w:val="24"/>
          <w:szCs w:val="24"/>
        </w:rPr>
        <w:t xml:space="preserve">ja </w:t>
      </w:r>
      <w:r w:rsidR="4808C42A" w:rsidRPr="55D71C25">
        <w:rPr>
          <w:rFonts w:ascii="Times New Roman" w:hAnsi="Times New Roman" w:cs="Times New Roman"/>
          <w:sz w:val="24"/>
          <w:szCs w:val="24"/>
        </w:rPr>
        <w:t>seda juhu</w:t>
      </w:r>
      <w:r w:rsidR="007E65E8">
        <w:rPr>
          <w:rFonts w:ascii="Times New Roman" w:hAnsi="Times New Roman" w:cs="Times New Roman"/>
          <w:sz w:val="24"/>
          <w:szCs w:val="24"/>
        </w:rPr>
        <w:t>l</w:t>
      </w:r>
      <w:r w:rsidR="4808C42A" w:rsidRPr="55D71C25">
        <w:rPr>
          <w:rFonts w:ascii="Times New Roman" w:hAnsi="Times New Roman" w:cs="Times New Roman"/>
          <w:sz w:val="24"/>
          <w:szCs w:val="24"/>
        </w:rPr>
        <w:t xml:space="preserve">, </w:t>
      </w:r>
      <w:r w:rsidR="00EF6577">
        <w:rPr>
          <w:rFonts w:ascii="Times New Roman" w:hAnsi="Times New Roman" w:cs="Times New Roman"/>
          <w:bCs/>
          <w:sz w:val="24"/>
          <w:szCs w:val="24"/>
        </w:rPr>
        <w:t>kui ei ole täidetud IKS § 6 l</w:t>
      </w:r>
      <w:r w:rsidR="00B63BEE">
        <w:rPr>
          <w:rFonts w:ascii="Times New Roman" w:hAnsi="Times New Roman" w:cs="Times New Roman"/>
          <w:bCs/>
          <w:sz w:val="24"/>
          <w:szCs w:val="24"/>
        </w:rPr>
        <w:t>õikes</w:t>
      </w:r>
      <w:r w:rsidR="00EF6577">
        <w:rPr>
          <w:rFonts w:ascii="Times New Roman" w:hAnsi="Times New Roman" w:cs="Times New Roman"/>
          <w:bCs/>
          <w:sz w:val="24"/>
          <w:szCs w:val="24"/>
        </w:rPr>
        <w:t xml:space="preserve"> 3 sätestatud tingimused või uuringut ei </w:t>
      </w:r>
      <w:r w:rsidR="00B63BEE">
        <w:rPr>
          <w:rFonts w:ascii="Times New Roman" w:hAnsi="Times New Roman" w:cs="Times New Roman"/>
          <w:bCs/>
          <w:sz w:val="24"/>
          <w:szCs w:val="24"/>
        </w:rPr>
        <w:t>tehta</w:t>
      </w:r>
      <w:r w:rsidR="00EF6577">
        <w:rPr>
          <w:rFonts w:ascii="Times New Roman" w:hAnsi="Times New Roman" w:cs="Times New Roman"/>
          <w:bCs/>
          <w:sz w:val="24"/>
          <w:szCs w:val="24"/>
        </w:rPr>
        <w:t xml:space="preserve"> andmetöötlussüsteemis. </w:t>
      </w:r>
    </w:p>
    <w:p w14:paraId="2BD03503" w14:textId="77777777" w:rsidR="00DB21BE" w:rsidRDefault="00DB21BE" w:rsidP="00A5277F">
      <w:pPr>
        <w:spacing w:after="0" w:line="240" w:lineRule="auto"/>
        <w:jc w:val="both"/>
        <w:rPr>
          <w:rFonts w:ascii="Times New Roman" w:hAnsi="Times New Roman" w:cs="Times New Roman"/>
          <w:bCs/>
          <w:sz w:val="24"/>
          <w:szCs w:val="24"/>
        </w:rPr>
      </w:pPr>
    </w:p>
    <w:p w14:paraId="73066604" w14:textId="21AFA738" w:rsidR="001C029C" w:rsidRDefault="001C029C" w:rsidP="00A5277F">
      <w:pPr>
        <w:spacing w:after="0" w:line="240" w:lineRule="auto"/>
        <w:jc w:val="both"/>
        <w:rPr>
          <w:rFonts w:ascii="Times New Roman" w:hAnsi="Times New Roman" w:cs="Times New Roman"/>
          <w:bCs/>
          <w:sz w:val="24"/>
          <w:szCs w:val="24"/>
        </w:rPr>
      </w:pPr>
      <w:r w:rsidRPr="001C029C">
        <w:rPr>
          <w:rFonts w:ascii="Times New Roman" w:hAnsi="Times New Roman" w:cs="Times New Roman"/>
          <w:bCs/>
          <w:sz w:val="24"/>
          <w:szCs w:val="24"/>
        </w:rPr>
        <w:t xml:space="preserve">Asutustel, </w:t>
      </w:r>
      <w:proofErr w:type="spellStart"/>
      <w:r w:rsidRPr="001C029C">
        <w:rPr>
          <w:rFonts w:ascii="Times New Roman" w:hAnsi="Times New Roman" w:cs="Times New Roman"/>
          <w:bCs/>
          <w:sz w:val="24"/>
          <w:szCs w:val="24"/>
        </w:rPr>
        <w:t>KOV-idel</w:t>
      </w:r>
      <w:proofErr w:type="spellEnd"/>
      <w:r w:rsidRPr="001C029C">
        <w:rPr>
          <w:rFonts w:ascii="Times New Roman" w:hAnsi="Times New Roman" w:cs="Times New Roman"/>
          <w:bCs/>
          <w:sz w:val="24"/>
          <w:szCs w:val="24"/>
        </w:rPr>
        <w:t xml:space="preserve"> ja nende hallatavatel asutustel </w:t>
      </w:r>
      <w:r w:rsidR="00BF6CC8">
        <w:rPr>
          <w:rFonts w:ascii="Times New Roman" w:hAnsi="Times New Roman" w:cs="Times New Roman"/>
          <w:bCs/>
          <w:sz w:val="24"/>
          <w:szCs w:val="24"/>
        </w:rPr>
        <w:t>tekib</w:t>
      </w:r>
      <w:r w:rsidRPr="001C029C">
        <w:rPr>
          <w:rFonts w:ascii="Times New Roman" w:hAnsi="Times New Roman" w:cs="Times New Roman"/>
          <w:bCs/>
          <w:sz w:val="24"/>
          <w:szCs w:val="24"/>
        </w:rPr>
        <w:t xml:space="preserve"> rohkem võimalusi ja paindlikkust uuringute </w:t>
      </w:r>
      <w:r w:rsidR="00BF6CC8">
        <w:rPr>
          <w:rFonts w:ascii="Times New Roman" w:hAnsi="Times New Roman" w:cs="Times New Roman"/>
          <w:bCs/>
          <w:sz w:val="24"/>
          <w:szCs w:val="24"/>
        </w:rPr>
        <w:t>tegemisel</w:t>
      </w:r>
      <w:r w:rsidRPr="001C029C">
        <w:rPr>
          <w:rFonts w:ascii="Times New Roman" w:hAnsi="Times New Roman" w:cs="Times New Roman"/>
          <w:bCs/>
          <w:sz w:val="24"/>
          <w:szCs w:val="24"/>
        </w:rPr>
        <w:t xml:space="preserve">, kuid ka suurem vastutus andmekaitsenõuete täitmise eest. </w:t>
      </w:r>
    </w:p>
    <w:p w14:paraId="150FC194" w14:textId="77777777" w:rsidR="001C029C" w:rsidRDefault="001C029C" w:rsidP="00A5277F">
      <w:pPr>
        <w:spacing w:after="0" w:line="240" w:lineRule="auto"/>
        <w:jc w:val="both"/>
        <w:rPr>
          <w:rFonts w:ascii="Times New Roman" w:hAnsi="Times New Roman" w:cs="Times New Roman"/>
          <w:bCs/>
          <w:sz w:val="24"/>
          <w:szCs w:val="24"/>
        </w:rPr>
      </w:pPr>
    </w:p>
    <w:p w14:paraId="22937DF6" w14:textId="6AE87C5C" w:rsidR="004E7D71" w:rsidRDefault="004C5604" w:rsidP="00A5277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r w:rsidR="00C52F4C" w:rsidRPr="003B4DA5">
        <w:rPr>
          <w:rFonts w:ascii="Times New Roman" w:hAnsi="Times New Roman" w:cs="Times New Roman"/>
          <w:b/>
          <w:sz w:val="24"/>
          <w:szCs w:val="24"/>
        </w:rPr>
        <w:t>.5</w:t>
      </w:r>
      <w:r w:rsidR="002A0BCA">
        <w:rPr>
          <w:rFonts w:ascii="Times New Roman" w:hAnsi="Times New Roman" w:cs="Times New Roman"/>
          <w:b/>
          <w:sz w:val="24"/>
          <w:szCs w:val="24"/>
        </w:rPr>
        <w:t>.</w:t>
      </w:r>
      <w:r w:rsidR="00C52F4C" w:rsidRPr="003B4DA5">
        <w:rPr>
          <w:rFonts w:ascii="Times New Roman" w:hAnsi="Times New Roman" w:cs="Times New Roman"/>
          <w:b/>
          <w:sz w:val="24"/>
          <w:szCs w:val="24"/>
        </w:rPr>
        <w:t xml:space="preserve"> </w:t>
      </w:r>
      <w:r w:rsidR="004B6288">
        <w:rPr>
          <w:rFonts w:ascii="Times New Roman" w:hAnsi="Times New Roman" w:cs="Times New Roman"/>
          <w:b/>
          <w:sz w:val="24"/>
          <w:szCs w:val="24"/>
        </w:rPr>
        <w:t xml:space="preserve">Ülikoolid, </w:t>
      </w:r>
      <w:r w:rsidR="00CE5BD1">
        <w:rPr>
          <w:rFonts w:ascii="Times New Roman" w:hAnsi="Times New Roman" w:cs="Times New Roman"/>
          <w:b/>
          <w:sz w:val="24"/>
          <w:szCs w:val="24"/>
        </w:rPr>
        <w:t>ettevõt</w:t>
      </w:r>
      <w:r w:rsidR="002A0BCA">
        <w:rPr>
          <w:rFonts w:ascii="Times New Roman" w:hAnsi="Times New Roman" w:cs="Times New Roman"/>
          <w:b/>
          <w:sz w:val="24"/>
          <w:szCs w:val="24"/>
        </w:rPr>
        <w:t>ja</w:t>
      </w:r>
      <w:r w:rsidR="00CE5BD1">
        <w:rPr>
          <w:rFonts w:ascii="Times New Roman" w:hAnsi="Times New Roman" w:cs="Times New Roman"/>
          <w:b/>
          <w:sz w:val="24"/>
          <w:szCs w:val="24"/>
        </w:rPr>
        <w:t>d</w:t>
      </w:r>
      <w:r w:rsidR="41922C9D" w:rsidRPr="5EDD3458">
        <w:rPr>
          <w:rFonts w:ascii="Times New Roman" w:hAnsi="Times New Roman" w:cs="Times New Roman"/>
          <w:b/>
          <w:bCs/>
          <w:sz w:val="24"/>
          <w:szCs w:val="24"/>
        </w:rPr>
        <w:t xml:space="preserve"> </w:t>
      </w:r>
      <w:r w:rsidR="00135984">
        <w:rPr>
          <w:rFonts w:ascii="Times New Roman" w:hAnsi="Times New Roman" w:cs="Times New Roman"/>
          <w:b/>
          <w:bCs/>
          <w:sz w:val="24"/>
          <w:szCs w:val="24"/>
        </w:rPr>
        <w:t>–</w:t>
      </w:r>
      <w:r w:rsidR="41922C9D" w:rsidRPr="5EDD3458">
        <w:rPr>
          <w:rFonts w:ascii="Times New Roman" w:hAnsi="Times New Roman" w:cs="Times New Roman"/>
          <w:b/>
          <w:bCs/>
          <w:sz w:val="24"/>
          <w:szCs w:val="24"/>
        </w:rPr>
        <w:t xml:space="preserve"> </w:t>
      </w:r>
      <w:r w:rsidR="00135984">
        <w:rPr>
          <w:rFonts w:ascii="Times New Roman" w:hAnsi="Times New Roman" w:cs="Times New Roman"/>
          <w:b/>
          <w:bCs/>
          <w:sz w:val="24"/>
          <w:szCs w:val="24"/>
        </w:rPr>
        <w:t xml:space="preserve">majanduslik ja </w:t>
      </w:r>
      <w:r w:rsidR="41922C9D" w:rsidRPr="5EDD3458">
        <w:rPr>
          <w:rFonts w:ascii="Times New Roman" w:hAnsi="Times New Roman" w:cs="Times New Roman"/>
          <w:b/>
          <w:bCs/>
          <w:sz w:val="24"/>
          <w:szCs w:val="24"/>
        </w:rPr>
        <w:t>töökorraldus</w:t>
      </w:r>
      <w:r w:rsidR="00135984">
        <w:rPr>
          <w:rFonts w:ascii="Times New Roman" w:hAnsi="Times New Roman" w:cs="Times New Roman"/>
          <w:b/>
          <w:bCs/>
          <w:sz w:val="24"/>
          <w:szCs w:val="24"/>
        </w:rPr>
        <w:t>lik mõju</w:t>
      </w:r>
    </w:p>
    <w:p w14:paraId="3B85D47C" w14:textId="54E0F6E3" w:rsidR="00CE5BD1" w:rsidRDefault="009158CD" w:rsidP="00A5277F">
      <w:pPr>
        <w:spacing w:after="0" w:line="240" w:lineRule="auto"/>
        <w:jc w:val="both"/>
        <w:rPr>
          <w:rFonts w:ascii="Times New Roman" w:hAnsi="Times New Roman" w:cs="Times New Roman"/>
          <w:bCs/>
          <w:sz w:val="24"/>
          <w:szCs w:val="24"/>
        </w:rPr>
      </w:pPr>
      <w:r w:rsidRPr="009158CD">
        <w:rPr>
          <w:rFonts w:ascii="Times New Roman" w:hAnsi="Times New Roman" w:cs="Times New Roman"/>
          <w:bCs/>
          <w:sz w:val="24"/>
          <w:szCs w:val="24"/>
        </w:rPr>
        <w:t xml:space="preserve">Muudatusega luuakse selgemad tingimused, millal ja milliste andmetega uuringuid on lubatud </w:t>
      </w:r>
      <w:r w:rsidR="00DE1D4B">
        <w:rPr>
          <w:rFonts w:ascii="Times New Roman" w:hAnsi="Times New Roman" w:cs="Times New Roman"/>
          <w:bCs/>
          <w:sz w:val="24"/>
          <w:szCs w:val="24"/>
        </w:rPr>
        <w:t>teha</w:t>
      </w:r>
      <w:r w:rsidRPr="009158CD">
        <w:rPr>
          <w:rFonts w:ascii="Times New Roman" w:hAnsi="Times New Roman" w:cs="Times New Roman"/>
          <w:bCs/>
          <w:sz w:val="24"/>
          <w:szCs w:val="24"/>
        </w:rPr>
        <w:t xml:space="preserve">. </w:t>
      </w:r>
      <w:r>
        <w:rPr>
          <w:rFonts w:ascii="Times New Roman" w:hAnsi="Times New Roman" w:cs="Times New Roman"/>
          <w:bCs/>
          <w:sz w:val="24"/>
          <w:szCs w:val="24"/>
        </w:rPr>
        <w:t>L</w:t>
      </w:r>
      <w:r w:rsidRPr="009158CD">
        <w:rPr>
          <w:rFonts w:ascii="Times New Roman" w:hAnsi="Times New Roman" w:cs="Times New Roman"/>
          <w:bCs/>
          <w:sz w:val="24"/>
          <w:szCs w:val="24"/>
        </w:rPr>
        <w:t xml:space="preserve">uuakse selgus, millal ja millise eetikakomitee poole peab uuringu tegija pöörduma. </w:t>
      </w:r>
      <w:r w:rsidR="00DE1D4B">
        <w:rPr>
          <w:rFonts w:ascii="Times New Roman" w:hAnsi="Times New Roman" w:cs="Times New Roman"/>
          <w:bCs/>
          <w:sz w:val="24"/>
          <w:szCs w:val="24"/>
        </w:rPr>
        <w:t>K</w:t>
      </w:r>
      <w:r w:rsidRPr="009158CD">
        <w:rPr>
          <w:rFonts w:ascii="Times New Roman" w:hAnsi="Times New Roman" w:cs="Times New Roman"/>
          <w:bCs/>
          <w:sz w:val="24"/>
          <w:szCs w:val="24"/>
        </w:rPr>
        <w:t xml:space="preserve">ui uuringu </w:t>
      </w:r>
      <w:r w:rsidR="00DE1D4B">
        <w:rPr>
          <w:rFonts w:ascii="Times New Roman" w:hAnsi="Times New Roman" w:cs="Times New Roman"/>
          <w:bCs/>
          <w:sz w:val="24"/>
          <w:szCs w:val="24"/>
        </w:rPr>
        <w:t>tegija</w:t>
      </w:r>
      <w:r w:rsidR="00DE1D4B" w:rsidRPr="009158CD">
        <w:rPr>
          <w:rFonts w:ascii="Times New Roman" w:hAnsi="Times New Roman" w:cs="Times New Roman"/>
          <w:bCs/>
          <w:sz w:val="24"/>
          <w:szCs w:val="24"/>
        </w:rPr>
        <w:t xml:space="preserve"> </w:t>
      </w:r>
      <w:r w:rsidRPr="009158CD">
        <w:rPr>
          <w:rFonts w:ascii="Times New Roman" w:hAnsi="Times New Roman" w:cs="Times New Roman"/>
          <w:bCs/>
          <w:sz w:val="24"/>
          <w:szCs w:val="24"/>
        </w:rPr>
        <w:t xml:space="preserve">andmeid </w:t>
      </w:r>
      <w:r w:rsidR="00005391" w:rsidRPr="007534D0">
        <w:rPr>
          <w:rFonts w:ascii="Times New Roman" w:hAnsi="Times New Roman" w:cs="Times New Roman"/>
          <w:bCs/>
          <w:sz w:val="24"/>
          <w:szCs w:val="24"/>
        </w:rPr>
        <w:t>isiku</w:t>
      </w:r>
      <w:r w:rsidR="001669C6" w:rsidRPr="007534D0">
        <w:rPr>
          <w:rFonts w:ascii="Times New Roman" w:hAnsi="Times New Roman" w:cs="Times New Roman"/>
          <w:bCs/>
          <w:sz w:val="24"/>
          <w:szCs w:val="24"/>
        </w:rPr>
        <w:t>statud</w:t>
      </w:r>
      <w:r w:rsidR="00005391">
        <w:rPr>
          <w:rFonts w:ascii="Times New Roman" w:hAnsi="Times New Roman" w:cs="Times New Roman"/>
          <w:bCs/>
          <w:sz w:val="24"/>
          <w:szCs w:val="24"/>
        </w:rPr>
        <w:t xml:space="preserve"> kujul</w:t>
      </w:r>
      <w:r w:rsidRPr="009158CD">
        <w:rPr>
          <w:rFonts w:ascii="Times New Roman" w:hAnsi="Times New Roman" w:cs="Times New Roman"/>
          <w:bCs/>
          <w:sz w:val="24"/>
          <w:szCs w:val="24"/>
        </w:rPr>
        <w:t xml:space="preserve"> ei vaja ning teadusuuringu tegijale luuakse võimalus andme</w:t>
      </w:r>
      <w:r w:rsidR="001669C6">
        <w:rPr>
          <w:rFonts w:ascii="Times New Roman" w:hAnsi="Times New Roman" w:cs="Times New Roman"/>
          <w:bCs/>
          <w:sz w:val="24"/>
          <w:szCs w:val="24"/>
        </w:rPr>
        <w:t xml:space="preserve">id </w:t>
      </w:r>
      <w:r w:rsidRPr="009158CD">
        <w:rPr>
          <w:rFonts w:ascii="Times New Roman" w:hAnsi="Times New Roman" w:cs="Times New Roman"/>
          <w:bCs/>
          <w:sz w:val="24"/>
          <w:szCs w:val="24"/>
        </w:rPr>
        <w:t>töö</w:t>
      </w:r>
      <w:r w:rsidR="001669C6">
        <w:rPr>
          <w:rFonts w:ascii="Times New Roman" w:hAnsi="Times New Roman" w:cs="Times New Roman"/>
          <w:bCs/>
          <w:sz w:val="24"/>
          <w:szCs w:val="24"/>
        </w:rPr>
        <w:t>delda</w:t>
      </w:r>
      <w:r w:rsidRPr="009158CD">
        <w:rPr>
          <w:rFonts w:ascii="Times New Roman" w:hAnsi="Times New Roman" w:cs="Times New Roman"/>
          <w:bCs/>
          <w:sz w:val="24"/>
          <w:szCs w:val="24"/>
        </w:rPr>
        <w:t xml:space="preserve"> andmetöötluskeskkonnas, väheneb uuringu </w:t>
      </w:r>
      <w:r w:rsidR="00AB341F">
        <w:rPr>
          <w:rFonts w:ascii="Times New Roman" w:hAnsi="Times New Roman" w:cs="Times New Roman"/>
          <w:bCs/>
          <w:sz w:val="24"/>
          <w:szCs w:val="24"/>
        </w:rPr>
        <w:t>tegija</w:t>
      </w:r>
      <w:r w:rsidR="00AB341F" w:rsidRPr="009158CD">
        <w:rPr>
          <w:rFonts w:ascii="Times New Roman" w:hAnsi="Times New Roman" w:cs="Times New Roman"/>
          <w:bCs/>
          <w:sz w:val="24"/>
          <w:szCs w:val="24"/>
        </w:rPr>
        <w:t xml:space="preserve"> </w:t>
      </w:r>
      <w:r w:rsidRPr="009158CD">
        <w:rPr>
          <w:rFonts w:ascii="Times New Roman" w:hAnsi="Times New Roman" w:cs="Times New Roman"/>
          <w:bCs/>
          <w:sz w:val="24"/>
          <w:szCs w:val="24"/>
        </w:rPr>
        <w:t xml:space="preserve">töökoormus ja </w:t>
      </w:r>
      <w:r w:rsidR="00AB341F">
        <w:rPr>
          <w:rFonts w:ascii="Times New Roman" w:hAnsi="Times New Roman" w:cs="Times New Roman"/>
          <w:bCs/>
          <w:sz w:val="24"/>
          <w:szCs w:val="24"/>
        </w:rPr>
        <w:t>lüheneb</w:t>
      </w:r>
      <w:r w:rsidR="00AB341F" w:rsidRPr="009158CD">
        <w:rPr>
          <w:rFonts w:ascii="Times New Roman" w:hAnsi="Times New Roman" w:cs="Times New Roman"/>
          <w:bCs/>
          <w:sz w:val="24"/>
          <w:szCs w:val="24"/>
        </w:rPr>
        <w:t xml:space="preserve"> </w:t>
      </w:r>
      <w:r w:rsidRPr="009158CD">
        <w:rPr>
          <w:rFonts w:ascii="Times New Roman" w:hAnsi="Times New Roman" w:cs="Times New Roman"/>
          <w:bCs/>
          <w:sz w:val="24"/>
          <w:szCs w:val="24"/>
        </w:rPr>
        <w:t xml:space="preserve">uuringu </w:t>
      </w:r>
      <w:r w:rsidR="00AB341F">
        <w:rPr>
          <w:rFonts w:ascii="Times New Roman" w:hAnsi="Times New Roman" w:cs="Times New Roman"/>
          <w:bCs/>
          <w:sz w:val="24"/>
          <w:szCs w:val="24"/>
        </w:rPr>
        <w:t>tegemise</w:t>
      </w:r>
      <w:r w:rsidR="00AB341F" w:rsidRPr="009158CD">
        <w:rPr>
          <w:rFonts w:ascii="Times New Roman" w:hAnsi="Times New Roman" w:cs="Times New Roman"/>
          <w:bCs/>
          <w:sz w:val="24"/>
          <w:szCs w:val="24"/>
        </w:rPr>
        <w:t xml:space="preserve"> </w:t>
      </w:r>
      <w:r w:rsidRPr="009158CD">
        <w:rPr>
          <w:rFonts w:ascii="Times New Roman" w:hAnsi="Times New Roman" w:cs="Times New Roman"/>
          <w:bCs/>
          <w:sz w:val="24"/>
          <w:szCs w:val="24"/>
        </w:rPr>
        <w:t xml:space="preserve">aeg. Isikuandmete töötlemine andmesubjekti nõusolekuta tähendab teadustöö tegijale paratamatult </w:t>
      </w:r>
      <w:proofErr w:type="spellStart"/>
      <w:r w:rsidRPr="009158CD">
        <w:rPr>
          <w:rFonts w:ascii="Times New Roman" w:hAnsi="Times New Roman" w:cs="Times New Roman"/>
          <w:bCs/>
          <w:sz w:val="24"/>
          <w:szCs w:val="24"/>
        </w:rPr>
        <w:t>IK</w:t>
      </w:r>
      <w:r w:rsidR="0091059B">
        <w:rPr>
          <w:rFonts w:ascii="Times New Roman" w:hAnsi="Times New Roman" w:cs="Times New Roman"/>
          <w:bCs/>
          <w:sz w:val="24"/>
          <w:szCs w:val="24"/>
        </w:rPr>
        <w:t>S</w:t>
      </w:r>
      <w:r w:rsidR="00C57A94">
        <w:rPr>
          <w:rFonts w:ascii="Times New Roman" w:hAnsi="Times New Roman" w:cs="Times New Roman"/>
          <w:bCs/>
          <w:sz w:val="24"/>
          <w:szCs w:val="24"/>
        </w:rPr>
        <w:t>-</w:t>
      </w:r>
      <w:r w:rsidRPr="009158CD">
        <w:rPr>
          <w:rFonts w:ascii="Times New Roman" w:hAnsi="Times New Roman" w:cs="Times New Roman"/>
          <w:bCs/>
          <w:sz w:val="24"/>
          <w:szCs w:val="24"/>
        </w:rPr>
        <w:t>ist</w:t>
      </w:r>
      <w:proofErr w:type="spellEnd"/>
      <w:r w:rsidRPr="009158CD">
        <w:rPr>
          <w:rFonts w:ascii="Times New Roman" w:hAnsi="Times New Roman" w:cs="Times New Roman"/>
          <w:bCs/>
          <w:sz w:val="24"/>
          <w:szCs w:val="24"/>
        </w:rPr>
        <w:t xml:space="preserve"> tulenevaid piiranguid ja halduskoormust (eetikakomitee </w:t>
      </w:r>
      <w:r w:rsidR="00C57A94">
        <w:rPr>
          <w:rFonts w:ascii="Times New Roman" w:hAnsi="Times New Roman" w:cs="Times New Roman"/>
          <w:bCs/>
          <w:sz w:val="24"/>
          <w:szCs w:val="24"/>
        </w:rPr>
        <w:t>menetlus</w:t>
      </w:r>
      <w:r w:rsidRPr="009158CD">
        <w:rPr>
          <w:rFonts w:ascii="Times New Roman" w:hAnsi="Times New Roman" w:cs="Times New Roman"/>
          <w:bCs/>
          <w:sz w:val="24"/>
          <w:szCs w:val="24"/>
        </w:rPr>
        <w:t>). Kavandat</w:t>
      </w:r>
      <w:r w:rsidR="002E0E33">
        <w:rPr>
          <w:rFonts w:ascii="Times New Roman" w:hAnsi="Times New Roman" w:cs="Times New Roman"/>
          <w:bCs/>
          <w:sz w:val="24"/>
          <w:szCs w:val="24"/>
        </w:rPr>
        <w:t>ava</w:t>
      </w:r>
      <w:r w:rsidRPr="009158CD">
        <w:rPr>
          <w:rFonts w:ascii="Times New Roman" w:hAnsi="Times New Roman" w:cs="Times New Roman"/>
          <w:bCs/>
          <w:sz w:val="24"/>
          <w:szCs w:val="24"/>
        </w:rPr>
        <w:t>d muudatused küll muudavad kehtivat korda, kuid eelduslikult halduskoormus teadustöö tegijatel ei suurene</w:t>
      </w:r>
      <w:r w:rsidR="009C3B1E">
        <w:rPr>
          <w:rFonts w:ascii="Times New Roman" w:hAnsi="Times New Roman" w:cs="Times New Roman"/>
          <w:bCs/>
          <w:sz w:val="24"/>
          <w:szCs w:val="24"/>
        </w:rPr>
        <w:t>, pigem väheneb olukorras</w:t>
      </w:r>
      <w:r w:rsidR="5229CF57" w:rsidRPr="55D71C25">
        <w:rPr>
          <w:rFonts w:ascii="Times New Roman" w:hAnsi="Times New Roman" w:cs="Times New Roman"/>
          <w:sz w:val="24"/>
          <w:szCs w:val="24"/>
        </w:rPr>
        <w:t>,</w:t>
      </w:r>
      <w:r w:rsidR="009C3B1E">
        <w:rPr>
          <w:rFonts w:ascii="Times New Roman" w:hAnsi="Times New Roman" w:cs="Times New Roman"/>
          <w:bCs/>
          <w:sz w:val="24"/>
          <w:szCs w:val="24"/>
        </w:rPr>
        <w:t xml:space="preserve"> kus soovitakse töödelda eriliiki isikuandmeid</w:t>
      </w:r>
      <w:r w:rsidR="00891352">
        <w:rPr>
          <w:rFonts w:ascii="Times New Roman" w:hAnsi="Times New Roman" w:cs="Times New Roman"/>
          <w:bCs/>
          <w:sz w:val="24"/>
          <w:szCs w:val="24"/>
        </w:rPr>
        <w:t xml:space="preserve"> </w:t>
      </w:r>
      <w:r w:rsidR="453B9C31" w:rsidRPr="55D71C25">
        <w:rPr>
          <w:rFonts w:ascii="Times New Roman" w:hAnsi="Times New Roman" w:cs="Times New Roman"/>
          <w:sz w:val="24"/>
          <w:szCs w:val="24"/>
        </w:rPr>
        <w:t>ja</w:t>
      </w:r>
      <w:r w:rsidR="00006BB4">
        <w:rPr>
          <w:rFonts w:ascii="Times New Roman" w:hAnsi="Times New Roman" w:cs="Times New Roman"/>
          <w:bCs/>
          <w:sz w:val="24"/>
          <w:szCs w:val="24"/>
        </w:rPr>
        <w:t xml:space="preserve"> töötlus vastab IKS § 6 l</w:t>
      </w:r>
      <w:r w:rsidR="002E0E33">
        <w:rPr>
          <w:rFonts w:ascii="Times New Roman" w:hAnsi="Times New Roman" w:cs="Times New Roman"/>
          <w:bCs/>
          <w:sz w:val="24"/>
          <w:szCs w:val="24"/>
        </w:rPr>
        <w:t>õike</w:t>
      </w:r>
      <w:r w:rsidR="00006BB4">
        <w:rPr>
          <w:rFonts w:ascii="Times New Roman" w:hAnsi="Times New Roman" w:cs="Times New Roman"/>
          <w:bCs/>
          <w:sz w:val="24"/>
          <w:szCs w:val="24"/>
        </w:rPr>
        <w:t xml:space="preserve"> 3 tingimustele, </w:t>
      </w:r>
      <w:r w:rsidR="2F9F9509" w:rsidRPr="55D71C25">
        <w:rPr>
          <w:rFonts w:ascii="Times New Roman" w:hAnsi="Times New Roman" w:cs="Times New Roman"/>
          <w:sz w:val="24"/>
          <w:szCs w:val="24"/>
        </w:rPr>
        <w:t>mistõttu ei</w:t>
      </w:r>
      <w:r w:rsidR="00006BB4">
        <w:rPr>
          <w:rFonts w:ascii="Times New Roman" w:hAnsi="Times New Roman" w:cs="Times New Roman"/>
          <w:bCs/>
          <w:sz w:val="24"/>
          <w:szCs w:val="24"/>
        </w:rPr>
        <w:t xml:space="preserve"> pea läbima eetikakomitee menetlust. </w:t>
      </w:r>
      <w:r w:rsidR="12907E1C" w:rsidRPr="55D71C25">
        <w:rPr>
          <w:rFonts w:ascii="Times New Roman" w:hAnsi="Times New Roman" w:cs="Times New Roman"/>
          <w:sz w:val="24"/>
          <w:szCs w:val="24"/>
        </w:rPr>
        <w:t xml:space="preserve">See </w:t>
      </w:r>
      <w:r w:rsidR="00006BB4">
        <w:rPr>
          <w:rFonts w:ascii="Times New Roman" w:hAnsi="Times New Roman" w:cs="Times New Roman"/>
          <w:bCs/>
          <w:sz w:val="24"/>
          <w:szCs w:val="24"/>
        </w:rPr>
        <w:t xml:space="preserve">on ka oluline aja kokkuhoid. </w:t>
      </w:r>
    </w:p>
    <w:p w14:paraId="53C9F370" w14:textId="77777777" w:rsidR="0093444C" w:rsidRDefault="0093444C" w:rsidP="00A5277F">
      <w:pPr>
        <w:spacing w:after="0" w:line="240" w:lineRule="auto"/>
        <w:jc w:val="both"/>
        <w:rPr>
          <w:rFonts w:ascii="Times New Roman" w:hAnsi="Times New Roman" w:cs="Times New Roman"/>
          <w:bCs/>
          <w:sz w:val="24"/>
          <w:szCs w:val="24"/>
        </w:rPr>
      </w:pPr>
    </w:p>
    <w:p w14:paraId="22F8D021" w14:textId="0BCDF2EA" w:rsidR="0093444C" w:rsidRPr="00DF3A79" w:rsidRDefault="0093444C" w:rsidP="00A5277F">
      <w:pPr>
        <w:spacing w:after="0" w:line="240" w:lineRule="auto"/>
        <w:jc w:val="both"/>
        <w:rPr>
          <w:rFonts w:ascii="Times New Roman" w:hAnsi="Times New Roman" w:cs="Times New Roman"/>
          <w:b/>
          <w:sz w:val="24"/>
          <w:szCs w:val="24"/>
        </w:rPr>
      </w:pPr>
      <w:r w:rsidRPr="00DF3A79">
        <w:rPr>
          <w:rFonts w:ascii="Times New Roman" w:hAnsi="Times New Roman" w:cs="Times New Roman"/>
          <w:b/>
          <w:sz w:val="24"/>
          <w:szCs w:val="24"/>
        </w:rPr>
        <w:t>6.6</w:t>
      </w:r>
      <w:r w:rsidR="00E848A1" w:rsidRPr="00DF3A79">
        <w:rPr>
          <w:rFonts w:ascii="Times New Roman" w:hAnsi="Times New Roman" w:cs="Times New Roman"/>
          <w:b/>
          <w:sz w:val="24"/>
          <w:szCs w:val="24"/>
        </w:rPr>
        <w:t>.</w:t>
      </w:r>
      <w:r w:rsidRPr="00DF3A79">
        <w:rPr>
          <w:rFonts w:ascii="Times New Roman" w:hAnsi="Times New Roman" w:cs="Times New Roman"/>
          <w:b/>
          <w:sz w:val="24"/>
          <w:szCs w:val="24"/>
        </w:rPr>
        <w:t xml:space="preserve"> Statistikaamet</w:t>
      </w:r>
    </w:p>
    <w:p w14:paraId="244C3FA1" w14:textId="33F7627C" w:rsidR="00C52F4C" w:rsidRDefault="00DF3A79" w:rsidP="00A5277F">
      <w:pPr>
        <w:spacing w:after="0" w:line="240" w:lineRule="auto"/>
        <w:jc w:val="both"/>
        <w:rPr>
          <w:rFonts w:ascii="Times New Roman" w:hAnsi="Times New Roman" w:cs="Times New Roman"/>
          <w:bCs/>
          <w:sz w:val="24"/>
          <w:szCs w:val="24"/>
        </w:rPr>
      </w:pPr>
      <w:r w:rsidRPr="00DF3A79">
        <w:rPr>
          <w:rFonts w:ascii="Times New Roman" w:hAnsi="Times New Roman" w:cs="Times New Roman"/>
          <w:bCs/>
          <w:sz w:val="24"/>
          <w:szCs w:val="24"/>
        </w:rPr>
        <w:t>Statistikaameti töökoormus</w:t>
      </w:r>
      <w:r>
        <w:rPr>
          <w:rFonts w:ascii="Times New Roman" w:hAnsi="Times New Roman" w:cs="Times New Roman"/>
          <w:bCs/>
          <w:sz w:val="24"/>
          <w:szCs w:val="24"/>
        </w:rPr>
        <w:t xml:space="preserve"> võib mõnevõrra kasvada kui andmekogude vastutavatel töötlejatel ei ole võimekust ise andmeid enne andmekogust väljastamist pseudonüümida või </w:t>
      </w:r>
      <w:r>
        <w:rPr>
          <w:rFonts w:ascii="Times New Roman" w:eastAsia="Times New Roman" w:hAnsi="Times New Roman" w:cs="Times New Roman"/>
          <w:sz w:val="24"/>
          <w:szCs w:val="24"/>
          <w:lang w:eastAsia="et-EE"/>
        </w:rPr>
        <w:t>kasutada muud</w:t>
      </w:r>
      <w:r w:rsidRPr="001E545D">
        <w:rPr>
          <w:rFonts w:ascii="Times New Roman" w:eastAsia="Times New Roman" w:hAnsi="Times New Roman" w:cs="Times New Roman"/>
          <w:sz w:val="24"/>
          <w:szCs w:val="24"/>
          <w:lang w:eastAsia="et-EE"/>
        </w:rPr>
        <w:t xml:space="preserve"> samaväärset kaitse</w:t>
      </w:r>
      <w:r>
        <w:rPr>
          <w:rFonts w:ascii="Times New Roman" w:eastAsia="Times New Roman" w:hAnsi="Times New Roman" w:cs="Times New Roman"/>
          <w:sz w:val="24"/>
          <w:szCs w:val="24"/>
          <w:lang w:eastAsia="et-EE"/>
        </w:rPr>
        <w:t>t</w:t>
      </w:r>
      <w:r w:rsidRPr="001E545D">
        <w:rPr>
          <w:rFonts w:ascii="Times New Roman" w:eastAsia="Times New Roman" w:hAnsi="Times New Roman" w:cs="Times New Roman"/>
          <w:sz w:val="24"/>
          <w:szCs w:val="24"/>
          <w:lang w:eastAsia="et-EE"/>
        </w:rPr>
        <w:t xml:space="preserve"> pakkuvat meedet</w:t>
      </w:r>
      <w:r>
        <w:rPr>
          <w:rFonts w:ascii="Times New Roman" w:eastAsia="Times New Roman" w:hAnsi="Times New Roman" w:cs="Times New Roman"/>
          <w:sz w:val="24"/>
          <w:szCs w:val="24"/>
          <w:lang w:eastAsia="et-EE"/>
        </w:rPr>
        <w:t xml:space="preserve"> ning edastavad andmed nende toimingute tegemiseks Statistikaametile. </w:t>
      </w:r>
    </w:p>
    <w:p w14:paraId="68E1F897" w14:textId="77777777" w:rsidR="00DF3A79" w:rsidRPr="00A5277F" w:rsidRDefault="00DF3A79" w:rsidP="00A5277F">
      <w:pPr>
        <w:spacing w:after="0" w:line="240" w:lineRule="auto"/>
        <w:jc w:val="both"/>
        <w:rPr>
          <w:rFonts w:ascii="Times New Roman" w:hAnsi="Times New Roman" w:cs="Times New Roman"/>
          <w:bCs/>
          <w:sz w:val="24"/>
          <w:szCs w:val="24"/>
        </w:rPr>
      </w:pPr>
    </w:p>
    <w:p w14:paraId="51C466C8" w14:textId="18DC83D1" w:rsidR="00EE0D1D" w:rsidRPr="00E2544A" w:rsidRDefault="004C5604" w:rsidP="00EE0D1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r w:rsidR="00A5277F" w:rsidRPr="00E2544A">
        <w:rPr>
          <w:rFonts w:ascii="Times New Roman" w:hAnsi="Times New Roman" w:cs="Times New Roman"/>
          <w:b/>
          <w:sz w:val="24"/>
          <w:szCs w:val="24"/>
        </w:rPr>
        <w:t>.</w:t>
      </w:r>
      <w:r w:rsidR="00EE0D1D" w:rsidRPr="00E2544A">
        <w:rPr>
          <w:rFonts w:ascii="Times New Roman" w:hAnsi="Times New Roman" w:cs="Times New Roman"/>
          <w:b/>
          <w:sz w:val="24"/>
          <w:szCs w:val="24"/>
        </w:rPr>
        <w:t xml:space="preserve"> Seaduse rakendamisega seotud riigi ja kohaliku omavalitsuse tegevused, eeldatavad kulud ja tulud</w:t>
      </w:r>
    </w:p>
    <w:p w14:paraId="0BC647C5" w14:textId="0C414E13" w:rsidR="55D71C25" w:rsidRDefault="55D71C25" w:rsidP="55D71C25">
      <w:pPr>
        <w:spacing w:after="0" w:line="240" w:lineRule="auto"/>
        <w:jc w:val="both"/>
        <w:rPr>
          <w:rFonts w:ascii="Times New Roman" w:hAnsi="Times New Roman" w:cs="Times New Roman"/>
          <w:b/>
          <w:bCs/>
          <w:sz w:val="24"/>
          <w:szCs w:val="24"/>
        </w:rPr>
      </w:pPr>
    </w:p>
    <w:p w14:paraId="7E241A4A" w14:textId="658F0BD3" w:rsidR="00D96B62" w:rsidRDefault="0022354F" w:rsidP="00A5277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T</w:t>
      </w:r>
      <w:r w:rsidRPr="6428781B">
        <w:rPr>
          <w:rFonts w:ascii="Times New Roman" w:hAnsi="Times New Roman" w:cs="Times New Roman"/>
          <w:sz w:val="24"/>
          <w:szCs w:val="24"/>
        </w:rPr>
        <w:t>ööjõukulu</w:t>
      </w:r>
      <w:r w:rsidR="00882CFC">
        <w:rPr>
          <w:rFonts w:ascii="Times New Roman" w:hAnsi="Times New Roman" w:cs="Times New Roman"/>
          <w:sz w:val="24"/>
          <w:szCs w:val="24"/>
        </w:rPr>
        <w:t xml:space="preserve"> t</w:t>
      </w:r>
      <w:r w:rsidR="00882CFC" w:rsidRPr="6428781B">
        <w:rPr>
          <w:rFonts w:ascii="Times New Roman" w:hAnsi="Times New Roman" w:cs="Times New Roman"/>
          <w:sz w:val="24"/>
          <w:szCs w:val="24"/>
        </w:rPr>
        <w:t>eenistuja</w:t>
      </w:r>
      <w:r w:rsidR="00882CFC">
        <w:rPr>
          <w:rFonts w:ascii="Times New Roman" w:hAnsi="Times New Roman" w:cs="Times New Roman"/>
          <w:sz w:val="24"/>
          <w:szCs w:val="24"/>
        </w:rPr>
        <w:t>le</w:t>
      </w:r>
      <w:r w:rsidR="00882CFC" w:rsidRPr="6428781B" w:rsidDel="0022354F">
        <w:rPr>
          <w:rFonts w:ascii="Times New Roman" w:hAnsi="Times New Roman" w:cs="Times New Roman"/>
          <w:sz w:val="24"/>
          <w:szCs w:val="24"/>
        </w:rPr>
        <w:t xml:space="preserve"> </w:t>
      </w:r>
      <w:r w:rsidR="00113E32" w:rsidRPr="6428781B">
        <w:rPr>
          <w:rFonts w:ascii="Times New Roman" w:hAnsi="Times New Roman" w:cs="Times New Roman"/>
          <w:sz w:val="24"/>
          <w:szCs w:val="24"/>
        </w:rPr>
        <w:t xml:space="preserve">seoses </w:t>
      </w:r>
      <w:r w:rsidR="00F35E3F" w:rsidRPr="6428781B">
        <w:rPr>
          <w:rFonts w:ascii="Times New Roman" w:hAnsi="Times New Roman" w:cs="Times New Roman"/>
          <w:sz w:val="24"/>
          <w:szCs w:val="24"/>
        </w:rPr>
        <w:t xml:space="preserve">AKI </w:t>
      </w:r>
      <w:r w:rsidR="001B4E00" w:rsidRPr="6428781B">
        <w:rPr>
          <w:rFonts w:ascii="Times New Roman" w:hAnsi="Times New Roman" w:cs="Times New Roman"/>
          <w:sz w:val="24"/>
          <w:szCs w:val="24"/>
        </w:rPr>
        <w:t xml:space="preserve">veebilehel </w:t>
      </w:r>
      <w:r w:rsidR="00F35E3F" w:rsidRPr="6428781B">
        <w:rPr>
          <w:rFonts w:ascii="Times New Roman" w:hAnsi="Times New Roman" w:cs="Times New Roman"/>
          <w:sz w:val="24"/>
          <w:szCs w:val="24"/>
        </w:rPr>
        <w:t xml:space="preserve">uuringute kohta teabe </w:t>
      </w:r>
      <w:r w:rsidR="001B4E00" w:rsidRPr="6428781B">
        <w:rPr>
          <w:rFonts w:ascii="Times New Roman" w:hAnsi="Times New Roman" w:cs="Times New Roman"/>
          <w:sz w:val="24"/>
          <w:szCs w:val="24"/>
        </w:rPr>
        <w:t>avaldamise</w:t>
      </w:r>
      <w:r w:rsidR="000E7231" w:rsidRPr="6428781B">
        <w:rPr>
          <w:rFonts w:ascii="Times New Roman" w:hAnsi="Times New Roman" w:cs="Times New Roman"/>
          <w:sz w:val="24"/>
          <w:szCs w:val="24"/>
        </w:rPr>
        <w:t>ga</w:t>
      </w:r>
      <w:r w:rsidR="002F6D10" w:rsidRPr="6428781B">
        <w:rPr>
          <w:rFonts w:ascii="Times New Roman" w:hAnsi="Times New Roman" w:cs="Times New Roman"/>
          <w:sz w:val="24"/>
          <w:szCs w:val="24"/>
        </w:rPr>
        <w:t>, sõltu</w:t>
      </w:r>
      <w:r w:rsidR="00B80DB8">
        <w:rPr>
          <w:rFonts w:ascii="Times New Roman" w:hAnsi="Times New Roman" w:cs="Times New Roman"/>
          <w:sz w:val="24"/>
          <w:szCs w:val="24"/>
        </w:rPr>
        <w:t>b</w:t>
      </w:r>
      <w:r w:rsidR="002F6D10" w:rsidRPr="6428781B">
        <w:rPr>
          <w:rFonts w:ascii="Times New Roman" w:hAnsi="Times New Roman" w:cs="Times New Roman"/>
          <w:sz w:val="24"/>
          <w:szCs w:val="24"/>
        </w:rPr>
        <w:t xml:space="preserve"> uuringute arvust.</w:t>
      </w:r>
    </w:p>
    <w:p w14:paraId="18ED4960" w14:textId="64287E3D" w:rsidR="002A66C4" w:rsidRDefault="002A66C4" w:rsidP="005F7980">
      <w:pPr>
        <w:widowControl w:val="0"/>
        <w:shd w:val="clear" w:color="auto" w:fill="FFFFFF" w:themeFill="background1"/>
        <w:suppressAutoHyphens/>
        <w:spacing w:after="0" w:line="240" w:lineRule="auto"/>
        <w:jc w:val="both"/>
        <w:rPr>
          <w:rFonts w:ascii="Times New Roman" w:eastAsia="Times New Roman" w:hAnsi="Times New Roman" w:cs="Times New Roman"/>
          <w:kern w:val="2"/>
          <w:sz w:val="24"/>
          <w:szCs w:val="24"/>
          <w:lang w:eastAsia="ar-SA"/>
        </w:rPr>
      </w:pPr>
    </w:p>
    <w:p w14:paraId="72080507" w14:textId="0F990766" w:rsidR="00685367" w:rsidRDefault="008070AE" w:rsidP="005F7980">
      <w:pPr>
        <w:widowControl w:val="0"/>
        <w:shd w:val="clear" w:color="auto" w:fill="FFFFFF" w:themeFill="background1"/>
        <w:suppressAutoHyphens/>
        <w:spacing w:after="0" w:line="240" w:lineRule="auto"/>
        <w:jc w:val="both"/>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8</w:t>
      </w:r>
      <w:r w:rsidR="00685367" w:rsidRPr="00685367">
        <w:rPr>
          <w:rFonts w:ascii="Times New Roman" w:eastAsia="Times New Roman" w:hAnsi="Times New Roman" w:cs="Times New Roman"/>
          <w:b/>
          <w:bCs/>
          <w:kern w:val="2"/>
          <w:sz w:val="24"/>
          <w:szCs w:val="24"/>
          <w:lang w:eastAsia="ar-SA"/>
        </w:rPr>
        <w:t>. Rakendusaktid</w:t>
      </w:r>
    </w:p>
    <w:p w14:paraId="62286C15" w14:textId="77777777" w:rsidR="00D33C18" w:rsidRDefault="00D33C18" w:rsidP="005F7980">
      <w:pPr>
        <w:widowControl w:val="0"/>
        <w:shd w:val="clear" w:color="auto" w:fill="FFFFFF" w:themeFill="background1"/>
        <w:suppressAutoHyphens/>
        <w:spacing w:after="0" w:line="240" w:lineRule="auto"/>
        <w:jc w:val="both"/>
        <w:rPr>
          <w:rFonts w:ascii="Times New Roman" w:eastAsia="Times New Roman" w:hAnsi="Times New Roman" w:cs="Times New Roman"/>
          <w:b/>
          <w:bCs/>
          <w:kern w:val="2"/>
          <w:sz w:val="24"/>
          <w:szCs w:val="24"/>
          <w:lang w:eastAsia="ar-SA"/>
        </w:rPr>
      </w:pPr>
    </w:p>
    <w:p w14:paraId="5496CDBD" w14:textId="2676B58B" w:rsidR="00685367" w:rsidRDefault="008D63B1" w:rsidP="005F7980">
      <w:pPr>
        <w:widowControl w:val="0"/>
        <w:shd w:val="clear" w:color="auto" w:fill="FFFFFF" w:themeFill="background1"/>
        <w:suppressAutoHyphens/>
        <w:spacing w:after="0" w:line="240" w:lineRule="auto"/>
        <w:jc w:val="both"/>
        <w:rPr>
          <w:rFonts w:ascii="Times New Roman" w:eastAsia="Times New Roman" w:hAnsi="Times New Roman" w:cs="Times New Roman"/>
          <w:bCs/>
          <w:kern w:val="2"/>
          <w:sz w:val="24"/>
          <w:szCs w:val="24"/>
          <w:lang w:eastAsia="ar-SA"/>
        </w:rPr>
      </w:pPr>
      <w:r w:rsidRPr="00B27A68">
        <w:rPr>
          <w:rFonts w:ascii="Times New Roman" w:eastAsia="Times New Roman" w:hAnsi="Times New Roman" w:cs="Times New Roman"/>
          <w:kern w:val="2"/>
          <w:sz w:val="24"/>
          <w:szCs w:val="24"/>
          <w:lang w:eastAsia="ar-SA"/>
        </w:rPr>
        <w:t>Eelnõu § 6</w:t>
      </w:r>
      <w:r w:rsidRPr="00B27A68">
        <w:rPr>
          <w:rFonts w:ascii="Times New Roman" w:eastAsia="Times New Roman" w:hAnsi="Times New Roman" w:cs="Times New Roman"/>
          <w:kern w:val="2"/>
          <w:sz w:val="24"/>
          <w:szCs w:val="24"/>
          <w:vertAlign w:val="superscript"/>
          <w:lang w:eastAsia="ar-SA"/>
        </w:rPr>
        <w:t>1</w:t>
      </w:r>
      <w:r w:rsidRPr="00B27A68">
        <w:rPr>
          <w:rFonts w:ascii="Times New Roman" w:eastAsia="Times New Roman" w:hAnsi="Times New Roman" w:cs="Times New Roman"/>
          <w:kern w:val="2"/>
          <w:sz w:val="24"/>
          <w:szCs w:val="24"/>
          <w:lang w:eastAsia="ar-SA"/>
        </w:rPr>
        <w:t xml:space="preserve"> </w:t>
      </w:r>
      <w:r w:rsidR="00256D86" w:rsidRPr="00B27A68">
        <w:rPr>
          <w:rFonts w:ascii="Times New Roman" w:eastAsia="Times New Roman" w:hAnsi="Times New Roman" w:cs="Times New Roman"/>
          <w:kern w:val="2"/>
          <w:sz w:val="24"/>
          <w:szCs w:val="24"/>
          <w:lang w:eastAsia="ar-SA"/>
        </w:rPr>
        <w:t>l</w:t>
      </w:r>
      <w:r w:rsidR="00256D86">
        <w:rPr>
          <w:rFonts w:ascii="Times New Roman" w:eastAsia="Times New Roman" w:hAnsi="Times New Roman" w:cs="Times New Roman"/>
          <w:kern w:val="2"/>
          <w:sz w:val="24"/>
          <w:szCs w:val="24"/>
          <w:lang w:eastAsia="ar-SA"/>
        </w:rPr>
        <w:t>õige</w:t>
      </w:r>
      <w:r w:rsidRPr="00B27A68">
        <w:rPr>
          <w:rFonts w:ascii="Times New Roman" w:eastAsia="Times New Roman" w:hAnsi="Times New Roman" w:cs="Times New Roman"/>
          <w:kern w:val="2"/>
          <w:sz w:val="24"/>
          <w:szCs w:val="24"/>
          <w:lang w:eastAsia="ar-SA"/>
        </w:rPr>
        <w:t xml:space="preserve"> 4 näeb ette volitusnormi</w:t>
      </w:r>
      <w:r w:rsidR="001A3E8B">
        <w:rPr>
          <w:rFonts w:ascii="Times New Roman" w:eastAsia="Times New Roman" w:hAnsi="Times New Roman" w:cs="Times New Roman"/>
          <w:kern w:val="2"/>
          <w:sz w:val="24"/>
          <w:szCs w:val="24"/>
          <w:lang w:eastAsia="ar-SA"/>
        </w:rPr>
        <w:t>, mille kohaselt</w:t>
      </w:r>
      <w:r w:rsidR="00B27A68" w:rsidRPr="00B27A68">
        <w:rPr>
          <w:rFonts w:ascii="Times New Roman" w:eastAsia="Times New Roman" w:hAnsi="Times New Roman" w:cs="Times New Roman"/>
          <w:kern w:val="2"/>
          <w:sz w:val="24"/>
          <w:szCs w:val="24"/>
          <w:lang w:eastAsia="ar-SA"/>
        </w:rPr>
        <w:t xml:space="preserve"> </w:t>
      </w:r>
      <w:r w:rsidR="00D613A8">
        <w:rPr>
          <w:rFonts w:ascii="Times New Roman" w:eastAsia="Times New Roman" w:hAnsi="Times New Roman" w:cs="Times New Roman"/>
          <w:kern w:val="2"/>
          <w:sz w:val="24"/>
          <w:szCs w:val="24"/>
          <w:lang w:eastAsia="ar-SA"/>
        </w:rPr>
        <w:t>on</w:t>
      </w:r>
      <w:r w:rsidR="00B27A68" w:rsidRPr="00B27A68">
        <w:rPr>
          <w:rFonts w:ascii="Times New Roman" w:eastAsia="Times New Roman" w:hAnsi="Times New Roman" w:cs="Times New Roman"/>
          <w:kern w:val="2"/>
          <w:sz w:val="24"/>
          <w:szCs w:val="24"/>
          <w:lang w:eastAsia="ar-SA"/>
        </w:rPr>
        <w:t xml:space="preserve"> valdkonna eest vastutaval ministril õigus kehtestada määrusega täiendavaid tehnilisi ja korralduslikke turvanõudeid andmetöötlussüsteemis andmete töötlemisele. Selline volitusnorm on vajalik, et tagada paindlikkus ja ajakohasus turvanõuete rakendamisel, arvestades tehnoloogia kiiret arengut ning uute riskide ilmnemist andmetöötluses.</w:t>
      </w:r>
      <w:r w:rsidR="00F72C70">
        <w:rPr>
          <w:rFonts w:ascii="Times New Roman" w:eastAsia="Times New Roman" w:hAnsi="Times New Roman" w:cs="Times New Roman"/>
          <w:kern w:val="2"/>
          <w:sz w:val="24"/>
          <w:szCs w:val="24"/>
          <w:lang w:eastAsia="ar-SA"/>
        </w:rPr>
        <w:t xml:space="preserve"> Tegemist on lubava volitusnormiga, </w:t>
      </w:r>
      <w:r w:rsidR="001A3E8B">
        <w:rPr>
          <w:rFonts w:ascii="Times New Roman" w:eastAsia="Times New Roman" w:hAnsi="Times New Roman" w:cs="Times New Roman"/>
          <w:kern w:val="2"/>
          <w:sz w:val="24"/>
          <w:szCs w:val="24"/>
          <w:lang w:eastAsia="ar-SA"/>
        </w:rPr>
        <w:t>mis</w:t>
      </w:r>
      <w:r w:rsidR="002A66C4">
        <w:rPr>
          <w:rFonts w:ascii="Times New Roman" w:eastAsia="Times New Roman" w:hAnsi="Times New Roman" w:cs="Times New Roman"/>
          <w:kern w:val="2"/>
          <w:sz w:val="24"/>
          <w:szCs w:val="24"/>
          <w:lang w:eastAsia="ar-SA"/>
        </w:rPr>
        <w:t xml:space="preserve"> </w:t>
      </w:r>
      <w:r w:rsidR="00F72C70" w:rsidRPr="00F72C70">
        <w:rPr>
          <w:rFonts w:ascii="Times New Roman" w:eastAsia="Times New Roman" w:hAnsi="Times New Roman" w:cs="Times New Roman"/>
          <w:bCs/>
          <w:kern w:val="2"/>
          <w:sz w:val="24"/>
          <w:szCs w:val="24"/>
          <w:lang w:eastAsia="ar-SA"/>
        </w:rPr>
        <w:t>võimaldab reageerida kiiresti olukordadele, kus senised</w:t>
      </w:r>
      <w:r w:rsidR="00F72C70">
        <w:rPr>
          <w:rFonts w:ascii="Times New Roman" w:eastAsia="Times New Roman" w:hAnsi="Times New Roman" w:cs="Times New Roman"/>
          <w:bCs/>
          <w:kern w:val="2"/>
          <w:sz w:val="24"/>
          <w:szCs w:val="24"/>
          <w:lang w:eastAsia="ar-SA"/>
        </w:rPr>
        <w:t xml:space="preserve"> seaduses sätestatud</w:t>
      </w:r>
      <w:r w:rsidR="00F72C70" w:rsidRPr="00F72C70">
        <w:rPr>
          <w:rFonts w:ascii="Times New Roman" w:eastAsia="Times New Roman" w:hAnsi="Times New Roman" w:cs="Times New Roman"/>
          <w:bCs/>
          <w:kern w:val="2"/>
          <w:sz w:val="24"/>
          <w:szCs w:val="24"/>
          <w:lang w:eastAsia="ar-SA"/>
        </w:rPr>
        <w:t xml:space="preserve"> nõuded ei pruugi olla piisavad, ning kehtestada lisameetmeid, mis on vajalikud andmete turvaliseks töötlemiseks</w:t>
      </w:r>
      <w:r w:rsidR="008070AE">
        <w:rPr>
          <w:rFonts w:ascii="Times New Roman" w:eastAsia="Times New Roman" w:hAnsi="Times New Roman" w:cs="Times New Roman"/>
          <w:bCs/>
          <w:kern w:val="2"/>
          <w:sz w:val="24"/>
          <w:szCs w:val="24"/>
          <w:lang w:eastAsia="ar-SA"/>
        </w:rPr>
        <w:t>.</w:t>
      </w:r>
    </w:p>
    <w:p w14:paraId="1B0A1EA4" w14:textId="77777777" w:rsidR="008070AE" w:rsidRDefault="008070AE" w:rsidP="005F7980">
      <w:pPr>
        <w:widowControl w:val="0"/>
        <w:shd w:val="clear" w:color="auto" w:fill="FFFFFF" w:themeFill="background1"/>
        <w:suppressAutoHyphens/>
        <w:spacing w:after="0" w:line="240" w:lineRule="auto"/>
        <w:jc w:val="both"/>
        <w:rPr>
          <w:rFonts w:ascii="Times New Roman" w:eastAsia="Times New Roman" w:hAnsi="Times New Roman" w:cs="Times New Roman"/>
          <w:bCs/>
          <w:kern w:val="2"/>
          <w:sz w:val="24"/>
          <w:szCs w:val="24"/>
          <w:lang w:eastAsia="ar-SA"/>
        </w:rPr>
      </w:pPr>
    </w:p>
    <w:p w14:paraId="6FE6B09A" w14:textId="7CBDA02E" w:rsidR="008070AE" w:rsidRDefault="008070AE" w:rsidP="008070AE">
      <w:pPr>
        <w:widowControl w:val="0"/>
        <w:shd w:val="clear" w:color="auto" w:fill="FFFFFF" w:themeFill="background1"/>
        <w:suppressAutoHyphens/>
        <w:spacing w:after="0" w:line="240" w:lineRule="auto"/>
        <w:jc w:val="both"/>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9</w:t>
      </w:r>
      <w:r w:rsidRPr="00E2544A">
        <w:rPr>
          <w:rFonts w:ascii="Times New Roman" w:eastAsia="Times New Roman" w:hAnsi="Times New Roman" w:cs="Times New Roman"/>
          <w:b/>
          <w:bCs/>
          <w:kern w:val="2"/>
          <w:sz w:val="24"/>
          <w:szCs w:val="24"/>
          <w:lang w:eastAsia="ar-SA"/>
        </w:rPr>
        <w:t>. Seaduse jõustumine</w:t>
      </w:r>
    </w:p>
    <w:p w14:paraId="0011FA56" w14:textId="77777777" w:rsidR="008070AE" w:rsidRDefault="008070AE" w:rsidP="008070AE">
      <w:pPr>
        <w:widowControl w:val="0"/>
        <w:shd w:val="clear" w:color="auto" w:fill="FFFFFF" w:themeFill="background1"/>
        <w:spacing w:after="0" w:line="240" w:lineRule="auto"/>
        <w:jc w:val="both"/>
        <w:rPr>
          <w:rFonts w:ascii="Times New Roman" w:eastAsia="Times New Roman" w:hAnsi="Times New Roman" w:cs="Times New Roman"/>
          <w:sz w:val="24"/>
          <w:szCs w:val="24"/>
          <w:lang w:eastAsia="ar-SA"/>
        </w:rPr>
      </w:pPr>
    </w:p>
    <w:p w14:paraId="4CBD686B" w14:textId="3028F714" w:rsidR="008070AE" w:rsidRDefault="008070AE" w:rsidP="008070AE">
      <w:pPr>
        <w:widowControl w:val="0"/>
        <w:shd w:val="clear" w:color="auto" w:fill="FFFFFF" w:themeFill="background1"/>
        <w:suppressAutoHyphens/>
        <w:spacing w:after="0" w:line="240" w:lineRule="auto"/>
        <w:jc w:val="both"/>
        <w:rPr>
          <w:rFonts w:ascii="Times New Roman" w:eastAsia="Times New Roman" w:hAnsi="Times New Roman" w:cs="Times New Roman"/>
          <w:kern w:val="2"/>
          <w:sz w:val="24"/>
          <w:szCs w:val="24"/>
          <w:lang w:eastAsia="ar-SA"/>
        </w:rPr>
      </w:pPr>
      <w:r w:rsidRPr="002773F9">
        <w:rPr>
          <w:rFonts w:ascii="Times New Roman" w:eastAsia="Times New Roman" w:hAnsi="Times New Roman" w:cs="Times New Roman"/>
          <w:kern w:val="2"/>
          <w:sz w:val="24"/>
          <w:szCs w:val="24"/>
          <w:lang w:eastAsia="ar-SA"/>
        </w:rPr>
        <w:t xml:space="preserve">Seadus jõustub üldises korras, kuna eelnõu seadusena jõustumine ei too kaasa vajadust </w:t>
      </w:r>
      <w:r w:rsidRPr="00BD0BA2">
        <w:rPr>
          <w:rFonts w:ascii="Times New Roman" w:eastAsia="Times New Roman" w:hAnsi="Times New Roman" w:cs="Times New Roman"/>
          <w:kern w:val="2"/>
          <w:sz w:val="24"/>
          <w:szCs w:val="24"/>
          <w:lang w:eastAsia="ar-SA"/>
        </w:rPr>
        <w:t>praktiliste</w:t>
      </w:r>
      <w:r w:rsidRPr="002773F9">
        <w:rPr>
          <w:rFonts w:ascii="Times New Roman" w:eastAsia="Times New Roman" w:hAnsi="Times New Roman" w:cs="Times New Roman"/>
          <w:kern w:val="2"/>
          <w:sz w:val="24"/>
          <w:szCs w:val="24"/>
          <w:lang w:eastAsia="ar-SA"/>
        </w:rPr>
        <w:t xml:space="preserve"> muudatuste järele.</w:t>
      </w:r>
      <w:r>
        <w:rPr>
          <w:rFonts w:ascii="Times New Roman" w:eastAsia="Times New Roman" w:hAnsi="Times New Roman" w:cs="Times New Roman"/>
          <w:kern w:val="2"/>
          <w:sz w:val="24"/>
          <w:szCs w:val="24"/>
          <w:lang w:eastAsia="ar-SA"/>
        </w:rPr>
        <w:t xml:space="preserve"> </w:t>
      </w:r>
      <w:r w:rsidRPr="001A3E8B">
        <w:rPr>
          <w:rFonts w:ascii="Times New Roman" w:eastAsia="Times New Roman" w:hAnsi="Times New Roman" w:cs="Times New Roman"/>
          <w:kern w:val="2"/>
          <w:sz w:val="24"/>
          <w:szCs w:val="24"/>
          <w:lang w:eastAsia="ar-SA"/>
        </w:rPr>
        <w:t xml:space="preserve">See loob võimaluse uut moodi andmetöötluseks. Kuna tegemist </w:t>
      </w:r>
      <w:r w:rsidRPr="001A3E8B">
        <w:rPr>
          <w:rFonts w:ascii="Times New Roman" w:eastAsia="Times New Roman" w:hAnsi="Times New Roman" w:cs="Times New Roman"/>
          <w:kern w:val="2"/>
          <w:sz w:val="24"/>
          <w:szCs w:val="24"/>
          <w:lang w:eastAsia="ar-SA"/>
        </w:rPr>
        <w:lastRenderedPageBreak/>
        <w:t>ei ole kohustusega, siis ei ole eelnõu adressaatidel seaduse jõustumisel vaja oma tegevust suures mahus ümber korraldada. </w:t>
      </w:r>
    </w:p>
    <w:p w14:paraId="0151D317" w14:textId="77777777" w:rsidR="005F7980" w:rsidRPr="00E2544A" w:rsidRDefault="005F7980" w:rsidP="00A5277F">
      <w:pPr>
        <w:spacing w:after="0" w:line="240" w:lineRule="auto"/>
        <w:jc w:val="both"/>
        <w:rPr>
          <w:rFonts w:ascii="Times New Roman" w:hAnsi="Times New Roman" w:cs="Times New Roman"/>
          <w:b/>
          <w:sz w:val="24"/>
          <w:szCs w:val="24"/>
        </w:rPr>
      </w:pPr>
    </w:p>
    <w:p w14:paraId="4F53AFDD" w14:textId="558CCD86" w:rsidR="00A5277F" w:rsidRDefault="00685367" w:rsidP="00340802">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r w:rsidR="002773F9" w:rsidRPr="00E2544A">
        <w:rPr>
          <w:rFonts w:ascii="Times New Roman" w:hAnsi="Times New Roman" w:cs="Times New Roman"/>
          <w:b/>
          <w:sz w:val="24"/>
          <w:szCs w:val="24"/>
        </w:rPr>
        <w:t>. Eelnõu kooskõlastamine, huvirühmade kaasamine ja avalik konsultatsioon</w:t>
      </w:r>
    </w:p>
    <w:p w14:paraId="5217361E" w14:textId="2CFAC70F" w:rsidR="55D71C25" w:rsidRPr="00891352" w:rsidRDefault="55D71C25" w:rsidP="00340802">
      <w:pPr>
        <w:spacing w:after="0" w:line="240" w:lineRule="auto"/>
        <w:jc w:val="both"/>
        <w:rPr>
          <w:rFonts w:ascii="Times New Roman" w:hAnsi="Times New Roman" w:cs="Times New Roman"/>
          <w:sz w:val="24"/>
          <w:szCs w:val="24"/>
        </w:rPr>
      </w:pPr>
    </w:p>
    <w:p w14:paraId="48565F9C" w14:textId="304F7F69" w:rsidR="009A4604" w:rsidRDefault="00112F92" w:rsidP="00340802">
      <w:pPr>
        <w:spacing w:after="0" w:line="240" w:lineRule="auto"/>
        <w:jc w:val="both"/>
        <w:rPr>
          <w:rFonts w:ascii="Times New Roman" w:hAnsi="Times New Roman" w:cs="Times New Roman"/>
          <w:bCs/>
          <w:sz w:val="24"/>
          <w:szCs w:val="24"/>
        </w:rPr>
      </w:pPr>
      <w:r w:rsidRPr="00891352">
        <w:rPr>
          <w:rFonts w:eastAsiaTheme="minorEastAsia"/>
          <w:sz w:val="24"/>
          <w:szCs w:val="24"/>
        </w:rPr>
        <w:t>V</w:t>
      </w:r>
      <w:r w:rsidRPr="00544F88">
        <w:rPr>
          <w:rFonts w:ascii="Times New Roman" w:hAnsi="Times New Roman" w:cs="Times New Roman"/>
          <w:bCs/>
          <w:sz w:val="24"/>
          <w:szCs w:val="24"/>
        </w:rPr>
        <w:t xml:space="preserve">TK </w:t>
      </w:r>
      <w:r w:rsidR="00214A50" w:rsidRPr="00544F88">
        <w:rPr>
          <w:rFonts w:ascii="Times New Roman" w:hAnsi="Times New Roman" w:cs="Times New Roman"/>
          <w:bCs/>
          <w:sz w:val="24"/>
          <w:szCs w:val="24"/>
        </w:rPr>
        <w:t>koostamisele eelnesid arutelud riigi andmete juhtrühma õiguse töörühma kohtumis</w:t>
      </w:r>
      <w:r w:rsidR="00683C93">
        <w:rPr>
          <w:rFonts w:ascii="Times New Roman" w:hAnsi="Times New Roman" w:cs="Times New Roman"/>
          <w:bCs/>
          <w:sz w:val="24"/>
          <w:szCs w:val="24"/>
        </w:rPr>
        <w:t>tel</w:t>
      </w:r>
      <w:r w:rsidR="002769BD">
        <w:rPr>
          <w:rFonts w:ascii="Times New Roman" w:hAnsi="Times New Roman" w:cs="Times New Roman"/>
          <w:bCs/>
          <w:sz w:val="24"/>
          <w:szCs w:val="24"/>
        </w:rPr>
        <w:t xml:space="preserve">, </w:t>
      </w:r>
      <w:r w:rsidR="002769BD" w:rsidRPr="002769BD">
        <w:rPr>
          <w:rFonts w:ascii="Times New Roman" w:hAnsi="Times New Roman" w:cs="Times New Roman"/>
          <w:bCs/>
          <w:sz w:val="24"/>
          <w:szCs w:val="24"/>
        </w:rPr>
        <w:t xml:space="preserve">kuhu </w:t>
      </w:r>
      <w:r w:rsidR="00A95DA2">
        <w:rPr>
          <w:rFonts w:ascii="Times New Roman" w:hAnsi="Times New Roman" w:cs="Times New Roman"/>
          <w:bCs/>
          <w:sz w:val="24"/>
          <w:szCs w:val="24"/>
        </w:rPr>
        <w:t>lisaks</w:t>
      </w:r>
      <w:r w:rsidR="00A95DA2" w:rsidRPr="002769BD">
        <w:rPr>
          <w:rFonts w:ascii="Times New Roman" w:hAnsi="Times New Roman" w:cs="Times New Roman"/>
          <w:bCs/>
          <w:sz w:val="24"/>
          <w:szCs w:val="24"/>
        </w:rPr>
        <w:t xml:space="preserve"> </w:t>
      </w:r>
      <w:r w:rsidR="002769BD" w:rsidRPr="002769BD">
        <w:rPr>
          <w:rFonts w:ascii="Times New Roman" w:hAnsi="Times New Roman" w:cs="Times New Roman"/>
          <w:bCs/>
          <w:sz w:val="24"/>
          <w:szCs w:val="24"/>
        </w:rPr>
        <w:t>ministeeriumide oli</w:t>
      </w:r>
      <w:r w:rsidR="00683C93">
        <w:rPr>
          <w:rFonts w:ascii="Times New Roman" w:hAnsi="Times New Roman" w:cs="Times New Roman"/>
          <w:bCs/>
          <w:sz w:val="24"/>
          <w:szCs w:val="24"/>
        </w:rPr>
        <w:t>d</w:t>
      </w:r>
      <w:r w:rsidR="002769BD" w:rsidRPr="002769BD">
        <w:rPr>
          <w:rFonts w:ascii="Times New Roman" w:hAnsi="Times New Roman" w:cs="Times New Roman"/>
          <w:bCs/>
          <w:sz w:val="24"/>
          <w:szCs w:val="24"/>
        </w:rPr>
        <w:t xml:space="preserve"> kaasatud Riigikantselei, AKI, Õiguskantsleri Kantselei, Statistikaamet, ülikoolid</w:t>
      </w:r>
      <w:r w:rsidR="00C90075">
        <w:rPr>
          <w:rFonts w:ascii="Times New Roman" w:hAnsi="Times New Roman" w:cs="Times New Roman"/>
          <w:bCs/>
          <w:sz w:val="24"/>
          <w:szCs w:val="24"/>
        </w:rPr>
        <w:t xml:space="preserve"> ja</w:t>
      </w:r>
      <w:r w:rsidR="002769BD" w:rsidRPr="002769BD">
        <w:rPr>
          <w:rFonts w:ascii="Times New Roman" w:hAnsi="Times New Roman" w:cs="Times New Roman"/>
          <w:bCs/>
          <w:sz w:val="24"/>
          <w:szCs w:val="24"/>
        </w:rPr>
        <w:t xml:space="preserve"> Eesti Andmekaitse Liit. Samuti toimusid kohtumised </w:t>
      </w:r>
      <w:r w:rsidR="0057388D" w:rsidRPr="0057388D">
        <w:rPr>
          <w:rFonts w:ascii="Times New Roman" w:hAnsi="Times New Roman" w:cs="Times New Roman"/>
          <w:bCs/>
          <w:sz w:val="24"/>
          <w:szCs w:val="24"/>
        </w:rPr>
        <w:t>Eesti Infotehnoloogia ja Telekommunikatsiooni Lii</w:t>
      </w:r>
      <w:r w:rsidR="0057388D">
        <w:rPr>
          <w:rFonts w:ascii="Times New Roman" w:hAnsi="Times New Roman" w:cs="Times New Roman"/>
          <w:bCs/>
          <w:sz w:val="24"/>
          <w:szCs w:val="24"/>
        </w:rPr>
        <w:t>du</w:t>
      </w:r>
      <w:r w:rsidR="002769BD" w:rsidRPr="002769BD">
        <w:rPr>
          <w:rFonts w:ascii="Times New Roman" w:hAnsi="Times New Roman" w:cs="Times New Roman"/>
          <w:bCs/>
          <w:sz w:val="24"/>
          <w:szCs w:val="24"/>
        </w:rPr>
        <w:t xml:space="preserve"> ja IT</w:t>
      </w:r>
      <w:r w:rsidR="00C90075">
        <w:rPr>
          <w:rFonts w:ascii="Times New Roman" w:hAnsi="Times New Roman" w:cs="Times New Roman"/>
          <w:bCs/>
          <w:sz w:val="24"/>
          <w:szCs w:val="24"/>
        </w:rPr>
        <w:t>-</w:t>
      </w:r>
      <w:r w:rsidR="002769BD" w:rsidRPr="002769BD">
        <w:rPr>
          <w:rFonts w:ascii="Times New Roman" w:hAnsi="Times New Roman" w:cs="Times New Roman"/>
          <w:bCs/>
          <w:sz w:val="24"/>
          <w:szCs w:val="24"/>
        </w:rPr>
        <w:t>ettevõt</w:t>
      </w:r>
      <w:r w:rsidR="00C90075">
        <w:rPr>
          <w:rFonts w:ascii="Times New Roman" w:hAnsi="Times New Roman" w:cs="Times New Roman"/>
          <w:bCs/>
          <w:sz w:val="24"/>
          <w:szCs w:val="24"/>
        </w:rPr>
        <w:t>ja</w:t>
      </w:r>
      <w:r w:rsidR="002769BD" w:rsidRPr="002769BD">
        <w:rPr>
          <w:rFonts w:ascii="Times New Roman" w:hAnsi="Times New Roman" w:cs="Times New Roman"/>
          <w:bCs/>
          <w:sz w:val="24"/>
          <w:szCs w:val="24"/>
        </w:rPr>
        <w:t>tega. Avalikus konsultatsioonis kaasat</w:t>
      </w:r>
      <w:r w:rsidR="291367F8" w:rsidRPr="55D71C25">
        <w:rPr>
          <w:rFonts w:ascii="Times New Roman" w:hAnsi="Times New Roman" w:cs="Times New Roman"/>
          <w:sz w:val="24"/>
          <w:szCs w:val="24"/>
        </w:rPr>
        <w:t>i</w:t>
      </w:r>
      <w:r w:rsidR="002769BD" w:rsidRPr="002769BD">
        <w:rPr>
          <w:rFonts w:ascii="Times New Roman" w:hAnsi="Times New Roman" w:cs="Times New Roman"/>
          <w:bCs/>
          <w:sz w:val="24"/>
          <w:szCs w:val="24"/>
        </w:rPr>
        <w:t xml:space="preserve"> </w:t>
      </w:r>
      <w:r w:rsidR="00C90075">
        <w:rPr>
          <w:rFonts w:ascii="Times New Roman" w:hAnsi="Times New Roman" w:cs="Times New Roman"/>
          <w:bCs/>
          <w:sz w:val="24"/>
          <w:szCs w:val="24"/>
        </w:rPr>
        <w:t>veel</w:t>
      </w:r>
      <w:r w:rsidR="002769BD" w:rsidRPr="002769BD">
        <w:rPr>
          <w:rFonts w:ascii="Times New Roman" w:hAnsi="Times New Roman" w:cs="Times New Roman"/>
          <w:bCs/>
          <w:sz w:val="24"/>
          <w:szCs w:val="24"/>
        </w:rPr>
        <w:t xml:space="preserve"> Eesti Juristide Liit, Eesti Advokatuur, Riigi Infosüsteemi Amet, Eesti Infotehnoloogia ja Telekommunikatsiooni Liit, Eesti Teaduste Akadeemia, Eesti rektorite nõukogu, Rahvusarhiiv, Eesti Linnade ja Valdade Liit, Riigikohus, Tallinna Ringkonnakohus, Tartu Ringkonnakohus, Tallinna Halduskohus, Tartu Halduskohus, Tartu Ülikool, Tallinna Tehnikaülikool, Tallinna Ülikool, Eesti Maaülikool, Eesti Kunstiakadeemia, Eesti Muusika- ja Teatriakadeemia, Eesti Lennuakadeemia, Kaitseväe Akadeemia, Sisekaitseakadeemia, Tallinna Tehnikakõrgkool, Tallinna Tervishoiu Kõrgkool, Kõrgem Kunstikool</w:t>
      </w:r>
      <w:r w:rsidR="00F26F58">
        <w:rPr>
          <w:rFonts w:ascii="Times New Roman" w:hAnsi="Times New Roman" w:cs="Times New Roman"/>
          <w:bCs/>
          <w:sz w:val="24"/>
          <w:szCs w:val="24"/>
        </w:rPr>
        <w:t xml:space="preserve"> </w:t>
      </w:r>
      <w:proofErr w:type="spellStart"/>
      <w:r w:rsidR="002769BD" w:rsidRPr="002769BD">
        <w:rPr>
          <w:rFonts w:ascii="Times New Roman" w:hAnsi="Times New Roman" w:cs="Times New Roman"/>
          <w:bCs/>
          <w:sz w:val="24"/>
          <w:szCs w:val="24"/>
        </w:rPr>
        <w:t>Pallas</w:t>
      </w:r>
      <w:proofErr w:type="spellEnd"/>
      <w:r w:rsidR="002769BD" w:rsidRPr="002769BD">
        <w:rPr>
          <w:rFonts w:ascii="Times New Roman" w:hAnsi="Times New Roman" w:cs="Times New Roman"/>
          <w:bCs/>
          <w:sz w:val="24"/>
          <w:szCs w:val="24"/>
        </w:rPr>
        <w:t xml:space="preserve">, </w:t>
      </w:r>
      <w:r w:rsidR="005F1C5A">
        <w:rPr>
          <w:rFonts w:ascii="Times New Roman" w:hAnsi="Times New Roman" w:cs="Times New Roman"/>
          <w:bCs/>
          <w:sz w:val="24"/>
          <w:szCs w:val="24"/>
        </w:rPr>
        <w:t>r</w:t>
      </w:r>
      <w:r w:rsidR="002769BD" w:rsidRPr="002769BD">
        <w:rPr>
          <w:rFonts w:ascii="Times New Roman" w:hAnsi="Times New Roman" w:cs="Times New Roman"/>
          <w:bCs/>
          <w:sz w:val="24"/>
          <w:szCs w:val="24"/>
        </w:rPr>
        <w:t xml:space="preserve">akenduskõrgkoolide </w:t>
      </w:r>
      <w:r w:rsidR="005F1C5A">
        <w:rPr>
          <w:rFonts w:ascii="Times New Roman" w:hAnsi="Times New Roman" w:cs="Times New Roman"/>
          <w:bCs/>
          <w:sz w:val="24"/>
          <w:szCs w:val="24"/>
        </w:rPr>
        <w:t>r</w:t>
      </w:r>
      <w:r w:rsidR="005F1C5A" w:rsidRPr="005F1C5A">
        <w:rPr>
          <w:rFonts w:ascii="Times New Roman" w:hAnsi="Times New Roman" w:cs="Times New Roman"/>
          <w:bCs/>
          <w:sz w:val="24"/>
          <w:szCs w:val="24"/>
        </w:rPr>
        <w:t xml:space="preserve">ektorite </w:t>
      </w:r>
      <w:r w:rsidR="005F1C5A">
        <w:rPr>
          <w:rFonts w:ascii="Times New Roman" w:hAnsi="Times New Roman" w:cs="Times New Roman"/>
          <w:bCs/>
          <w:sz w:val="24"/>
          <w:szCs w:val="24"/>
        </w:rPr>
        <w:t>n</w:t>
      </w:r>
      <w:r w:rsidR="005F1C5A" w:rsidRPr="005F1C5A">
        <w:rPr>
          <w:rFonts w:ascii="Times New Roman" w:hAnsi="Times New Roman" w:cs="Times New Roman"/>
          <w:bCs/>
          <w:sz w:val="24"/>
          <w:szCs w:val="24"/>
        </w:rPr>
        <w:t>õukogu</w:t>
      </w:r>
      <w:r w:rsidR="002769BD" w:rsidRPr="002769BD">
        <w:rPr>
          <w:rFonts w:ascii="Times New Roman" w:hAnsi="Times New Roman" w:cs="Times New Roman"/>
          <w:bCs/>
          <w:sz w:val="24"/>
          <w:szCs w:val="24"/>
        </w:rPr>
        <w:t>, SA Eesti Teadusagentuur, Eesti Isikuloo Keskus, Eesti Mälu Instituut, Inimõiguste Instituut,</w:t>
      </w:r>
      <w:r w:rsidR="00F26F58">
        <w:rPr>
          <w:rFonts w:ascii="Times New Roman" w:hAnsi="Times New Roman" w:cs="Times New Roman"/>
          <w:bCs/>
          <w:sz w:val="24"/>
          <w:szCs w:val="24"/>
        </w:rPr>
        <w:t xml:space="preserve"> </w:t>
      </w:r>
      <w:r w:rsidR="00F32D48">
        <w:rPr>
          <w:rFonts w:ascii="Times New Roman" w:hAnsi="Times New Roman" w:cs="Times New Roman"/>
          <w:bCs/>
          <w:sz w:val="24"/>
          <w:szCs w:val="24"/>
        </w:rPr>
        <w:t>E</w:t>
      </w:r>
      <w:r w:rsidR="002769BD" w:rsidRPr="002769BD">
        <w:rPr>
          <w:rFonts w:ascii="Times New Roman" w:hAnsi="Times New Roman" w:cs="Times New Roman"/>
          <w:bCs/>
          <w:sz w:val="24"/>
          <w:szCs w:val="24"/>
        </w:rPr>
        <w:t>-</w:t>
      </w:r>
      <w:r w:rsidR="00F32D48">
        <w:rPr>
          <w:rFonts w:ascii="Times New Roman" w:hAnsi="Times New Roman" w:cs="Times New Roman"/>
          <w:bCs/>
          <w:sz w:val="24"/>
          <w:szCs w:val="24"/>
        </w:rPr>
        <w:t>r</w:t>
      </w:r>
      <w:r w:rsidR="002769BD" w:rsidRPr="002769BD">
        <w:rPr>
          <w:rFonts w:ascii="Times New Roman" w:hAnsi="Times New Roman" w:cs="Times New Roman"/>
          <w:bCs/>
          <w:sz w:val="24"/>
          <w:szCs w:val="24"/>
        </w:rPr>
        <w:t>iigi</w:t>
      </w:r>
      <w:r w:rsidR="00F26F58">
        <w:rPr>
          <w:rFonts w:ascii="Times New Roman" w:hAnsi="Times New Roman" w:cs="Times New Roman"/>
          <w:bCs/>
          <w:sz w:val="24"/>
          <w:szCs w:val="24"/>
        </w:rPr>
        <w:t xml:space="preserve"> </w:t>
      </w:r>
      <w:r w:rsidR="002769BD" w:rsidRPr="002769BD">
        <w:rPr>
          <w:rFonts w:ascii="Times New Roman" w:hAnsi="Times New Roman" w:cs="Times New Roman"/>
          <w:bCs/>
          <w:sz w:val="24"/>
          <w:szCs w:val="24"/>
        </w:rPr>
        <w:t>Akadeemia, Eesti Koostöö Kogu, Eesti Kaubandus-Tööstuskoda, Eesti Väike- ja Keskmiste Ettevõtjate Assotsiatsioon, Eesti Tööandjate Keskliit.</w:t>
      </w:r>
      <w:r w:rsidR="00F26F58">
        <w:rPr>
          <w:rFonts w:ascii="Times New Roman" w:hAnsi="Times New Roman" w:cs="Times New Roman"/>
          <w:bCs/>
          <w:sz w:val="24"/>
          <w:szCs w:val="24"/>
        </w:rPr>
        <w:t xml:space="preserve"> </w:t>
      </w:r>
      <w:r w:rsidR="002769BD" w:rsidRPr="002769BD">
        <w:rPr>
          <w:rFonts w:ascii="Times New Roman" w:hAnsi="Times New Roman" w:cs="Times New Roman"/>
          <w:bCs/>
          <w:sz w:val="24"/>
          <w:szCs w:val="24"/>
        </w:rPr>
        <w:t>VTK</w:t>
      </w:r>
      <w:r w:rsidR="00F26F58">
        <w:rPr>
          <w:rFonts w:ascii="Times New Roman" w:hAnsi="Times New Roman" w:cs="Times New Roman"/>
          <w:bCs/>
          <w:sz w:val="24"/>
          <w:szCs w:val="24"/>
        </w:rPr>
        <w:t xml:space="preserve"> </w:t>
      </w:r>
      <w:r w:rsidR="002769BD" w:rsidRPr="002769BD">
        <w:rPr>
          <w:rFonts w:ascii="Times New Roman" w:hAnsi="Times New Roman" w:cs="Times New Roman"/>
          <w:bCs/>
          <w:sz w:val="24"/>
          <w:szCs w:val="24"/>
        </w:rPr>
        <w:t>esitati</w:t>
      </w:r>
      <w:r w:rsidR="00F26F58">
        <w:rPr>
          <w:rFonts w:ascii="Times New Roman" w:hAnsi="Times New Roman" w:cs="Times New Roman"/>
          <w:bCs/>
          <w:sz w:val="24"/>
          <w:szCs w:val="24"/>
        </w:rPr>
        <w:t xml:space="preserve"> </w:t>
      </w:r>
      <w:r w:rsidR="002769BD" w:rsidRPr="002769BD">
        <w:rPr>
          <w:rFonts w:ascii="Times New Roman" w:hAnsi="Times New Roman" w:cs="Times New Roman"/>
          <w:bCs/>
          <w:sz w:val="24"/>
          <w:szCs w:val="24"/>
        </w:rPr>
        <w:t xml:space="preserve">teadmiseks Riigikogule, kelle soovil </w:t>
      </w:r>
      <w:r w:rsidR="00C62C83">
        <w:rPr>
          <w:rFonts w:ascii="Times New Roman" w:hAnsi="Times New Roman" w:cs="Times New Roman"/>
          <w:bCs/>
          <w:sz w:val="24"/>
          <w:szCs w:val="24"/>
        </w:rPr>
        <w:t xml:space="preserve">tutvustati </w:t>
      </w:r>
      <w:r w:rsidR="002769BD" w:rsidRPr="002769BD">
        <w:rPr>
          <w:rFonts w:ascii="Times New Roman" w:hAnsi="Times New Roman" w:cs="Times New Roman"/>
          <w:bCs/>
          <w:sz w:val="24"/>
          <w:szCs w:val="24"/>
        </w:rPr>
        <w:t>VTK-d põhiseaduskomisjonis.</w:t>
      </w:r>
    </w:p>
    <w:p w14:paraId="4A8848DD" w14:textId="77777777" w:rsidR="009A4604" w:rsidRDefault="009A4604" w:rsidP="00E045AC">
      <w:pPr>
        <w:spacing w:after="0" w:line="240" w:lineRule="auto"/>
        <w:jc w:val="both"/>
        <w:rPr>
          <w:rFonts w:ascii="Times New Roman" w:hAnsi="Times New Roman" w:cs="Times New Roman"/>
          <w:bCs/>
          <w:sz w:val="24"/>
          <w:szCs w:val="24"/>
        </w:rPr>
      </w:pPr>
    </w:p>
    <w:p w14:paraId="0918C66C" w14:textId="1403575B" w:rsidR="00544F88" w:rsidRDefault="00544F88" w:rsidP="562C44C5">
      <w:pPr>
        <w:spacing w:after="0" w:line="240" w:lineRule="auto"/>
        <w:jc w:val="both"/>
        <w:rPr>
          <w:rFonts w:ascii="Times New Roman" w:hAnsi="Times New Roman" w:cs="Times New Roman"/>
          <w:sz w:val="24"/>
          <w:szCs w:val="24"/>
        </w:rPr>
      </w:pPr>
      <w:r w:rsidRPr="562C44C5">
        <w:rPr>
          <w:rFonts w:ascii="Times New Roman" w:hAnsi="Times New Roman" w:cs="Times New Roman"/>
          <w:sz w:val="24"/>
          <w:szCs w:val="24"/>
        </w:rPr>
        <w:t>VTK</w:t>
      </w:r>
      <w:r w:rsidR="00C62C83">
        <w:rPr>
          <w:rFonts w:ascii="Times New Roman" w:hAnsi="Times New Roman" w:cs="Times New Roman"/>
          <w:sz w:val="24"/>
          <w:szCs w:val="24"/>
        </w:rPr>
        <w:t xml:space="preserve"> kohta</w:t>
      </w:r>
      <w:r w:rsidRPr="562C44C5">
        <w:rPr>
          <w:rFonts w:ascii="Times New Roman" w:hAnsi="Times New Roman" w:cs="Times New Roman"/>
          <w:sz w:val="24"/>
          <w:szCs w:val="24"/>
        </w:rPr>
        <w:t xml:space="preserve"> esitasid tagasiside</w:t>
      </w:r>
      <w:r w:rsidR="00AC3D9A" w:rsidRPr="562C44C5">
        <w:rPr>
          <w:rFonts w:ascii="Times New Roman" w:hAnsi="Times New Roman" w:cs="Times New Roman"/>
          <w:sz w:val="24"/>
          <w:szCs w:val="24"/>
        </w:rPr>
        <w:t xml:space="preserve"> </w:t>
      </w:r>
      <w:r w:rsidR="00D22802" w:rsidRPr="562C44C5">
        <w:rPr>
          <w:rFonts w:ascii="Times New Roman" w:hAnsi="Times New Roman" w:cs="Times New Roman"/>
          <w:sz w:val="24"/>
          <w:szCs w:val="24"/>
        </w:rPr>
        <w:t xml:space="preserve">Haridus- ja Teadusministeerium, Siseministeerium, Sotsiaalministeerium, Rahandusministeerium, </w:t>
      </w:r>
      <w:r w:rsidR="00380527" w:rsidRPr="562C44C5">
        <w:rPr>
          <w:rFonts w:ascii="Times New Roman" w:hAnsi="Times New Roman" w:cs="Times New Roman"/>
          <w:sz w:val="24"/>
          <w:szCs w:val="24"/>
        </w:rPr>
        <w:t xml:space="preserve">Kultuuriministeerium, Eesti Linnade ja Valdade Liit, </w:t>
      </w:r>
      <w:r w:rsidR="006476CC">
        <w:rPr>
          <w:rFonts w:ascii="Times New Roman" w:hAnsi="Times New Roman" w:cs="Times New Roman"/>
          <w:sz w:val="24"/>
          <w:szCs w:val="24"/>
        </w:rPr>
        <w:t>m</w:t>
      </w:r>
      <w:r w:rsidR="006476CC" w:rsidRPr="562C44C5">
        <w:rPr>
          <w:rFonts w:ascii="Times New Roman" w:hAnsi="Times New Roman" w:cs="Times New Roman"/>
          <w:sz w:val="24"/>
          <w:szCs w:val="24"/>
        </w:rPr>
        <w:t xml:space="preserve">õttekoda </w:t>
      </w:r>
      <w:proofErr w:type="spellStart"/>
      <w:r w:rsidR="00380527" w:rsidRPr="562C44C5">
        <w:rPr>
          <w:rFonts w:ascii="Times New Roman" w:hAnsi="Times New Roman" w:cs="Times New Roman"/>
          <w:sz w:val="24"/>
          <w:szCs w:val="24"/>
        </w:rPr>
        <w:t>Praxi</w:t>
      </w:r>
      <w:r w:rsidR="0098619D">
        <w:rPr>
          <w:rFonts w:ascii="Times New Roman" w:hAnsi="Times New Roman" w:cs="Times New Roman"/>
          <w:sz w:val="24"/>
          <w:szCs w:val="24"/>
        </w:rPr>
        <w:t>s</w:t>
      </w:r>
      <w:proofErr w:type="spellEnd"/>
      <w:r w:rsidR="00380527" w:rsidRPr="562C44C5">
        <w:rPr>
          <w:rFonts w:ascii="Times New Roman" w:hAnsi="Times New Roman" w:cs="Times New Roman"/>
          <w:sz w:val="24"/>
          <w:szCs w:val="24"/>
        </w:rPr>
        <w:t>, Regionaal- ja Põllumajandusministeerium, Statistikaamet, Tallinna Tehnikaü</w:t>
      </w:r>
      <w:r w:rsidR="00722A38" w:rsidRPr="562C44C5">
        <w:rPr>
          <w:rFonts w:ascii="Times New Roman" w:hAnsi="Times New Roman" w:cs="Times New Roman"/>
          <w:sz w:val="24"/>
          <w:szCs w:val="24"/>
        </w:rPr>
        <w:t xml:space="preserve">likool, </w:t>
      </w:r>
      <w:r w:rsidR="005A1F05" w:rsidRPr="562C44C5">
        <w:rPr>
          <w:rFonts w:ascii="Times New Roman" w:hAnsi="Times New Roman" w:cs="Times New Roman"/>
          <w:sz w:val="24"/>
          <w:szCs w:val="24"/>
        </w:rPr>
        <w:t>Tartu Ülikool</w:t>
      </w:r>
      <w:r w:rsidR="00E777DD" w:rsidRPr="562C44C5">
        <w:rPr>
          <w:rFonts w:ascii="Times New Roman" w:hAnsi="Times New Roman" w:cs="Times New Roman"/>
          <w:sz w:val="24"/>
          <w:szCs w:val="24"/>
        </w:rPr>
        <w:t xml:space="preserve">, Eesti </w:t>
      </w:r>
      <w:r w:rsidR="00E777DD" w:rsidRPr="006476CC">
        <w:rPr>
          <w:rFonts w:ascii="Times New Roman" w:hAnsi="Times New Roman" w:cs="Times New Roman"/>
          <w:sz w:val="24"/>
          <w:szCs w:val="24"/>
        </w:rPr>
        <w:t>Meedia</w:t>
      </w:r>
      <w:r w:rsidR="00B463F5" w:rsidRPr="006476CC">
        <w:rPr>
          <w:rFonts w:ascii="Times New Roman" w:hAnsi="Times New Roman" w:cs="Times New Roman"/>
          <w:sz w:val="24"/>
          <w:szCs w:val="24"/>
        </w:rPr>
        <w:t>ettevõtete</w:t>
      </w:r>
      <w:r w:rsidR="00B463F5" w:rsidRPr="562C44C5">
        <w:rPr>
          <w:rFonts w:ascii="Times New Roman" w:hAnsi="Times New Roman" w:cs="Times New Roman"/>
          <w:sz w:val="24"/>
          <w:szCs w:val="24"/>
        </w:rPr>
        <w:t xml:space="preserve"> Liit, Eesti Rahvusraamatukogu, Eesti </w:t>
      </w:r>
      <w:r w:rsidR="00B463F5" w:rsidRPr="001B0EEC">
        <w:rPr>
          <w:rFonts w:ascii="Times New Roman" w:hAnsi="Times New Roman" w:cs="Times New Roman"/>
          <w:sz w:val="24"/>
          <w:szCs w:val="24"/>
        </w:rPr>
        <w:t xml:space="preserve">rakendusuuringute </w:t>
      </w:r>
      <w:r w:rsidR="0098619D" w:rsidRPr="001B0EEC">
        <w:rPr>
          <w:rFonts w:ascii="Times New Roman" w:hAnsi="Times New Roman" w:cs="Times New Roman"/>
          <w:sz w:val="24"/>
          <w:szCs w:val="24"/>
        </w:rPr>
        <w:t>k</w:t>
      </w:r>
      <w:r w:rsidR="00B463F5" w:rsidRPr="001B0EEC">
        <w:rPr>
          <w:rFonts w:ascii="Times New Roman" w:hAnsi="Times New Roman" w:cs="Times New Roman"/>
          <w:sz w:val="24"/>
          <w:szCs w:val="24"/>
        </w:rPr>
        <w:t xml:space="preserve">eskus </w:t>
      </w:r>
      <w:proofErr w:type="spellStart"/>
      <w:r w:rsidR="0098619D" w:rsidRPr="001B0EEC">
        <w:rPr>
          <w:rFonts w:ascii="Times New Roman" w:hAnsi="Times New Roman" w:cs="Times New Roman"/>
          <w:sz w:val="24"/>
          <w:szCs w:val="24"/>
        </w:rPr>
        <w:t>Centar</w:t>
      </w:r>
      <w:proofErr w:type="spellEnd"/>
      <w:r w:rsidR="0032412A" w:rsidRPr="562C44C5">
        <w:rPr>
          <w:rFonts w:ascii="Times New Roman" w:hAnsi="Times New Roman" w:cs="Times New Roman"/>
          <w:sz w:val="24"/>
          <w:szCs w:val="24"/>
        </w:rPr>
        <w:t xml:space="preserve">, Eesti Tööandjate Keskliit, </w:t>
      </w:r>
      <w:r w:rsidR="00553DAB" w:rsidRPr="562C44C5">
        <w:rPr>
          <w:rFonts w:ascii="Times New Roman" w:hAnsi="Times New Roman" w:cs="Times New Roman"/>
          <w:sz w:val="24"/>
          <w:szCs w:val="24"/>
        </w:rPr>
        <w:t>Eesti Kunstiakadeemia</w:t>
      </w:r>
      <w:r w:rsidR="00805094" w:rsidRPr="562C44C5">
        <w:rPr>
          <w:rFonts w:ascii="Times New Roman" w:hAnsi="Times New Roman" w:cs="Times New Roman"/>
          <w:sz w:val="24"/>
          <w:szCs w:val="24"/>
        </w:rPr>
        <w:t xml:space="preserve">, </w:t>
      </w:r>
      <w:r w:rsidR="00983AB9" w:rsidRPr="562C44C5">
        <w:rPr>
          <w:rFonts w:ascii="Times New Roman" w:hAnsi="Times New Roman" w:cs="Times New Roman"/>
          <w:sz w:val="24"/>
          <w:szCs w:val="24"/>
        </w:rPr>
        <w:t xml:space="preserve">Kaitseministeerium, Majandus- </w:t>
      </w:r>
      <w:r w:rsidR="00C40C90" w:rsidRPr="562C44C5">
        <w:rPr>
          <w:rFonts w:ascii="Times New Roman" w:hAnsi="Times New Roman" w:cs="Times New Roman"/>
          <w:sz w:val="24"/>
          <w:szCs w:val="24"/>
        </w:rPr>
        <w:t>ja</w:t>
      </w:r>
      <w:r w:rsidR="006E76DB" w:rsidRPr="562C44C5">
        <w:rPr>
          <w:rFonts w:ascii="Times New Roman" w:hAnsi="Times New Roman" w:cs="Times New Roman"/>
          <w:sz w:val="24"/>
          <w:szCs w:val="24"/>
        </w:rPr>
        <w:t xml:space="preserve"> </w:t>
      </w:r>
      <w:r w:rsidR="007458D9" w:rsidRPr="562C44C5">
        <w:rPr>
          <w:rFonts w:ascii="Times New Roman" w:hAnsi="Times New Roman" w:cs="Times New Roman"/>
          <w:sz w:val="24"/>
          <w:szCs w:val="24"/>
        </w:rPr>
        <w:t xml:space="preserve">Kommunikatsiooniministeerium, </w:t>
      </w:r>
      <w:r w:rsidR="003E29C5" w:rsidRPr="562C44C5">
        <w:rPr>
          <w:rFonts w:ascii="Times New Roman" w:hAnsi="Times New Roman" w:cs="Times New Roman"/>
          <w:sz w:val="24"/>
          <w:szCs w:val="24"/>
        </w:rPr>
        <w:t>Andmekaitse Inspektsioon</w:t>
      </w:r>
      <w:r w:rsidR="008128C4" w:rsidRPr="562C44C5">
        <w:rPr>
          <w:rFonts w:ascii="Times New Roman" w:hAnsi="Times New Roman" w:cs="Times New Roman"/>
          <w:sz w:val="24"/>
          <w:szCs w:val="24"/>
        </w:rPr>
        <w:t xml:space="preserve">, </w:t>
      </w:r>
      <w:r w:rsidR="000B7EC4" w:rsidRPr="562C44C5">
        <w:rPr>
          <w:rFonts w:ascii="Times New Roman" w:hAnsi="Times New Roman" w:cs="Times New Roman"/>
          <w:sz w:val="24"/>
          <w:szCs w:val="24"/>
        </w:rPr>
        <w:t xml:space="preserve">Eesti Andmekaitse Liit, Eesti Infotehnoloogia ja Telekommunikatsiooni Liit, </w:t>
      </w:r>
      <w:r w:rsidR="00057974" w:rsidRPr="562C44C5">
        <w:rPr>
          <w:rFonts w:ascii="Times New Roman" w:hAnsi="Times New Roman" w:cs="Times New Roman"/>
          <w:sz w:val="24"/>
          <w:szCs w:val="24"/>
        </w:rPr>
        <w:t xml:space="preserve">Eesti Advokatuur, </w:t>
      </w:r>
      <w:r w:rsidR="00E045AC" w:rsidRPr="562C44C5">
        <w:rPr>
          <w:rFonts w:ascii="Times New Roman" w:hAnsi="Times New Roman" w:cs="Times New Roman"/>
          <w:sz w:val="24"/>
          <w:szCs w:val="24"/>
        </w:rPr>
        <w:t xml:space="preserve">Eesti Maaülikool, </w:t>
      </w:r>
      <w:r w:rsidR="00566348">
        <w:rPr>
          <w:rFonts w:ascii="Times New Roman" w:hAnsi="Times New Roman" w:cs="Times New Roman"/>
          <w:sz w:val="24"/>
          <w:szCs w:val="24"/>
        </w:rPr>
        <w:t xml:space="preserve">SA </w:t>
      </w:r>
      <w:r w:rsidR="00E045AC" w:rsidRPr="562C44C5">
        <w:rPr>
          <w:rFonts w:ascii="Times New Roman" w:hAnsi="Times New Roman" w:cs="Times New Roman"/>
          <w:sz w:val="24"/>
          <w:szCs w:val="24"/>
        </w:rPr>
        <w:t>Eesti Teadusagentuur</w:t>
      </w:r>
      <w:r w:rsidR="0098619D">
        <w:rPr>
          <w:rFonts w:ascii="Times New Roman" w:hAnsi="Times New Roman" w:cs="Times New Roman"/>
          <w:sz w:val="24"/>
          <w:szCs w:val="24"/>
        </w:rPr>
        <w:t xml:space="preserve"> ja</w:t>
      </w:r>
      <w:r w:rsidR="00E045AC" w:rsidRPr="562C44C5">
        <w:rPr>
          <w:rFonts w:ascii="Times New Roman" w:hAnsi="Times New Roman" w:cs="Times New Roman"/>
          <w:sz w:val="24"/>
          <w:szCs w:val="24"/>
        </w:rPr>
        <w:t xml:space="preserve"> Rahvusarhiiv. </w:t>
      </w:r>
      <w:r w:rsidR="002E1B20" w:rsidRPr="562C44C5">
        <w:rPr>
          <w:rFonts w:ascii="Times New Roman" w:hAnsi="Times New Roman" w:cs="Times New Roman"/>
          <w:sz w:val="24"/>
          <w:szCs w:val="24"/>
        </w:rPr>
        <w:t>Eelnõu on koostatud arutelude</w:t>
      </w:r>
      <w:r w:rsidR="007F7B81" w:rsidRPr="562C44C5">
        <w:rPr>
          <w:rFonts w:ascii="Times New Roman" w:hAnsi="Times New Roman" w:cs="Times New Roman"/>
          <w:sz w:val="24"/>
          <w:szCs w:val="24"/>
        </w:rPr>
        <w:t xml:space="preserve"> käigus saadud infot </w:t>
      </w:r>
      <w:r w:rsidR="002E1B20" w:rsidRPr="562C44C5">
        <w:rPr>
          <w:rFonts w:ascii="Times New Roman" w:hAnsi="Times New Roman" w:cs="Times New Roman"/>
          <w:sz w:val="24"/>
          <w:szCs w:val="24"/>
        </w:rPr>
        <w:t>ja VTK tagasi</w:t>
      </w:r>
      <w:r w:rsidR="002E1B20" w:rsidRPr="00437433">
        <w:rPr>
          <w:rFonts w:ascii="Times New Roman" w:hAnsi="Times New Roman" w:cs="Times New Roman"/>
          <w:sz w:val="24"/>
          <w:szCs w:val="24"/>
        </w:rPr>
        <w:t>side</w:t>
      </w:r>
      <w:r w:rsidR="00EE65E1" w:rsidRPr="00437433">
        <w:rPr>
          <w:rFonts w:ascii="Times New Roman" w:hAnsi="Times New Roman" w:cs="Times New Roman"/>
          <w:sz w:val="24"/>
          <w:szCs w:val="24"/>
        </w:rPr>
        <w:t>t</w:t>
      </w:r>
      <w:r w:rsidR="002E1B20" w:rsidRPr="562C44C5">
        <w:rPr>
          <w:rFonts w:ascii="Times New Roman" w:hAnsi="Times New Roman" w:cs="Times New Roman"/>
          <w:sz w:val="24"/>
          <w:szCs w:val="24"/>
        </w:rPr>
        <w:t xml:space="preserve"> arvestades.</w:t>
      </w:r>
    </w:p>
    <w:p w14:paraId="4F49235F" w14:textId="2283811D" w:rsidR="00D53AEA" w:rsidRPr="00891352" w:rsidRDefault="00D53AEA" w:rsidP="562C44C5">
      <w:pPr>
        <w:spacing w:after="0" w:line="240" w:lineRule="auto"/>
        <w:jc w:val="both"/>
        <w:rPr>
          <w:rFonts w:ascii="Times New Roman" w:eastAsia="Times New Roman" w:hAnsi="Times New Roman" w:cs="Times New Roman"/>
          <w:sz w:val="24"/>
          <w:szCs w:val="24"/>
        </w:rPr>
      </w:pPr>
    </w:p>
    <w:p w14:paraId="53B85B8B" w14:textId="31DCA754" w:rsidR="00D53AEA" w:rsidRPr="00891352" w:rsidRDefault="00D53AEA" w:rsidP="00E045AC">
      <w:pPr>
        <w:spacing w:after="0" w:line="240" w:lineRule="auto"/>
        <w:jc w:val="both"/>
        <w:rPr>
          <w:rFonts w:ascii="Times New Roman" w:eastAsia="Times New Roman" w:hAnsi="Times New Roman" w:cs="Times New Roman"/>
          <w:sz w:val="24"/>
          <w:szCs w:val="24"/>
        </w:rPr>
      </w:pPr>
      <w:r w:rsidRPr="00891352">
        <w:rPr>
          <w:rFonts w:ascii="Times New Roman" w:eastAsia="Times New Roman" w:hAnsi="Times New Roman" w:cs="Times New Roman"/>
          <w:sz w:val="24"/>
          <w:szCs w:val="24"/>
        </w:rPr>
        <w:t xml:space="preserve">Eelnõu esitatakse kooskõlastamiseks eelnõude infosüsteemi </w:t>
      </w:r>
      <w:r w:rsidR="00EE65E1">
        <w:rPr>
          <w:rFonts w:ascii="Times New Roman" w:eastAsia="Times New Roman" w:hAnsi="Times New Roman" w:cs="Times New Roman"/>
          <w:sz w:val="24"/>
          <w:szCs w:val="24"/>
        </w:rPr>
        <w:t>(</w:t>
      </w:r>
      <w:r w:rsidRPr="00891352">
        <w:rPr>
          <w:rFonts w:ascii="Times New Roman" w:eastAsia="Times New Roman" w:hAnsi="Times New Roman" w:cs="Times New Roman"/>
          <w:sz w:val="24"/>
          <w:szCs w:val="24"/>
        </w:rPr>
        <w:t>EIS</w:t>
      </w:r>
      <w:r w:rsidR="00EE65E1">
        <w:rPr>
          <w:rFonts w:ascii="Times New Roman" w:eastAsia="Times New Roman" w:hAnsi="Times New Roman" w:cs="Times New Roman"/>
          <w:sz w:val="24"/>
          <w:szCs w:val="24"/>
        </w:rPr>
        <w:t>)</w:t>
      </w:r>
      <w:r w:rsidRPr="00891352">
        <w:rPr>
          <w:rFonts w:ascii="Times New Roman" w:eastAsia="Times New Roman" w:hAnsi="Times New Roman" w:cs="Times New Roman"/>
          <w:sz w:val="24"/>
          <w:szCs w:val="24"/>
        </w:rPr>
        <w:t xml:space="preserve"> kaudu kõikidele osapooltele, </w:t>
      </w:r>
      <w:r w:rsidR="1D063272" w:rsidRPr="00891352">
        <w:rPr>
          <w:rFonts w:ascii="Times New Roman" w:eastAsia="Times New Roman" w:hAnsi="Times New Roman" w:cs="Times New Roman"/>
          <w:sz w:val="24"/>
          <w:szCs w:val="24"/>
        </w:rPr>
        <w:t>ke</w:t>
      </w:r>
      <w:r w:rsidR="6AE313BB" w:rsidRPr="55D71C25">
        <w:rPr>
          <w:rFonts w:ascii="Times New Roman" w:eastAsia="Times New Roman" w:hAnsi="Times New Roman" w:cs="Times New Roman"/>
          <w:sz w:val="24"/>
          <w:szCs w:val="24"/>
        </w:rPr>
        <w:t xml:space="preserve">s olid kaasatud </w:t>
      </w:r>
      <w:r w:rsidR="00C379AC">
        <w:rPr>
          <w:rFonts w:ascii="Times New Roman" w:eastAsia="Times New Roman" w:hAnsi="Times New Roman" w:cs="Times New Roman"/>
          <w:sz w:val="24"/>
          <w:szCs w:val="24"/>
        </w:rPr>
        <w:t xml:space="preserve">ka </w:t>
      </w:r>
      <w:r w:rsidR="6AE313BB" w:rsidRPr="55D71C25">
        <w:rPr>
          <w:rFonts w:ascii="Times New Roman" w:eastAsia="Times New Roman" w:hAnsi="Times New Roman" w:cs="Times New Roman"/>
          <w:sz w:val="24"/>
          <w:szCs w:val="24"/>
        </w:rPr>
        <w:t>VTK etapis.</w:t>
      </w:r>
    </w:p>
    <w:sectPr w:rsidR="00D53AEA" w:rsidRPr="0089135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E2F80" w14:textId="77777777" w:rsidR="001114B9" w:rsidRDefault="001114B9" w:rsidP="001358F0">
      <w:pPr>
        <w:spacing w:after="0" w:line="240" w:lineRule="auto"/>
      </w:pPr>
      <w:r>
        <w:separator/>
      </w:r>
    </w:p>
  </w:endnote>
  <w:endnote w:type="continuationSeparator" w:id="0">
    <w:p w14:paraId="18DC891E" w14:textId="77777777" w:rsidR="001114B9" w:rsidRDefault="001114B9" w:rsidP="00135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9701416"/>
      <w:docPartObj>
        <w:docPartGallery w:val="Page Numbers (Bottom of Page)"/>
        <w:docPartUnique/>
      </w:docPartObj>
    </w:sdtPr>
    <w:sdtEndPr>
      <w:rPr>
        <w:rFonts w:ascii="Times New Roman" w:hAnsi="Times New Roman" w:cs="Times New Roman"/>
        <w:sz w:val="24"/>
        <w:szCs w:val="24"/>
      </w:rPr>
    </w:sdtEndPr>
    <w:sdtContent>
      <w:p w14:paraId="27C94F46" w14:textId="16080153" w:rsidR="00112C60" w:rsidRPr="00112C60" w:rsidRDefault="00112C60">
        <w:pPr>
          <w:pStyle w:val="Jalus"/>
          <w:jc w:val="center"/>
          <w:rPr>
            <w:rFonts w:ascii="Times New Roman" w:hAnsi="Times New Roman" w:cs="Times New Roman"/>
            <w:sz w:val="24"/>
            <w:szCs w:val="24"/>
          </w:rPr>
        </w:pPr>
        <w:r w:rsidRPr="00112C60">
          <w:rPr>
            <w:rFonts w:ascii="Times New Roman" w:hAnsi="Times New Roman" w:cs="Times New Roman"/>
            <w:sz w:val="24"/>
            <w:szCs w:val="24"/>
          </w:rPr>
          <w:fldChar w:fldCharType="begin"/>
        </w:r>
        <w:r w:rsidRPr="00112C60">
          <w:rPr>
            <w:rFonts w:ascii="Times New Roman" w:hAnsi="Times New Roman" w:cs="Times New Roman"/>
            <w:sz w:val="24"/>
            <w:szCs w:val="24"/>
            <w:rPrChange w:id="3" w:author="Kristel Niidas - JUSTDIGI" w:date="2025-12-09T12:15:00Z" w16du:dateUtc="2025-12-09T10:15:00Z">
              <w:rPr/>
            </w:rPrChange>
          </w:rPr>
          <w:instrText>PAGE   \* MERGEFORMAT</w:instrText>
        </w:r>
        <w:r w:rsidRPr="00112C60">
          <w:rPr>
            <w:rFonts w:ascii="Times New Roman" w:hAnsi="Times New Roman" w:cs="Times New Roman"/>
            <w:sz w:val="24"/>
            <w:szCs w:val="24"/>
          </w:rPr>
          <w:fldChar w:fldCharType="separate"/>
        </w:r>
        <w:r w:rsidRPr="00112C60">
          <w:rPr>
            <w:rFonts w:ascii="Times New Roman" w:hAnsi="Times New Roman" w:cs="Times New Roman"/>
            <w:sz w:val="24"/>
            <w:szCs w:val="24"/>
            <w:rPrChange w:id="4" w:author="Kristel Niidas - JUSTDIGI" w:date="2025-12-09T12:15:00Z" w16du:dateUtc="2025-12-09T10:15:00Z">
              <w:rPr/>
            </w:rPrChange>
          </w:rPr>
          <w:t>2</w:t>
        </w:r>
        <w:r w:rsidRPr="00112C60">
          <w:rPr>
            <w:rFonts w:ascii="Times New Roman" w:hAnsi="Times New Roman" w:cs="Times New Roman"/>
            <w:sz w:val="24"/>
            <w:szCs w:val="24"/>
          </w:rPr>
          <w:fldChar w:fldCharType="end"/>
        </w:r>
      </w:p>
    </w:sdtContent>
  </w:sdt>
  <w:p w14:paraId="77B9EED9" w14:textId="77777777" w:rsidR="0003116D" w:rsidRDefault="0003116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E2601" w14:textId="77777777" w:rsidR="001114B9" w:rsidRDefault="001114B9" w:rsidP="001358F0">
      <w:pPr>
        <w:spacing w:after="0" w:line="240" w:lineRule="auto"/>
      </w:pPr>
      <w:r>
        <w:separator/>
      </w:r>
    </w:p>
  </w:footnote>
  <w:footnote w:type="continuationSeparator" w:id="0">
    <w:p w14:paraId="582FFD5E" w14:textId="77777777" w:rsidR="001114B9" w:rsidRDefault="001114B9" w:rsidP="001358F0">
      <w:pPr>
        <w:spacing w:after="0" w:line="240" w:lineRule="auto"/>
      </w:pPr>
      <w:r>
        <w:continuationSeparator/>
      </w:r>
    </w:p>
  </w:footnote>
  <w:footnote w:id="1">
    <w:p w14:paraId="43258611" w14:textId="77777777" w:rsidR="00E3467D" w:rsidRDefault="00E3467D" w:rsidP="00E3467D">
      <w:pPr>
        <w:pStyle w:val="Allmrkusetekst"/>
      </w:pPr>
      <w:r>
        <w:rPr>
          <w:rStyle w:val="Allmrkuseviide"/>
        </w:rPr>
        <w:footnoteRef/>
      </w:r>
      <w:r w:rsidRPr="0077457B">
        <w:rPr>
          <w:rFonts w:ascii="Times New Roman" w:hAnsi="Times New Roman" w:cs="Times New Roman"/>
        </w:rPr>
        <w:t xml:space="preserve"> Euroopa Parlamendi ja nõukogu määrus (EL) 2016/679 füüsiliste isikute kaitse kohta isikuandmete töötlemisel ja selliste andmete vaba liikumise ning direktiivi 95/46/EÜ kehtetuks tunnistamise kohta. </w:t>
      </w:r>
      <w:hyperlink r:id="rId1" w:history="1">
        <w:r w:rsidRPr="0077457B">
          <w:rPr>
            <w:rStyle w:val="Hperlink"/>
            <w:rFonts w:ascii="Times New Roman" w:hAnsi="Times New Roman" w:cs="Times New Roman"/>
          </w:rPr>
          <w:t>Määrus - 2016/679 - ET - GDPR - EUR-Lex</w:t>
        </w:r>
      </w:hyperlink>
    </w:p>
  </w:footnote>
  <w:footnote w:id="2">
    <w:p w14:paraId="5D65D094" w14:textId="77777777" w:rsidR="001358F0" w:rsidRPr="004D2342" w:rsidRDefault="001358F0" w:rsidP="001358F0">
      <w:pPr>
        <w:pStyle w:val="Allmrkusetekst"/>
        <w:rPr>
          <w:rFonts w:ascii="Times New Roman" w:hAnsi="Times New Roman" w:cs="Times New Roman"/>
        </w:rPr>
      </w:pPr>
      <w:r w:rsidRPr="004D2342">
        <w:rPr>
          <w:rStyle w:val="Allmrkuseviide"/>
          <w:rFonts w:ascii="Times New Roman" w:hAnsi="Times New Roman" w:cs="Times New Roman"/>
        </w:rPr>
        <w:footnoteRef/>
      </w:r>
      <w:r w:rsidRPr="004D2342">
        <w:rPr>
          <w:rFonts w:ascii="Times New Roman" w:hAnsi="Times New Roman" w:cs="Times New Roman"/>
        </w:rPr>
        <w:t xml:space="preserve"> </w:t>
      </w:r>
      <w:hyperlink r:id="rId2" w:history="1">
        <w:r w:rsidRPr="004D2342">
          <w:rPr>
            <w:rStyle w:val="Hperlink"/>
            <w:rFonts w:ascii="Times New Roman" w:hAnsi="Times New Roman" w:cs="Times New Roman"/>
          </w:rPr>
          <w:t>Vabariigi Valitsuse tegevusprogramm | Eesti Vabariigi Valitsus</w:t>
        </w:r>
      </w:hyperlink>
    </w:p>
  </w:footnote>
  <w:footnote w:id="3">
    <w:p w14:paraId="25FF9CED" w14:textId="77777777" w:rsidR="001358F0" w:rsidRDefault="001358F0" w:rsidP="001358F0">
      <w:pPr>
        <w:pStyle w:val="Allmrkusetekst"/>
      </w:pPr>
      <w:r w:rsidRPr="009B2079">
        <w:rPr>
          <w:rStyle w:val="Allmrkuseviide"/>
          <w:rFonts w:ascii="Times New Roman" w:hAnsi="Times New Roman" w:cs="Times New Roman"/>
        </w:rPr>
        <w:footnoteRef/>
      </w:r>
      <w:r w:rsidRPr="009B2079">
        <w:rPr>
          <w:rFonts w:ascii="Times New Roman" w:hAnsi="Times New Roman" w:cs="Times New Roman"/>
        </w:rPr>
        <w:t xml:space="preserve"> </w:t>
      </w:r>
      <w:hyperlink r:id="rId3" w:history="1">
        <w:r w:rsidRPr="009B2079">
          <w:rPr>
            <w:rStyle w:val="Hperlink"/>
            <w:rFonts w:ascii="Times New Roman" w:hAnsi="Times New Roman" w:cs="Times New Roman"/>
          </w:rPr>
          <w:t>Justiits- ja Digiministeeriumi avalik dokumendiregister</w:t>
        </w:r>
      </w:hyperlink>
    </w:p>
  </w:footnote>
  <w:footnote w:id="4">
    <w:p w14:paraId="5A33FDCC" w14:textId="77777777" w:rsidR="001358F0" w:rsidRPr="00347044" w:rsidRDefault="001358F0" w:rsidP="001358F0">
      <w:pPr>
        <w:pStyle w:val="Allmrkusetekst"/>
        <w:rPr>
          <w:rFonts w:ascii="Times New Roman" w:hAnsi="Times New Roman" w:cs="Times New Roman"/>
        </w:rPr>
      </w:pPr>
      <w:r w:rsidRPr="00347044">
        <w:rPr>
          <w:rStyle w:val="Allmrkuseviide"/>
          <w:rFonts w:ascii="Times New Roman" w:hAnsi="Times New Roman" w:cs="Times New Roman"/>
        </w:rPr>
        <w:footnoteRef/>
      </w:r>
      <w:r w:rsidRPr="00347044">
        <w:rPr>
          <w:rFonts w:ascii="Times New Roman" w:hAnsi="Times New Roman" w:cs="Times New Roman"/>
        </w:rPr>
        <w:t xml:space="preserve"> </w:t>
      </w:r>
      <w:hyperlink r:id="rId4" w:history="1">
        <w:r w:rsidRPr="00347044">
          <w:rPr>
            <w:rStyle w:val="Hperlink"/>
            <w:rFonts w:ascii="Times New Roman" w:hAnsi="Times New Roman" w:cs="Times New Roman"/>
          </w:rPr>
          <w:t>Määrus - EL - 2024/1689 - ET - EUR-Lex</w:t>
        </w:r>
      </w:hyperlink>
    </w:p>
  </w:footnote>
  <w:footnote w:id="5">
    <w:p w14:paraId="65878806" w14:textId="77777777" w:rsidR="001358F0" w:rsidRDefault="001358F0" w:rsidP="001358F0">
      <w:pPr>
        <w:pStyle w:val="Allmrkusetekst"/>
      </w:pPr>
      <w:r w:rsidRPr="00347044">
        <w:rPr>
          <w:rStyle w:val="Allmrkuseviide"/>
          <w:rFonts w:ascii="Times New Roman" w:hAnsi="Times New Roman" w:cs="Times New Roman"/>
        </w:rPr>
        <w:footnoteRef/>
      </w:r>
      <w:r w:rsidRPr="00347044">
        <w:rPr>
          <w:rFonts w:ascii="Times New Roman" w:hAnsi="Times New Roman" w:cs="Times New Roman"/>
        </w:rPr>
        <w:t xml:space="preserve"> </w:t>
      </w:r>
      <w:hyperlink r:id="rId5" w:history="1">
        <w:r w:rsidRPr="00347044">
          <w:rPr>
            <w:rStyle w:val="Hperlink"/>
            <w:rFonts w:ascii="Times New Roman" w:hAnsi="Times New Roman" w:cs="Times New Roman"/>
          </w:rPr>
          <w:t>edpb_guidelines_202501_pseudonymisation_en.pdf</w:t>
        </w:r>
      </w:hyperlink>
    </w:p>
  </w:footnote>
  <w:footnote w:id="6">
    <w:p w14:paraId="1B7A2C71" w14:textId="77777777" w:rsidR="001358F0" w:rsidRPr="000C427C" w:rsidRDefault="001358F0" w:rsidP="001358F0">
      <w:pPr>
        <w:pStyle w:val="Allmrkusetekst"/>
        <w:rPr>
          <w:rFonts w:ascii="Times New Roman" w:hAnsi="Times New Roman" w:cs="Times New Roman"/>
        </w:rPr>
      </w:pPr>
      <w:r w:rsidRPr="000C427C">
        <w:rPr>
          <w:rStyle w:val="Allmrkuseviide"/>
          <w:rFonts w:ascii="Times New Roman" w:hAnsi="Times New Roman" w:cs="Times New Roman"/>
        </w:rPr>
        <w:footnoteRef/>
      </w:r>
      <w:r w:rsidRPr="000C427C">
        <w:rPr>
          <w:rFonts w:ascii="Times New Roman" w:hAnsi="Times New Roman" w:cs="Times New Roman"/>
        </w:rPr>
        <w:t xml:space="preserve"> </w:t>
      </w:r>
      <w:hyperlink r:id="rId6" w:history="1">
        <w:r w:rsidRPr="000C427C">
          <w:rPr>
            <w:rStyle w:val="Hperlink"/>
            <w:rFonts w:ascii="Times New Roman" w:hAnsi="Times New Roman" w:cs="Times New Roman"/>
          </w:rPr>
          <w:t>Privaatsuskaitse tehnoloogiate kontseptsioon (4).pdf</w:t>
        </w:r>
      </w:hyperlink>
    </w:p>
  </w:footnote>
  <w:footnote w:id="7">
    <w:p w14:paraId="3907B1DC" w14:textId="77777777" w:rsidR="001358F0" w:rsidRDefault="001358F0" w:rsidP="001358F0">
      <w:pPr>
        <w:pStyle w:val="Allmrkusetekst"/>
      </w:pPr>
      <w:r w:rsidRPr="000C427C">
        <w:rPr>
          <w:rStyle w:val="Allmrkuseviide"/>
          <w:rFonts w:ascii="Times New Roman" w:hAnsi="Times New Roman" w:cs="Times New Roman"/>
        </w:rPr>
        <w:footnoteRef/>
      </w:r>
      <w:r w:rsidRPr="000C427C">
        <w:rPr>
          <w:rFonts w:ascii="Times New Roman" w:hAnsi="Times New Roman" w:cs="Times New Roman"/>
        </w:rPr>
        <w:t xml:space="preserve"> </w:t>
      </w:r>
      <w:hyperlink r:id="rId7" w:history="1">
        <w:r w:rsidRPr="000C427C">
          <w:rPr>
            <w:rStyle w:val="Hperlink"/>
            <w:rFonts w:ascii="Times New Roman" w:hAnsi="Times New Roman" w:cs="Times New Roman"/>
          </w:rPr>
          <w:t>Digiühiskonna arengukava 2030 | Majandus- ja Kommunikatsiooniministeerium</w:t>
        </w:r>
      </w:hyperlink>
    </w:p>
  </w:footnote>
  <w:footnote w:id="8">
    <w:p w14:paraId="773F1158" w14:textId="3D96CA48" w:rsidR="001358F0" w:rsidRPr="00955912" w:rsidRDefault="001358F0" w:rsidP="001358F0">
      <w:pPr>
        <w:pStyle w:val="Allmrkusetekst"/>
        <w:rPr>
          <w:rFonts w:ascii="Times New Roman" w:hAnsi="Times New Roman" w:cs="Times New Roman"/>
        </w:rPr>
      </w:pPr>
      <w:r w:rsidRPr="00955912">
        <w:rPr>
          <w:rStyle w:val="Allmrkuseviide"/>
          <w:rFonts w:ascii="Times New Roman" w:hAnsi="Times New Roman" w:cs="Times New Roman"/>
        </w:rPr>
        <w:footnoteRef/>
      </w:r>
      <w:r w:rsidRPr="00955912">
        <w:rPr>
          <w:rFonts w:ascii="Times New Roman" w:hAnsi="Times New Roman" w:cs="Times New Roman"/>
        </w:rPr>
        <w:t xml:space="preserve"> </w:t>
      </w:r>
      <w:r w:rsidRPr="00955912">
        <w:rPr>
          <w:rFonts w:ascii="Times New Roman" w:hAnsi="Times New Roman" w:cs="Times New Roman"/>
        </w:rPr>
        <w:t xml:space="preserve">Euroopa Parlamendi ja nõukogu määrus (EL) 2016/679 füüsiliste isikute kaitse kohta isikuandmete töötlemisel ja selliste andmete vaba liikumise ning direktiivi 95/46/EÜ kehtetuks tunnistamise kohta (isikuandmete kaitse </w:t>
      </w:r>
      <w:proofErr w:type="spellStart"/>
      <w:r w:rsidRPr="00955912">
        <w:rPr>
          <w:rFonts w:ascii="Times New Roman" w:hAnsi="Times New Roman" w:cs="Times New Roman"/>
        </w:rPr>
        <w:t>üldmäärus</w:t>
      </w:r>
      <w:proofErr w:type="spellEnd"/>
      <w:r w:rsidRPr="00955912">
        <w:rPr>
          <w:rFonts w:ascii="Times New Roman" w:hAnsi="Times New Roman" w:cs="Times New Roman"/>
        </w:rPr>
        <w:t>).</w:t>
      </w:r>
    </w:p>
  </w:footnote>
  <w:footnote w:id="9">
    <w:p w14:paraId="498967A9" w14:textId="59485BE5" w:rsidR="001358F0" w:rsidRDefault="001358F0" w:rsidP="001358F0">
      <w:pPr>
        <w:pStyle w:val="Allmrkusetekst"/>
      </w:pPr>
      <w:r w:rsidRPr="00955912">
        <w:rPr>
          <w:rStyle w:val="Allmrkuseviide"/>
          <w:rFonts w:ascii="Times New Roman" w:hAnsi="Times New Roman" w:cs="Times New Roman"/>
        </w:rPr>
        <w:footnoteRef/>
      </w:r>
      <w:r w:rsidRPr="00955912">
        <w:rPr>
          <w:rFonts w:ascii="Times New Roman" w:hAnsi="Times New Roman" w:cs="Times New Roman"/>
        </w:rPr>
        <w:t xml:space="preserve"> </w:t>
      </w:r>
      <w:r w:rsidRPr="003C4EF7">
        <w:rPr>
          <w:rFonts w:ascii="Times New Roman" w:hAnsi="Times New Roman" w:cs="Times New Roman"/>
        </w:rPr>
        <w:t>Eu</w:t>
      </w:r>
      <w:r w:rsidRPr="00955912">
        <w:rPr>
          <w:rFonts w:ascii="Times New Roman" w:hAnsi="Times New Roman" w:cs="Times New Roman"/>
        </w:rPr>
        <w:t>roopa Parlamendi ja nõukogu direktiiv (EL) 2016/680, mis käsitleb füüsiliste isikute kaitset seoses pädevates asutustes isikuandmete töötlemisega süütegude tõkestamise, uurimise, avastamise ja nende eest vastutusele võtmise või kriminaalkaristuste täitmisele pööramise eesmärgil ning selliste andmete vaba liikumist ning millega tunnistatakse kehtetuks nõukogu raamotsus 2008/977/JSK.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E3021"/>
    <w:multiLevelType w:val="multilevel"/>
    <w:tmpl w:val="5CCEB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3C3C75"/>
    <w:multiLevelType w:val="hybridMultilevel"/>
    <w:tmpl w:val="3B0E11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9756A09"/>
    <w:multiLevelType w:val="multilevel"/>
    <w:tmpl w:val="550AD4E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1613083"/>
    <w:multiLevelType w:val="hybridMultilevel"/>
    <w:tmpl w:val="8A80DC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13B541D"/>
    <w:multiLevelType w:val="hybridMultilevel"/>
    <w:tmpl w:val="6AAE329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74C0C81"/>
    <w:multiLevelType w:val="multilevel"/>
    <w:tmpl w:val="DC80D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0D0A8C"/>
    <w:multiLevelType w:val="hybridMultilevel"/>
    <w:tmpl w:val="A47006A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7" w15:restartNumberingAfterBreak="0">
    <w:nsid w:val="71BB5F42"/>
    <w:multiLevelType w:val="multilevel"/>
    <w:tmpl w:val="6E506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170478"/>
    <w:multiLevelType w:val="hybridMultilevel"/>
    <w:tmpl w:val="49DABF3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59029371">
    <w:abstractNumId w:val="2"/>
  </w:num>
  <w:num w:numId="2" w16cid:durableId="1007707546">
    <w:abstractNumId w:val="7"/>
  </w:num>
  <w:num w:numId="3" w16cid:durableId="634142476">
    <w:abstractNumId w:val="8"/>
  </w:num>
  <w:num w:numId="4" w16cid:durableId="478115739">
    <w:abstractNumId w:val="3"/>
  </w:num>
  <w:num w:numId="5" w16cid:durableId="1114789259">
    <w:abstractNumId w:val="6"/>
  </w:num>
  <w:num w:numId="6" w16cid:durableId="2138794588">
    <w:abstractNumId w:val="1"/>
  </w:num>
  <w:num w:numId="7" w16cid:durableId="2127429960">
    <w:abstractNumId w:val="4"/>
  </w:num>
  <w:num w:numId="8" w16cid:durableId="986200169">
    <w:abstractNumId w:val="5"/>
  </w:num>
  <w:num w:numId="9" w16cid:durableId="207207654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ristel Niidas - JUSTDIGI">
    <w15:presenceInfo w15:providerId="AD" w15:userId="S::kristel.niidas@justdigi.ee::6b4e72d0-f331-43cd-aa8e-c2d239189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8F0"/>
    <w:rsid w:val="00000DCE"/>
    <w:rsid w:val="000024C0"/>
    <w:rsid w:val="00005391"/>
    <w:rsid w:val="00005F0C"/>
    <w:rsid w:val="00006BB4"/>
    <w:rsid w:val="00006FEC"/>
    <w:rsid w:val="0000B361"/>
    <w:rsid w:val="00011F4B"/>
    <w:rsid w:val="00012C90"/>
    <w:rsid w:val="00013703"/>
    <w:rsid w:val="00013BFA"/>
    <w:rsid w:val="00014867"/>
    <w:rsid w:val="00015C5E"/>
    <w:rsid w:val="00023D80"/>
    <w:rsid w:val="00024670"/>
    <w:rsid w:val="000257A7"/>
    <w:rsid w:val="00025DF6"/>
    <w:rsid w:val="0003116D"/>
    <w:rsid w:val="00031464"/>
    <w:rsid w:val="00035E12"/>
    <w:rsid w:val="000361DE"/>
    <w:rsid w:val="00036AE7"/>
    <w:rsid w:val="00040E93"/>
    <w:rsid w:val="00042F1A"/>
    <w:rsid w:val="000431AD"/>
    <w:rsid w:val="00044FB4"/>
    <w:rsid w:val="000454A9"/>
    <w:rsid w:val="00046F03"/>
    <w:rsid w:val="0005051B"/>
    <w:rsid w:val="000514CD"/>
    <w:rsid w:val="00055C70"/>
    <w:rsid w:val="00057974"/>
    <w:rsid w:val="000607BF"/>
    <w:rsid w:val="00061CAE"/>
    <w:rsid w:val="00065284"/>
    <w:rsid w:val="00067BEC"/>
    <w:rsid w:val="00067F11"/>
    <w:rsid w:val="00071917"/>
    <w:rsid w:val="000739F7"/>
    <w:rsid w:val="00076FF4"/>
    <w:rsid w:val="00080653"/>
    <w:rsid w:val="00085B5C"/>
    <w:rsid w:val="00095C8D"/>
    <w:rsid w:val="00097C25"/>
    <w:rsid w:val="000A01D1"/>
    <w:rsid w:val="000A3626"/>
    <w:rsid w:val="000A4EBC"/>
    <w:rsid w:val="000A6D33"/>
    <w:rsid w:val="000B04AE"/>
    <w:rsid w:val="000B0B96"/>
    <w:rsid w:val="000B2655"/>
    <w:rsid w:val="000B40A0"/>
    <w:rsid w:val="000B6ED7"/>
    <w:rsid w:val="000B7EC4"/>
    <w:rsid w:val="000C094C"/>
    <w:rsid w:val="000C0DCC"/>
    <w:rsid w:val="000C24D0"/>
    <w:rsid w:val="000C40D4"/>
    <w:rsid w:val="000C427C"/>
    <w:rsid w:val="000C4F54"/>
    <w:rsid w:val="000C6200"/>
    <w:rsid w:val="000C75D2"/>
    <w:rsid w:val="000D0A59"/>
    <w:rsid w:val="000D4771"/>
    <w:rsid w:val="000D6596"/>
    <w:rsid w:val="000D6D28"/>
    <w:rsid w:val="000E0B40"/>
    <w:rsid w:val="000E32D9"/>
    <w:rsid w:val="000E4345"/>
    <w:rsid w:val="000E49FC"/>
    <w:rsid w:val="000E55A9"/>
    <w:rsid w:val="000E7231"/>
    <w:rsid w:val="000F63F7"/>
    <w:rsid w:val="000F6438"/>
    <w:rsid w:val="000F6F71"/>
    <w:rsid w:val="000F7EF8"/>
    <w:rsid w:val="001017FA"/>
    <w:rsid w:val="00105C2B"/>
    <w:rsid w:val="00105C41"/>
    <w:rsid w:val="00110B15"/>
    <w:rsid w:val="001114B9"/>
    <w:rsid w:val="00112C60"/>
    <w:rsid w:val="00112F92"/>
    <w:rsid w:val="00113BE7"/>
    <w:rsid w:val="00113E32"/>
    <w:rsid w:val="00120AD1"/>
    <w:rsid w:val="001244A2"/>
    <w:rsid w:val="00125C55"/>
    <w:rsid w:val="001266B9"/>
    <w:rsid w:val="001302DE"/>
    <w:rsid w:val="0013343A"/>
    <w:rsid w:val="001358F0"/>
    <w:rsid w:val="00135984"/>
    <w:rsid w:val="00136F78"/>
    <w:rsid w:val="00141791"/>
    <w:rsid w:val="001437C6"/>
    <w:rsid w:val="0014438B"/>
    <w:rsid w:val="0014784E"/>
    <w:rsid w:val="00150329"/>
    <w:rsid w:val="00152157"/>
    <w:rsid w:val="00154D1E"/>
    <w:rsid w:val="00161D6E"/>
    <w:rsid w:val="00163164"/>
    <w:rsid w:val="00165214"/>
    <w:rsid w:val="00165576"/>
    <w:rsid w:val="001669C6"/>
    <w:rsid w:val="001672D4"/>
    <w:rsid w:val="0017625F"/>
    <w:rsid w:val="00182948"/>
    <w:rsid w:val="001845A7"/>
    <w:rsid w:val="00186E2D"/>
    <w:rsid w:val="00187B37"/>
    <w:rsid w:val="00190CED"/>
    <w:rsid w:val="00192691"/>
    <w:rsid w:val="001A191C"/>
    <w:rsid w:val="001A3E8B"/>
    <w:rsid w:val="001A6345"/>
    <w:rsid w:val="001A780A"/>
    <w:rsid w:val="001B0EEC"/>
    <w:rsid w:val="001B1516"/>
    <w:rsid w:val="001B242C"/>
    <w:rsid w:val="001B2635"/>
    <w:rsid w:val="001B4E00"/>
    <w:rsid w:val="001B63AB"/>
    <w:rsid w:val="001B6478"/>
    <w:rsid w:val="001B7E05"/>
    <w:rsid w:val="001C002A"/>
    <w:rsid w:val="001C029C"/>
    <w:rsid w:val="001C04E9"/>
    <w:rsid w:val="001C25BA"/>
    <w:rsid w:val="001C7639"/>
    <w:rsid w:val="001D1993"/>
    <w:rsid w:val="001D5CD0"/>
    <w:rsid w:val="001D6224"/>
    <w:rsid w:val="001D6805"/>
    <w:rsid w:val="001E2C64"/>
    <w:rsid w:val="001E4F31"/>
    <w:rsid w:val="001E53D3"/>
    <w:rsid w:val="001E545D"/>
    <w:rsid w:val="001F0B08"/>
    <w:rsid w:val="001F1954"/>
    <w:rsid w:val="001F1B33"/>
    <w:rsid w:val="001F226D"/>
    <w:rsid w:val="001F2587"/>
    <w:rsid w:val="001F2594"/>
    <w:rsid w:val="001F28F5"/>
    <w:rsid w:val="001F3326"/>
    <w:rsid w:val="001F4DCC"/>
    <w:rsid w:val="001F63B5"/>
    <w:rsid w:val="00206CB8"/>
    <w:rsid w:val="00207A63"/>
    <w:rsid w:val="00213E76"/>
    <w:rsid w:val="00214A50"/>
    <w:rsid w:val="00214FE2"/>
    <w:rsid w:val="00215D06"/>
    <w:rsid w:val="00217EE8"/>
    <w:rsid w:val="00222045"/>
    <w:rsid w:val="0022312E"/>
    <w:rsid w:val="0022354F"/>
    <w:rsid w:val="002272B8"/>
    <w:rsid w:val="002278F0"/>
    <w:rsid w:val="00231BD6"/>
    <w:rsid w:val="002324D9"/>
    <w:rsid w:val="00232CA0"/>
    <w:rsid w:val="00233583"/>
    <w:rsid w:val="00235025"/>
    <w:rsid w:val="00235FEF"/>
    <w:rsid w:val="00240E24"/>
    <w:rsid w:val="00244297"/>
    <w:rsid w:val="00250C63"/>
    <w:rsid w:val="00253837"/>
    <w:rsid w:val="00255875"/>
    <w:rsid w:val="00255DEE"/>
    <w:rsid w:val="00256D86"/>
    <w:rsid w:val="00257A00"/>
    <w:rsid w:val="00261A68"/>
    <w:rsid w:val="0026253F"/>
    <w:rsid w:val="002655BD"/>
    <w:rsid w:val="00265D5E"/>
    <w:rsid w:val="00266B6B"/>
    <w:rsid w:val="002679EB"/>
    <w:rsid w:val="00267F13"/>
    <w:rsid w:val="00272D74"/>
    <w:rsid w:val="002739C4"/>
    <w:rsid w:val="00274686"/>
    <w:rsid w:val="002769BD"/>
    <w:rsid w:val="002773F9"/>
    <w:rsid w:val="002777DF"/>
    <w:rsid w:val="002820A7"/>
    <w:rsid w:val="002828A1"/>
    <w:rsid w:val="0028315F"/>
    <w:rsid w:val="0028323A"/>
    <w:rsid w:val="002834D1"/>
    <w:rsid w:val="00283512"/>
    <w:rsid w:val="002844FB"/>
    <w:rsid w:val="002866AF"/>
    <w:rsid w:val="00287C59"/>
    <w:rsid w:val="00290381"/>
    <w:rsid w:val="00291D48"/>
    <w:rsid w:val="0029251B"/>
    <w:rsid w:val="00292D3C"/>
    <w:rsid w:val="00295074"/>
    <w:rsid w:val="00297F16"/>
    <w:rsid w:val="002A04D5"/>
    <w:rsid w:val="002A0B63"/>
    <w:rsid w:val="002A0BCA"/>
    <w:rsid w:val="002A28A4"/>
    <w:rsid w:val="002A2AE6"/>
    <w:rsid w:val="002A49EF"/>
    <w:rsid w:val="002A6100"/>
    <w:rsid w:val="002A66C4"/>
    <w:rsid w:val="002A7E1A"/>
    <w:rsid w:val="002B079C"/>
    <w:rsid w:val="002B1B9B"/>
    <w:rsid w:val="002B3BE7"/>
    <w:rsid w:val="002C158F"/>
    <w:rsid w:val="002C192E"/>
    <w:rsid w:val="002C2D6B"/>
    <w:rsid w:val="002C5EBD"/>
    <w:rsid w:val="002D019E"/>
    <w:rsid w:val="002D1347"/>
    <w:rsid w:val="002D1DDF"/>
    <w:rsid w:val="002D22B9"/>
    <w:rsid w:val="002D5156"/>
    <w:rsid w:val="002E01C9"/>
    <w:rsid w:val="002E01FF"/>
    <w:rsid w:val="002E0496"/>
    <w:rsid w:val="002E0E33"/>
    <w:rsid w:val="002E101C"/>
    <w:rsid w:val="002E108F"/>
    <w:rsid w:val="002E1B20"/>
    <w:rsid w:val="002E2366"/>
    <w:rsid w:val="002E497F"/>
    <w:rsid w:val="002E5D15"/>
    <w:rsid w:val="002F0CB8"/>
    <w:rsid w:val="002F3047"/>
    <w:rsid w:val="002F4670"/>
    <w:rsid w:val="002F4A2C"/>
    <w:rsid w:val="002F4ACC"/>
    <w:rsid w:val="002F6D10"/>
    <w:rsid w:val="002F7854"/>
    <w:rsid w:val="00300716"/>
    <w:rsid w:val="003037D3"/>
    <w:rsid w:val="0030434D"/>
    <w:rsid w:val="0030690E"/>
    <w:rsid w:val="00307830"/>
    <w:rsid w:val="003105A1"/>
    <w:rsid w:val="0031483F"/>
    <w:rsid w:val="00320DDD"/>
    <w:rsid w:val="00322CFA"/>
    <w:rsid w:val="0032412A"/>
    <w:rsid w:val="00324C30"/>
    <w:rsid w:val="003252EA"/>
    <w:rsid w:val="00333037"/>
    <w:rsid w:val="003363E3"/>
    <w:rsid w:val="00337E5E"/>
    <w:rsid w:val="00340802"/>
    <w:rsid w:val="00341465"/>
    <w:rsid w:val="00343C83"/>
    <w:rsid w:val="003445CE"/>
    <w:rsid w:val="00344681"/>
    <w:rsid w:val="00345D8F"/>
    <w:rsid w:val="00347044"/>
    <w:rsid w:val="00347F54"/>
    <w:rsid w:val="003509BB"/>
    <w:rsid w:val="0035723E"/>
    <w:rsid w:val="0036579F"/>
    <w:rsid w:val="00367B00"/>
    <w:rsid w:val="00374479"/>
    <w:rsid w:val="00375CF0"/>
    <w:rsid w:val="0037692D"/>
    <w:rsid w:val="003775C6"/>
    <w:rsid w:val="00380527"/>
    <w:rsid w:val="00383C02"/>
    <w:rsid w:val="00384C22"/>
    <w:rsid w:val="00387DE5"/>
    <w:rsid w:val="00394B16"/>
    <w:rsid w:val="00397C7C"/>
    <w:rsid w:val="00397F53"/>
    <w:rsid w:val="003A0EA3"/>
    <w:rsid w:val="003A1B56"/>
    <w:rsid w:val="003A442D"/>
    <w:rsid w:val="003B4DA5"/>
    <w:rsid w:val="003B62BB"/>
    <w:rsid w:val="003C413D"/>
    <w:rsid w:val="003E0F76"/>
    <w:rsid w:val="003E219E"/>
    <w:rsid w:val="003E29C5"/>
    <w:rsid w:val="003E3590"/>
    <w:rsid w:val="003E5511"/>
    <w:rsid w:val="003E5DD3"/>
    <w:rsid w:val="003E669A"/>
    <w:rsid w:val="003F0517"/>
    <w:rsid w:val="003F063C"/>
    <w:rsid w:val="003F1ABE"/>
    <w:rsid w:val="003F4CF8"/>
    <w:rsid w:val="003F77BB"/>
    <w:rsid w:val="0040071D"/>
    <w:rsid w:val="004007EF"/>
    <w:rsid w:val="00400E49"/>
    <w:rsid w:val="00405D92"/>
    <w:rsid w:val="004104FC"/>
    <w:rsid w:val="0041175B"/>
    <w:rsid w:val="00412D5E"/>
    <w:rsid w:val="004201FA"/>
    <w:rsid w:val="00420450"/>
    <w:rsid w:val="0042507D"/>
    <w:rsid w:val="00426049"/>
    <w:rsid w:val="004276D5"/>
    <w:rsid w:val="00427F9C"/>
    <w:rsid w:val="00432C44"/>
    <w:rsid w:val="00433960"/>
    <w:rsid w:val="0043559A"/>
    <w:rsid w:val="00436DD6"/>
    <w:rsid w:val="00437433"/>
    <w:rsid w:val="004440AC"/>
    <w:rsid w:val="00445508"/>
    <w:rsid w:val="0044792B"/>
    <w:rsid w:val="00447B40"/>
    <w:rsid w:val="00447DE6"/>
    <w:rsid w:val="00450047"/>
    <w:rsid w:val="00452BB1"/>
    <w:rsid w:val="00452FD1"/>
    <w:rsid w:val="004563C2"/>
    <w:rsid w:val="00461B48"/>
    <w:rsid w:val="00462BB1"/>
    <w:rsid w:val="0046533A"/>
    <w:rsid w:val="00466801"/>
    <w:rsid w:val="00466D34"/>
    <w:rsid w:val="004709CA"/>
    <w:rsid w:val="00470FC5"/>
    <w:rsid w:val="00471845"/>
    <w:rsid w:val="0047244F"/>
    <w:rsid w:val="00472FC8"/>
    <w:rsid w:val="00474847"/>
    <w:rsid w:val="00481C06"/>
    <w:rsid w:val="00482271"/>
    <w:rsid w:val="00482EA4"/>
    <w:rsid w:val="00485561"/>
    <w:rsid w:val="0048645E"/>
    <w:rsid w:val="00487A41"/>
    <w:rsid w:val="00492F28"/>
    <w:rsid w:val="00493710"/>
    <w:rsid w:val="004939B7"/>
    <w:rsid w:val="00496795"/>
    <w:rsid w:val="004A0A45"/>
    <w:rsid w:val="004A0F65"/>
    <w:rsid w:val="004A1AC3"/>
    <w:rsid w:val="004A50E2"/>
    <w:rsid w:val="004A7EE4"/>
    <w:rsid w:val="004B3BB8"/>
    <w:rsid w:val="004B43F0"/>
    <w:rsid w:val="004B6288"/>
    <w:rsid w:val="004C0855"/>
    <w:rsid w:val="004C1778"/>
    <w:rsid w:val="004C36C9"/>
    <w:rsid w:val="004C47B4"/>
    <w:rsid w:val="004C5604"/>
    <w:rsid w:val="004C57FA"/>
    <w:rsid w:val="004C6A98"/>
    <w:rsid w:val="004C73D8"/>
    <w:rsid w:val="004C7B02"/>
    <w:rsid w:val="004D299B"/>
    <w:rsid w:val="004D2EA9"/>
    <w:rsid w:val="004D54BE"/>
    <w:rsid w:val="004D6574"/>
    <w:rsid w:val="004E07F9"/>
    <w:rsid w:val="004E16D7"/>
    <w:rsid w:val="004E3671"/>
    <w:rsid w:val="004E5305"/>
    <w:rsid w:val="004E56B7"/>
    <w:rsid w:val="004E600C"/>
    <w:rsid w:val="004E6E56"/>
    <w:rsid w:val="004E7D71"/>
    <w:rsid w:val="004F3C39"/>
    <w:rsid w:val="004F42C6"/>
    <w:rsid w:val="004F85D6"/>
    <w:rsid w:val="00500CB2"/>
    <w:rsid w:val="00501005"/>
    <w:rsid w:val="00505E1C"/>
    <w:rsid w:val="00510D34"/>
    <w:rsid w:val="005114F4"/>
    <w:rsid w:val="00511EF3"/>
    <w:rsid w:val="00513DDD"/>
    <w:rsid w:val="005158AE"/>
    <w:rsid w:val="005164B0"/>
    <w:rsid w:val="00516550"/>
    <w:rsid w:val="00520437"/>
    <w:rsid w:val="00520B14"/>
    <w:rsid w:val="00525A47"/>
    <w:rsid w:val="005262F5"/>
    <w:rsid w:val="0053133F"/>
    <w:rsid w:val="005321AF"/>
    <w:rsid w:val="0053334C"/>
    <w:rsid w:val="005350E7"/>
    <w:rsid w:val="00535219"/>
    <w:rsid w:val="00535F03"/>
    <w:rsid w:val="005366B1"/>
    <w:rsid w:val="00540FCD"/>
    <w:rsid w:val="005423EC"/>
    <w:rsid w:val="00542925"/>
    <w:rsid w:val="00544788"/>
    <w:rsid w:val="00544F88"/>
    <w:rsid w:val="00544F9E"/>
    <w:rsid w:val="00551D02"/>
    <w:rsid w:val="00553DAB"/>
    <w:rsid w:val="00554BFE"/>
    <w:rsid w:val="0055590B"/>
    <w:rsid w:val="00557B4E"/>
    <w:rsid w:val="00560705"/>
    <w:rsid w:val="005616F2"/>
    <w:rsid w:val="00562239"/>
    <w:rsid w:val="00562C20"/>
    <w:rsid w:val="00562EAA"/>
    <w:rsid w:val="00566348"/>
    <w:rsid w:val="00570EB1"/>
    <w:rsid w:val="0057149C"/>
    <w:rsid w:val="0057388D"/>
    <w:rsid w:val="005751C3"/>
    <w:rsid w:val="0057547F"/>
    <w:rsid w:val="00580989"/>
    <w:rsid w:val="00581948"/>
    <w:rsid w:val="005867A2"/>
    <w:rsid w:val="00590361"/>
    <w:rsid w:val="005918E8"/>
    <w:rsid w:val="005919DE"/>
    <w:rsid w:val="00592B5F"/>
    <w:rsid w:val="005931D6"/>
    <w:rsid w:val="005935F8"/>
    <w:rsid w:val="005962FE"/>
    <w:rsid w:val="005A028E"/>
    <w:rsid w:val="005A1B1E"/>
    <w:rsid w:val="005A1F05"/>
    <w:rsid w:val="005A3302"/>
    <w:rsid w:val="005A7A3E"/>
    <w:rsid w:val="005B4B45"/>
    <w:rsid w:val="005B4E48"/>
    <w:rsid w:val="005B752F"/>
    <w:rsid w:val="005C3B18"/>
    <w:rsid w:val="005C3D7E"/>
    <w:rsid w:val="005D603F"/>
    <w:rsid w:val="005D6461"/>
    <w:rsid w:val="005E1371"/>
    <w:rsid w:val="005E4DEC"/>
    <w:rsid w:val="005F0D9D"/>
    <w:rsid w:val="005F1C5A"/>
    <w:rsid w:val="005F3E82"/>
    <w:rsid w:val="005F560A"/>
    <w:rsid w:val="005F59D7"/>
    <w:rsid w:val="005F7980"/>
    <w:rsid w:val="00604ABC"/>
    <w:rsid w:val="00604DA8"/>
    <w:rsid w:val="006125B5"/>
    <w:rsid w:val="00613695"/>
    <w:rsid w:val="00615C95"/>
    <w:rsid w:val="00615CF2"/>
    <w:rsid w:val="00620A05"/>
    <w:rsid w:val="00622F89"/>
    <w:rsid w:val="006241E4"/>
    <w:rsid w:val="00631D7E"/>
    <w:rsid w:val="006338D2"/>
    <w:rsid w:val="00635D60"/>
    <w:rsid w:val="006368E5"/>
    <w:rsid w:val="00640CDD"/>
    <w:rsid w:val="00642950"/>
    <w:rsid w:val="00642C03"/>
    <w:rsid w:val="00646778"/>
    <w:rsid w:val="006476CC"/>
    <w:rsid w:val="00652DBC"/>
    <w:rsid w:val="006566AC"/>
    <w:rsid w:val="00660BAB"/>
    <w:rsid w:val="00662AF2"/>
    <w:rsid w:val="006639ED"/>
    <w:rsid w:val="00664403"/>
    <w:rsid w:val="00664A2F"/>
    <w:rsid w:val="00667530"/>
    <w:rsid w:val="006715DF"/>
    <w:rsid w:val="006717DF"/>
    <w:rsid w:val="0067263F"/>
    <w:rsid w:val="00672A78"/>
    <w:rsid w:val="00673B8F"/>
    <w:rsid w:val="00674B22"/>
    <w:rsid w:val="00676FB0"/>
    <w:rsid w:val="00681449"/>
    <w:rsid w:val="00681FE8"/>
    <w:rsid w:val="00682448"/>
    <w:rsid w:val="00683C93"/>
    <w:rsid w:val="00683CDD"/>
    <w:rsid w:val="00685367"/>
    <w:rsid w:val="006869CA"/>
    <w:rsid w:val="00690FC6"/>
    <w:rsid w:val="00694B6A"/>
    <w:rsid w:val="00695C98"/>
    <w:rsid w:val="006A3C5A"/>
    <w:rsid w:val="006A3DA5"/>
    <w:rsid w:val="006A487D"/>
    <w:rsid w:val="006A5260"/>
    <w:rsid w:val="006A5CAE"/>
    <w:rsid w:val="006B1CE0"/>
    <w:rsid w:val="006B244F"/>
    <w:rsid w:val="006B4322"/>
    <w:rsid w:val="006B6C8C"/>
    <w:rsid w:val="006B78A8"/>
    <w:rsid w:val="006C0218"/>
    <w:rsid w:val="006C1D22"/>
    <w:rsid w:val="006C32D8"/>
    <w:rsid w:val="006C672F"/>
    <w:rsid w:val="006C774D"/>
    <w:rsid w:val="006D251F"/>
    <w:rsid w:val="006D26F8"/>
    <w:rsid w:val="006D47C7"/>
    <w:rsid w:val="006D51E4"/>
    <w:rsid w:val="006D6171"/>
    <w:rsid w:val="006D6F63"/>
    <w:rsid w:val="006D7ABD"/>
    <w:rsid w:val="006E1603"/>
    <w:rsid w:val="006E1EDB"/>
    <w:rsid w:val="006E1FF9"/>
    <w:rsid w:val="006E2678"/>
    <w:rsid w:val="006E5785"/>
    <w:rsid w:val="006E76DB"/>
    <w:rsid w:val="006E7744"/>
    <w:rsid w:val="006F0DB1"/>
    <w:rsid w:val="006F73A2"/>
    <w:rsid w:val="00701F8D"/>
    <w:rsid w:val="00711633"/>
    <w:rsid w:val="007133AD"/>
    <w:rsid w:val="007133D8"/>
    <w:rsid w:val="007176BB"/>
    <w:rsid w:val="00722A38"/>
    <w:rsid w:val="00724EB0"/>
    <w:rsid w:val="007278A0"/>
    <w:rsid w:val="00727BF7"/>
    <w:rsid w:val="00727C11"/>
    <w:rsid w:val="00727EC8"/>
    <w:rsid w:val="0073415C"/>
    <w:rsid w:val="00734E67"/>
    <w:rsid w:val="007350F0"/>
    <w:rsid w:val="00742A44"/>
    <w:rsid w:val="00745643"/>
    <w:rsid w:val="007458D9"/>
    <w:rsid w:val="00746872"/>
    <w:rsid w:val="0074760A"/>
    <w:rsid w:val="007534D0"/>
    <w:rsid w:val="00753528"/>
    <w:rsid w:val="00754675"/>
    <w:rsid w:val="00754BA7"/>
    <w:rsid w:val="00756DB9"/>
    <w:rsid w:val="00756F2A"/>
    <w:rsid w:val="00757ECF"/>
    <w:rsid w:val="00761615"/>
    <w:rsid w:val="00763038"/>
    <w:rsid w:val="0076314E"/>
    <w:rsid w:val="007645CF"/>
    <w:rsid w:val="00764CD3"/>
    <w:rsid w:val="007710F4"/>
    <w:rsid w:val="0077135B"/>
    <w:rsid w:val="00772ED1"/>
    <w:rsid w:val="00773041"/>
    <w:rsid w:val="0077457B"/>
    <w:rsid w:val="00774E7A"/>
    <w:rsid w:val="007765DB"/>
    <w:rsid w:val="007772A2"/>
    <w:rsid w:val="00785578"/>
    <w:rsid w:val="007939AA"/>
    <w:rsid w:val="007944BA"/>
    <w:rsid w:val="00794947"/>
    <w:rsid w:val="00795154"/>
    <w:rsid w:val="00795D1A"/>
    <w:rsid w:val="007967DA"/>
    <w:rsid w:val="007969B7"/>
    <w:rsid w:val="00797002"/>
    <w:rsid w:val="007A2B62"/>
    <w:rsid w:val="007A333A"/>
    <w:rsid w:val="007A3A9B"/>
    <w:rsid w:val="007A478E"/>
    <w:rsid w:val="007A4E54"/>
    <w:rsid w:val="007A53C7"/>
    <w:rsid w:val="007A606A"/>
    <w:rsid w:val="007A666F"/>
    <w:rsid w:val="007A6FE8"/>
    <w:rsid w:val="007B02AE"/>
    <w:rsid w:val="007B2EA2"/>
    <w:rsid w:val="007B64F7"/>
    <w:rsid w:val="007B775E"/>
    <w:rsid w:val="007C0889"/>
    <w:rsid w:val="007C44D9"/>
    <w:rsid w:val="007C7655"/>
    <w:rsid w:val="007C7BED"/>
    <w:rsid w:val="007D0A8C"/>
    <w:rsid w:val="007D5116"/>
    <w:rsid w:val="007D774F"/>
    <w:rsid w:val="007E1799"/>
    <w:rsid w:val="007E21FE"/>
    <w:rsid w:val="007E2778"/>
    <w:rsid w:val="007E4EE5"/>
    <w:rsid w:val="007E65E8"/>
    <w:rsid w:val="007E66C0"/>
    <w:rsid w:val="007E6CEA"/>
    <w:rsid w:val="007F209D"/>
    <w:rsid w:val="007F7428"/>
    <w:rsid w:val="007F775E"/>
    <w:rsid w:val="007F7B81"/>
    <w:rsid w:val="007F7C0F"/>
    <w:rsid w:val="008024F3"/>
    <w:rsid w:val="00804DF2"/>
    <w:rsid w:val="00805094"/>
    <w:rsid w:val="00806CD2"/>
    <w:rsid w:val="008070AE"/>
    <w:rsid w:val="008128C4"/>
    <w:rsid w:val="008156CB"/>
    <w:rsid w:val="00816228"/>
    <w:rsid w:val="00816371"/>
    <w:rsid w:val="00817B2C"/>
    <w:rsid w:val="0082129D"/>
    <w:rsid w:val="0082374F"/>
    <w:rsid w:val="00823CAA"/>
    <w:rsid w:val="00823E3D"/>
    <w:rsid w:val="0082408A"/>
    <w:rsid w:val="00825936"/>
    <w:rsid w:val="008264A8"/>
    <w:rsid w:val="00832334"/>
    <w:rsid w:val="008334A8"/>
    <w:rsid w:val="008351CE"/>
    <w:rsid w:val="00836A41"/>
    <w:rsid w:val="0084020E"/>
    <w:rsid w:val="00845695"/>
    <w:rsid w:val="008471FD"/>
    <w:rsid w:val="008505AD"/>
    <w:rsid w:val="00850E20"/>
    <w:rsid w:val="00852920"/>
    <w:rsid w:val="00855A26"/>
    <w:rsid w:val="008566F4"/>
    <w:rsid w:val="008573A5"/>
    <w:rsid w:val="008611E4"/>
    <w:rsid w:val="00863A3F"/>
    <w:rsid w:val="00865618"/>
    <w:rsid w:val="00865AB5"/>
    <w:rsid w:val="00866DC9"/>
    <w:rsid w:val="008709AA"/>
    <w:rsid w:val="008738B5"/>
    <w:rsid w:val="00875A04"/>
    <w:rsid w:val="00876E4E"/>
    <w:rsid w:val="008775AA"/>
    <w:rsid w:val="0087781F"/>
    <w:rsid w:val="00881738"/>
    <w:rsid w:val="00882CFC"/>
    <w:rsid w:val="00886A5E"/>
    <w:rsid w:val="00887854"/>
    <w:rsid w:val="00891352"/>
    <w:rsid w:val="00892BFE"/>
    <w:rsid w:val="00893651"/>
    <w:rsid w:val="00894612"/>
    <w:rsid w:val="008A2594"/>
    <w:rsid w:val="008A26B5"/>
    <w:rsid w:val="008A288C"/>
    <w:rsid w:val="008A2AF4"/>
    <w:rsid w:val="008A38EC"/>
    <w:rsid w:val="008A67D2"/>
    <w:rsid w:val="008B024C"/>
    <w:rsid w:val="008B357F"/>
    <w:rsid w:val="008B3846"/>
    <w:rsid w:val="008B4D84"/>
    <w:rsid w:val="008B5F1D"/>
    <w:rsid w:val="008B6DAC"/>
    <w:rsid w:val="008C1566"/>
    <w:rsid w:val="008C1776"/>
    <w:rsid w:val="008C5395"/>
    <w:rsid w:val="008C584E"/>
    <w:rsid w:val="008D1A4E"/>
    <w:rsid w:val="008D2DF1"/>
    <w:rsid w:val="008D3B83"/>
    <w:rsid w:val="008D63B1"/>
    <w:rsid w:val="008D75B9"/>
    <w:rsid w:val="008E0266"/>
    <w:rsid w:val="008E05C8"/>
    <w:rsid w:val="008E4B75"/>
    <w:rsid w:val="008E4F0A"/>
    <w:rsid w:val="008E7086"/>
    <w:rsid w:val="008E7BD0"/>
    <w:rsid w:val="008F06C4"/>
    <w:rsid w:val="008F2678"/>
    <w:rsid w:val="008F37A4"/>
    <w:rsid w:val="008F4C87"/>
    <w:rsid w:val="00900F78"/>
    <w:rsid w:val="009011F0"/>
    <w:rsid w:val="0090207A"/>
    <w:rsid w:val="00902B8D"/>
    <w:rsid w:val="0090330B"/>
    <w:rsid w:val="00904437"/>
    <w:rsid w:val="009055BA"/>
    <w:rsid w:val="009076AB"/>
    <w:rsid w:val="00907890"/>
    <w:rsid w:val="0091059B"/>
    <w:rsid w:val="009113D4"/>
    <w:rsid w:val="009119C6"/>
    <w:rsid w:val="009158CD"/>
    <w:rsid w:val="00915AE2"/>
    <w:rsid w:val="00916768"/>
    <w:rsid w:val="00917FD2"/>
    <w:rsid w:val="00920005"/>
    <w:rsid w:val="00923406"/>
    <w:rsid w:val="00924ABA"/>
    <w:rsid w:val="00924BE5"/>
    <w:rsid w:val="00931BB0"/>
    <w:rsid w:val="00932E12"/>
    <w:rsid w:val="00933004"/>
    <w:rsid w:val="009331D0"/>
    <w:rsid w:val="0093444C"/>
    <w:rsid w:val="00934AB8"/>
    <w:rsid w:val="00935521"/>
    <w:rsid w:val="00937E13"/>
    <w:rsid w:val="009401B7"/>
    <w:rsid w:val="00940796"/>
    <w:rsid w:val="00942CCE"/>
    <w:rsid w:val="00944200"/>
    <w:rsid w:val="00944D4A"/>
    <w:rsid w:val="009453E3"/>
    <w:rsid w:val="009507C3"/>
    <w:rsid w:val="00950FE1"/>
    <w:rsid w:val="00961218"/>
    <w:rsid w:val="0096138E"/>
    <w:rsid w:val="00962959"/>
    <w:rsid w:val="00964096"/>
    <w:rsid w:val="009702B8"/>
    <w:rsid w:val="00970A71"/>
    <w:rsid w:val="009716A5"/>
    <w:rsid w:val="00971872"/>
    <w:rsid w:val="00971D08"/>
    <w:rsid w:val="00975A01"/>
    <w:rsid w:val="00976755"/>
    <w:rsid w:val="00977C20"/>
    <w:rsid w:val="00980776"/>
    <w:rsid w:val="00980B8C"/>
    <w:rsid w:val="0098349B"/>
    <w:rsid w:val="00983A62"/>
    <w:rsid w:val="00983AB9"/>
    <w:rsid w:val="009843BF"/>
    <w:rsid w:val="009857FC"/>
    <w:rsid w:val="0098619D"/>
    <w:rsid w:val="009877BB"/>
    <w:rsid w:val="00990271"/>
    <w:rsid w:val="00993C30"/>
    <w:rsid w:val="00995354"/>
    <w:rsid w:val="009A257E"/>
    <w:rsid w:val="009A34E1"/>
    <w:rsid w:val="009A42B6"/>
    <w:rsid w:val="009A4604"/>
    <w:rsid w:val="009A78FD"/>
    <w:rsid w:val="009A7F8E"/>
    <w:rsid w:val="009B02FF"/>
    <w:rsid w:val="009B0F78"/>
    <w:rsid w:val="009B4F40"/>
    <w:rsid w:val="009B68FE"/>
    <w:rsid w:val="009C01A6"/>
    <w:rsid w:val="009C0C60"/>
    <w:rsid w:val="009C0CE4"/>
    <w:rsid w:val="009C37CB"/>
    <w:rsid w:val="009C3B1E"/>
    <w:rsid w:val="009C4DC1"/>
    <w:rsid w:val="009C5AC7"/>
    <w:rsid w:val="009C7232"/>
    <w:rsid w:val="009D3F33"/>
    <w:rsid w:val="009E066C"/>
    <w:rsid w:val="009E1414"/>
    <w:rsid w:val="009E5B3D"/>
    <w:rsid w:val="009F265D"/>
    <w:rsid w:val="009F31C4"/>
    <w:rsid w:val="009F3305"/>
    <w:rsid w:val="009F5096"/>
    <w:rsid w:val="009F541B"/>
    <w:rsid w:val="009F7637"/>
    <w:rsid w:val="00A00CD2"/>
    <w:rsid w:val="00A026C2"/>
    <w:rsid w:val="00A0514F"/>
    <w:rsid w:val="00A05177"/>
    <w:rsid w:val="00A0595D"/>
    <w:rsid w:val="00A05D8E"/>
    <w:rsid w:val="00A12236"/>
    <w:rsid w:val="00A16435"/>
    <w:rsid w:val="00A168A0"/>
    <w:rsid w:val="00A178FA"/>
    <w:rsid w:val="00A17AA2"/>
    <w:rsid w:val="00A17AE6"/>
    <w:rsid w:val="00A2300D"/>
    <w:rsid w:val="00A24343"/>
    <w:rsid w:val="00A2764B"/>
    <w:rsid w:val="00A27EB9"/>
    <w:rsid w:val="00A31A6E"/>
    <w:rsid w:val="00A37013"/>
    <w:rsid w:val="00A40836"/>
    <w:rsid w:val="00A43159"/>
    <w:rsid w:val="00A45420"/>
    <w:rsid w:val="00A45C69"/>
    <w:rsid w:val="00A46962"/>
    <w:rsid w:val="00A50E4E"/>
    <w:rsid w:val="00A51683"/>
    <w:rsid w:val="00A51A31"/>
    <w:rsid w:val="00A5277F"/>
    <w:rsid w:val="00A52A38"/>
    <w:rsid w:val="00A57480"/>
    <w:rsid w:val="00A60110"/>
    <w:rsid w:val="00A6149C"/>
    <w:rsid w:val="00A633C5"/>
    <w:rsid w:val="00A6420F"/>
    <w:rsid w:val="00A65100"/>
    <w:rsid w:val="00A673F2"/>
    <w:rsid w:val="00A77D18"/>
    <w:rsid w:val="00A84F47"/>
    <w:rsid w:val="00A869BF"/>
    <w:rsid w:val="00A87A1A"/>
    <w:rsid w:val="00A9037D"/>
    <w:rsid w:val="00A903F7"/>
    <w:rsid w:val="00A9275A"/>
    <w:rsid w:val="00A929BF"/>
    <w:rsid w:val="00A93FB7"/>
    <w:rsid w:val="00A944AF"/>
    <w:rsid w:val="00A95DA2"/>
    <w:rsid w:val="00A962F0"/>
    <w:rsid w:val="00AA0F51"/>
    <w:rsid w:val="00AA2269"/>
    <w:rsid w:val="00AA24BB"/>
    <w:rsid w:val="00AA3721"/>
    <w:rsid w:val="00AA78B8"/>
    <w:rsid w:val="00AB341F"/>
    <w:rsid w:val="00AB3FB7"/>
    <w:rsid w:val="00AB4445"/>
    <w:rsid w:val="00AB46CD"/>
    <w:rsid w:val="00AB4F38"/>
    <w:rsid w:val="00AC2F6D"/>
    <w:rsid w:val="00AC3D9A"/>
    <w:rsid w:val="00AC783E"/>
    <w:rsid w:val="00AC7C20"/>
    <w:rsid w:val="00AD0927"/>
    <w:rsid w:val="00AD10F3"/>
    <w:rsid w:val="00AD2A36"/>
    <w:rsid w:val="00AD419F"/>
    <w:rsid w:val="00AD491C"/>
    <w:rsid w:val="00AD5D6C"/>
    <w:rsid w:val="00AD7A9E"/>
    <w:rsid w:val="00AE15A9"/>
    <w:rsid w:val="00AF14B7"/>
    <w:rsid w:val="00AF2503"/>
    <w:rsid w:val="00AF2B27"/>
    <w:rsid w:val="00B049B8"/>
    <w:rsid w:val="00B04B4E"/>
    <w:rsid w:val="00B06F8F"/>
    <w:rsid w:val="00B1152B"/>
    <w:rsid w:val="00B121E8"/>
    <w:rsid w:val="00B12C95"/>
    <w:rsid w:val="00B137FE"/>
    <w:rsid w:val="00B15265"/>
    <w:rsid w:val="00B158FF"/>
    <w:rsid w:val="00B16381"/>
    <w:rsid w:val="00B16B3F"/>
    <w:rsid w:val="00B20133"/>
    <w:rsid w:val="00B20A2F"/>
    <w:rsid w:val="00B26EFF"/>
    <w:rsid w:val="00B27A68"/>
    <w:rsid w:val="00B27BE2"/>
    <w:rsid w:val="00B3198B"/>
    <w:rsid w:val="00B31BCB"/>
    <w:rsid w:val="00B32792"/>
    <w:rsid w:val="00B33427"/>
    <w:rsid w:val="00B356A1"/>
    <w:rsid w:val="00B35A4F"/>
    <w:rsid w:val="00B374AA"/>
    <w:rsid w:val="00B40FCB"/>
    <w:rsid w:val="00B43A39"/>
    <w:rsid w:val="00B449D2"/>
    <w:rsid w:val="00B45BA2"/>
    <w:rsid w:val="00B463F5"/>
    <w:rsid w:val="00B50528"/>
    <w:rsid w:val="00B5731E"/>
    <w:rsid w:val="00B61720"/>
    <w:rsid w:val="00B63BEE"/>
    <w:rsid w:val="00B65A02"/>
    <w:rsid w:val="00B66098"/>
    <w:rsid w:val="00B668CA"/>
    <w:rsid w:val="00B67388"/>
    <w:rsid w:val="00B67786"/>
    <w:rsid w:val="00B70EAC"/>
    <w:rsid w:val="00B74512"/>
    <w:rsid w:val="00B760BD"/>
    <w:rsid w:val="00B76302"/>
    <w:rsid w:val="00B77AF0"/>
    <w:rsid w:val="00B80643"/>
    <w:rsid w:val="00B80DB8"/>
    <w:rsid w:val="00B80EBA"/>
    <w:rsid w:val="00B81A24"/>
    <w:rsid w:val="00B8424B"/>
    <w:rsid w:val="00B87535"/>
    <w:rsid w:val="00B87AB0"/>
    <w:rsid w:val="00B90B05"/>
    <w:rsid w:val="00B91C86"/>
    <w:rsid w:val="00B92649"/>
    <w:rsid w:val="00B949EA"/>
    <w:rsid w:val="00B96E02"/>
    <w:rsid w:val="00B9727E"/>
    <w:rsid w:val="00B97CCB"/>
    <w:rsid w:val="00BA2493"/>
    <w:rsid w:val="00BA2C1B"/>
    <w:rsid w:val="00BA3FF7"/>
    <w:rsid w:val="00BA491D"/>
    <w:rsid w:val="00BA4947"/>
    <w:rsid w:val="00BA78E0"/>
    <w:rsid w:val="00BB067D"/>
    <w:rsid w:val="00BB1025"/>
    <w:rsid w:val="00BB1AE2"/>
    <w:rsid w:val="00BB4427"/>
    <w:rsid w:val="00BB5EEE"/>
    <w:rsid w:val="00BB622F"/>
    <w:rsid w:val="00BB638F"/>
    <w:rsid w:val="00BB67AA"/>
    <w:rsid w:val="00BC0B58"/>
    <w:rsid w:val="00BC39CC"/>
    <w:rsid w:val="00BD0BA2"/>
    <w:rsid w:val="00BD25D3"/>
    <w:rsid w:val="00BD280B"/>
    <w:rsid w:val="00BD2B67"/>
    <w:rsid w:val="00BD4F97"/>
    <w:rsid w:val="00BD5F2C"/>
    <w:rsid w:val="00BD6856"/>
    <w:rsid w:val="00BE66BE"/>
    <w:rsid w:val="00BF0BE3"/>
    <w:rsid w:val="00BF31E9"/>
    <w:rsid w:val="00BF36B5"/>
    <w:rsid w:val="00BF388A"/>
    <w:rsid w:val="00BF472D"/>
    <w:rsid w:val="00BF49FC"/>
    <w:rsid w:val="00BF69C4"/>
    <w:rsid w:val="00BF6CC8"/>
    <w:rsid w:val="00C06FD8"/>
    <w:rsid w:val="00C11E10"/>
    <w:rsid w:val="00C13388"/>
    <w:rsid w:val="00C17F47"/>
    <w:rsid w:val="00C2140F"/>
    <w:rsid w:val="00C2227D"/>
    <w:rsid w:val="00C25648"/>
    <w:rsid w:val="00C257E8"/>
    <w:rsid w:val="00C27969"/>
    <w:rsid w:val="00C31524"/>
    <w:rsid w:val="00C31EA4"/>
    <w:rsid w:val="00C33D8B"/>
    <w:rsid w:val="00C379AC"/>
    <w:rsid w:val="00C37A5C"/>
    <w:rsid w:val="00C40A79"/>
    <w:rsid w:val="00C40C90"/>
    <w:rsid w:val="00C42CB2"/>
    <w:rsid w:val="00C43376"/>
    <w:rsid w:val="00C44D53"/>
    <w:rsid w:val="00C46451"/>
    <w:rsid w:val="00C50658"/>
    <w:rsid w:val="00C50F7B"/>
    <w:rsid w:val="00C52F4C"/>
    <w:rsid w:val="00C56E15"/>
    <w:rsid w:val="00C576CF"/>
    <w:rsid w:val="00C57A94"/>
    <w:rsid w:val="00C6177F"/>
    <w:rsid w:val="00C62C83"/>
    <w:rsid w:val="00C63166"/>
    <w:rsid w:val="00C6717B"/>
    <w:rsid w:val="00C674F2"/>
    <w:rsid w:val="00C7002A"/>
    <w:rsid w:val="00C7185D"/>
    <w:rsid w:val="00C758F6"/>
    <w:rsid w:val="00C76395"/>
    <w:rsid w:val="00C77079"/>
    <w:rsid w:val="00C80F30"/>
    <w:rsid w:val="00C8458D"/>
    <w:rsid w:val="00C87F6D"/>
    <w:rsid w:val="00C90075"/>
    <w:rsid w:val="00C91212"/>
    <w:rsid w:val="00C92EEA"/>
    <w:rsid w:val="00C94D94"/>
    <w:rsid w:val="00C952D6"/>
    <w:rsid w:val="00CA206F"/>
    <w:rsid w:val="00CA5639"/>
    <w:rsid w:val="00CA6553"/>
    <w:rsid w:val="00CA6EC6"/>
    <w:rsid w:val="00CA72BA"/>
    <w:rsid w:val="00CB0811"/>
    <w:rsid w:val="00CB1E65"/>
    <w:rsid w:val="00CB1E8A"/>
    <w:rsid w:val="00CB41EC"/>
    <w:rsid w:val="00CB59F9"/>
    <w:rsid w:val="00CB7366"/>
    <w:rsid w:val="00CC0C89"/>
    <w:rsid w:val="00CC3CDA"/>
    <w:rsid w:val="00CD030E"/>
    <w:rsid w:val="00CD319F"/>
    <w:rsid w:val="00CE32E0"/>
    <w:rsid w:val="00CE5BD1"/>
    <w:rsid w:val="00CE5CF9"/>
    <w:rsid w:val="00CF0072"/>
    <w:rsid w:val="00CF022B"/>
    <w:rsid w:val="00CF1340"/>
    <w:rsid w:val="00CF141B"/>
    <w:rsid w:val="00CF4887"/>
    <w:rsid w:val="00CF60CB"/>
    <w:rsid w:val="00CF6C72"/>
    <w:rsid w:val="00CF7580"/>
    <w:rsid w:val="00D0047B"/>
    <w:rsid w:val="00D01334"/>
    <w:rsid w:val="00D039A6"/>
    <w:rsid w:val="00D0409E"/>
    <w:rsid w:val="00D110DD"/>
    <w:rsid w:val="00D1528F"/>
    <w:rsid w:val="00D21AB1"/>
    <w:rsid w:val="00D22732"/>
    <w:rsid w:val="00D22802"/>
    <w:rsid w:val="00D2558D"/>
    <w:rsid w:val="00D275F8"/>
    <w:rsid w:val="00D27A25"/>
    <w:rsid w:val="00D27C87"/>
    <w:rsid w:val="00D3280E"/>
    <w:rsid w:val="00D33573"/>
    <w:rsid w:val="00D33C18"/>
    <w:rsid w:val="00D33C30"/>
    <w:rsid w:val="00D3493E"/>
    <w:rsid w:val="00D37E37"/>
    <w:rsid w:val="00D41ABC"/>
    <w:rsid w:val="00D42789"/>
    <w:rsid w:val="00D42B3F"/>
    <w:rsid w:val="00D471D9"/>
    <w:rsid w:val="00D50AE3"/>
    <w:rsid w:val="00D52A72"/>
    <w:rsid w:val="00D53AEA"/>
    <w:rsid w:val="00D556B3"/>
    <w:rsid w:val="00D613A8"/>
    <w:rsid w:val="00D61D9F"/>
    <w:rsid w:val="00D64A06"/>
    <w:rsid w:val="00D65389"/>
    <w:rsid w:val="00D66780"/>
    <w:rsid w:val="00D73247"/>
    <w:rsid w:val="00D75526"/>
    <w:rsid w:val="00D77C1C"/>
    <w:rsid w:val="00D82254"/>
    <w:rsid w:val="00D82ADE"/>
    <w:rsid w:val="00D83910"/>
    <w:rsid w:val="00D85D2A"/>
    <w:rsid w:val="00D931F2"/>
    <w:rsid w:val="00D96B62"/>
    <w:rsid w:val="00D97749"/>
    <w:rsid w:val="00DA356E"/>
    <w:rsid w:val="00DB1035"/>
    <w:rsid w:val="00DB21BE"/>
    <w:rsid w:val="00DB3BD6"/>
    <w:rsid w:val="00DC06C1"/>
    <w:rsid w:val="00DC0D5C"/>
    <w:rsid w:val="00DC28E4"/>
    <w:rsid w:val="00DC3B09"/>
    <w:rsid w:val="00DC6D52"/>
    <w:rsid w:val="00DD0811"/>
    <w:rsid w:val="00DD15C8"/>
    <w:rsid w:val="00DD20E9"/>
    <w:rsid w:val="00DD593B"/>
    <w:rsid w:val="00DD7548"/>
    <w:rsid w:val="00DE008E"/>
    <w:rsid w:val="00DE02D4"/>
    <w:rsid w:val="00DE0674"/>
    <w:rsid w:val="00DE1D4B"/>
    <w:rsid w:val="00DE7B1A"/>
    <w:rsid w:val="00DF0F68"/>
    <w:rsid w:val="00DF10E4"/>
    <w:rsid w:val="00DF3A79"/>
    <w:rsid w:val="00DF3F29"/>
    <w:rsid w:val="00DF61E5"/>
    <w:rsid w:val="00E00ABC"/>
    <w:rsid w:val="00E012C8"/>
    <w:rsid w:val="00E045AC"/>
    <w:rsid w:val="00E050A6"/>
    <w:rsid w:val="00E0641C"/>
    <w:rsid w:val="00E075D8"/>
    <w:rsid w:val="00E07B92"/>
    <w:rsid w:val="00E1269A"/>
    <w:rsid w:val="00E1271E"/>
    <w:rsid w:val="00E14A22"/>
    <w:rsid w:val="00E14BD6"/>
    <w:rsid w:val="00E16FBF"/>
    <w:rsid w:val="00E2049B"/>
    <w:rsid w:val="00E208F9"/>
    <w:rsid w:val="00E25140"/>
    <w:rsid w:val="00E3467D"/>
    <w:rsid w:val="00E357A4"/>
    <w:rsid w:val="00E402BA"/>
    <w:rsid w:val="00E4040B"/>
    <w:rsid w:val="00E406FC"/>
    <w:rsid w:val="00E41527"/>
    <w:rsid w:val="00E42CDB"/>
    <w:rsid w:val="00E4453D"/>
    <w:rsid w:val="00E4702A"/>
    <w:rsid w:val="00E50B7A"/>
    <w:rsid w:val="00E50E89"/>
    <w:rsid w:val="00E50F49"/>
    <w:rsid w:val="00E52F12"/>
    <w:rsid w:val="00E537BE"/>
    <w:rsid w:val="00E574CD"/>
    <w:rsid w:val="00E62DC7"/>
    <w:rsid w:val="00E62F39"/>
    <w:rsid w:val="00E70CEC"/>
    <w:rsid w:val="00E72255"/>
    <w:rsid w:val="00E722E6"/>
    <w:rsid w:val="00E72D8F"/>
    <w:rsid w:val="00E763C6"/>
    <w:rsid w:val="00E764BE"/>
    <w:rsid w:val="00E766DD"/>
    <w:rsid w:val="00E77199"/>
    <w:rsid w:val="00E777DD"/>
    <w:rsid w:val="00E77F2A"/>
    <w:rsid w:val="00E82545"/>
    <w:rsid w:val="00E8366B"/>
    <w:rsid w:val="00E848A1"/>
    <w:rsid w:val="00E87799"/>
    <w:rsid w:val="00E90F42"/>
    <w:rsid w:val="00E91F22"/>
    <w:rsid w:val="00E97492"/>
    <w:rsid w:val="00EA22AA"/>
    <w:rsid w:val="00EA293D"/>
    <w:rsid w:val="00EA29CA"/>
    <w:rsid w:val="00EA30C1"/>
    <w:rsid w:val="00EA4FFA"/>
    <w:rsid w:val="00EA5298"/>
    <w:rsid w:val="00EB464E"/>
    <w:rsid w:val="00EC260A"/>
    <w:rsid w:val="00EC5FC6"/>
    <w:rsid w:val="00EC6E4A"/>
    <w:rsid w:val="00EE0D1D"/>
    <w:rsid w:val="00EE18AC"/>
    <w:rsid w:val="00EE1CE0"/>
    <w:rsid w:val="00EE529D"/>
    <w:rsid w:val="00EE62B9"/>
    <w:rsid w:val="00EE65E1"/>
    <w:rsid w:val="00EF20DB"/>
    <w:rsid w:val="00EF4293"/>
    <w:rsid w:val="00EF6577"/>
    <w:rsid w:val="00F00334"/>
    <w:rsid w:val="00F00542"/>
    <w:rsid w:val="00F03E6B"/>
    <w:rsid w:val="00F0451E"/>
    <w:rsid w:val="00F07823"/>
    <w:rsid w:val="00F1136C"/>
    <w:rsid w:val="00F15FA7"/>
    <w:rsid w:val="00F1620D"/>
    <w:rsid w:val="00F165ED"/>
    <w:rsid w:val="00F21D85"/>
    <w:rsid w:val="00F24234"/>
    <w:rsid w:val="00F247E8"/>
    <w:rsid w:val="00F250D2"/>
    <w:rsid w:val="00F26F58"/>
    <w:rsid w:val="00F26FA6"/>
    <w:rsid w:val="00F32D48"/>
    <w:rsid w:val="00F34568"/>
    <w:rsid w:val="00F3492B"/>
    <w:rsid w:val="00F35604"/>
    <w:rsid w:val="00F35E3F"/>
    <w:rsid w:val="00F37132"/>
    <w:rsid w:val="00F41074"/>
    <w:rsid w:val="00F4378F"/>
    <w:rsid w:val="00F46012"/>
    <w:rsid w:val="00F46363"/>
    <w:rsid w:val="00F5023F"/>
    <w:rsid w:val="00F54D07"/>
    <w:rsid w:val="00F562EE"/>
    <w:rsid w:val="00F649FB"/>
    <w:rsid w:val="00F64CC8"/>
    <w:rsid w:val="00F72626"/>
    <w:rsid w:val="00F727C3"/>
    <w:rsid w:val="00F72C70"/>
    <w:rsid w:val="00F76F3E"/>
    <w:rsid w:val="00F7B153"/>
    <w:rsid w:val="00F84E22"/>
    <w:rsid w:val="00F85868"/>
    <w:rsid w:val="00F90859"/>
    <w:rsid w:val="00F91DB0"/>
    <w:rsid w:val="00F937AE"/>
    <w:rsid w:val="00F95374"/>
    <w:rsid w:val="00F95C7F"/>
    <w:rsid w:val="00FB14E1"/>
    <w:rsid w:val="00FB14ED"/>
    <w:rsid w:val="00FB39BA"/>
    <w:rsid w:val="00FC1DF9"/>
    <w:rsid w:val="00FC3155"/>
    <w:rsid w:val="00FC4A4A"/>
    <w:rsid w:val="00FC64A3"/>
    <w:rsid w:val="00FC6E1D"/>
    <w:rsid w:val="00FC6FCF"/>
    <w:rsid w:val="00FC717E"/>
    <w:rsid w:val="00FD1B8D"/>
    <w:rsid w:val="00FD4A9A"/>
    <w:rsid w:val="00FD776C"/>
    <w:rsid w:val="00FD7A7B"/>
    <w:rsid w:val="00FE2E2D"/>
    <w:rsid w:val="00FE55EA"/>
    <w:rsid w:val="00FE62F2"/>
    <w:rsid w:val="00FF2DBC"/>
    <w:rsid w:val="00FF5912"/>
    <w:rsid w:val="014AD504"/>
    <w:rsid w:val="0153FECF"/>
    <w:rsid w:val="0175E89E"/>
    <w:rsid w:val="01EF25B3"/>
    <w:rsid w:val="029FCA92"/>
    <w:rsid w:val="02E9AA02"/>
    <w:rsid w:val="03072F2B"/>
    <w:rsid w:val="03660CE0"/>
    <w:rsid w:val="03662C0D"/>
    <w:rsid w:val="03BC5A71"/>
    <w:rsid w:val="0456B543"/>
    <w:rsid w:val="04AB90FF"/>
    <w:rsid w:val="0512AF51"/>
    <w:rsid w:val="053855B6"/>
    <w:rsid w:val="0542B362"/>
    <w:rsid w:val="0561B388"/>
    <w:rsid w:val="0578B213"/>
    <w:rsid w:val="0604BCA8"/>
    <w:rsid w:val="0607C2A7"/>
    <w:rsid w:val="0608FB6A"/>
    <w:rsid w:val="063E7FFF"/>
    <w:rsid w:val="07075945"/>
    <w:rsid w:val="07474F6E"/>
    <w:rsid w:val="076D6151"/>
    <w:rsid w:val="0772EA0E"/>
    <w:rsid w:val="07D637EF"/>
    <w:rsid w:val="08297FEC"/>
    <w:rsid w:val="08D789B0"/>
    <w:rsid w:val="09519475"/>
    <w:rsid w:val="095B8F51"/>
    <w:rsid w:val="0987396C"/>
    <w:rsid w:val="09F173D2"/>
    <w:rsid w:val="0AECCFD3"/>
    <w:rsid w:val="0B67F975"/>
    <w:rsid w:val="0BA2DFE9"/>
    <w:rsid w:val="0BB36E57"/>
    <w:rsid w:val="0C20E050"/>
    <w:rsid w:val="0C29722D"/>
    <w:rsid w:val="0CC908A4"/>
    <w:rsid w:val="0D2EBBD2"/>
    <w:rsid w:val="0DF452FA"/>
    <w:rsid w:val="0E3D6A8D"/>
    <w:rsid w:val="0EC460D1"/>
    <w:rsid w:val="0EE25DD9"/>
    <w:rsid w:val="0F351AED"/>
    <w:rsid w:val="0F3F2E70"/>
    <w:rsid w:val="0F5F62B2"/>
    <w:rsid w:val="0F62CCEE"/>
    <w:rsid w:val="0F6D162D"/>
    <w:rsid w:val="0F7C30C4"/>
    <w:rsid w:val="0F954DBD"/>
    <w:rsid w:val="0FCF1FD0"/>
    <w:rsid w:val="1075679D"/>
    <w:rsid w:val="10EC8691"/>
    <w:rsid w:val="111EFEA6"/>
    <w:rsid w:val="12611857"/>
    <w:rsid w:val="12907E1C"/>
    <w:rsid w:val="12D304ED"/>
    <w:rsid w:val="12EC6CBC"/>
    <w:rsid w:val="13050FAB"/>
    <w:rsid w:val="138019B8"/>
    <w:rsid w:val="139EB878"/>
    <w:rsid w:val="13B8EF62"/>
    <w:rsid w:val="14434FD9"/>
    <w:rsid w:val="14CA1854"/>
    <w:rsid w:val="14D9E285"/>
    <w:rsid w:val="1507A246"/>
    <w:rsid w:val="151B31EA"/>
    <w:rsid w:val="15F4A6EC"/>
    <w:rsid w:val="16010761"/>
    <w:rsid w:val="1675FD77"/>
    <w:rsid w:val="1690241C"/>
    <w:rsid w:val="169E42E1"/>
    <w:rsid w:val="17063998"/>
    <w:rsid w:val="171DC2EF"/>
    <w:rsid w:val="176696A0"/>
    <w:rsid w:val="17670B39"/>
    <w:rsid w:val="17BB4E21"/>
    <w:rsid w:val="187648E7"/>
    <w:rsid w:val="18A10673"/>
    <w:rsid w:val="18C572D3"/>
    <w:rsid w:val="191562D0"/>
    <w:rsid w:val="193817D9"/>
    <w:rsid w:val="19A5A67A"/>
    <w:rsid w:val="19F35AE6"/>
    <w:rsid w:val="1A076D34"/>
    <w:rsid w:val="1A52FB16"/>
    <w:rsid w:val="1A96EF0C"/>
    <w:rsid w:val="1AAEE19A"/>
    <w:rsid w:val="1ACAF74C"/>
    <w:rsid w:val="1B4F6835"/>
    <w:rsid w:val="1B9C9312"/>
    <w:rsid w:val="1BD14C13"/>
    <w:rsid w:val="1C362BE3"/>
    <w:rsid w:val="1C8A8BA2"/>
    <w:rsid w:val="1C99DAC9"/>
    <w:rsid w:val="1CA790F6"/>
    <w:rsid w:val="1CCA2652"/>
    <w:rsid w:val="1CE74861"/>
    <w:rsid w:val="1D063272"/>
    <w:rsid w:val="1D063579"/>
    <w:rsid w:val="1D2CEB5D"/>
    <w:rsid w:val="1D431CE9"/>
    <w:rsid w:val="1D5AECDB"/>
    <w:rsid w:val="1D698483"/>
    <w:rsid w:val="1D7365C7"/>
    <w:rsid w:val="1D8DD7C5"/>
    <w:rsid w:val="1D91A4BE"/>
    <w:rsid w:val="1DA6ABDA"/>
    <w:rsid w:val="1E9FD36C"/>
    <w:rsid w:val="1ECB83F4"/>
    <w:rsid w:val="1EE48D01"/>
    <w:rsid w:val="1EFBC1E1"/>
    <w:rsid w:val="1F1CC7D5"/>
    <w:rsid w:val="1F61762E"/>
    <w:rsid w:val="1F9CB34B"/>
    <w:rsid w:val="1FDE37C0"/>
    <w:rsid w:val="1FE18C9D"/>
    <w:rsid w:val="1FE4D594"/>
    <w:rsid w:val="1FFC3242"/>
    <w:rsid w:val="203CC49A"/>
    <w:rsid w:val="207E1723"/>
    <w:rsid w:val="20BCF41D"/>
    <w:rsid w:val="20DE5855"/>
    <w:rsid w:val="20E882C1"/>
    <w:rsid w:val="214052E7"/>
    <w:rsid w:val="215717D0"/>
    <w:rsid w:val="21E45622"/>
    <w:rsid w:val="21EA3997"/>
    <w:rsid w:val="2335513C"/>
    <w:rsid w:val="23966F76"/>
    <w:rsid w:val="24921D85"/>
    <w:rsid w:val="257F4331"/>
    <w:rsid w:val="25994610"/>
    <w:rsid w:val="25AFB1EC"/>
    <w:rsid w:val="2625D725"/>
    <w:rsid w:val="27028E8D"/>
    <w:rsid w:val="27605FD4"/>
    <w:rsid w:val="2791DAB8"/>
    <w:rsid w:val="283170B6"/>
    <w:rsid w:val="284CCA7C"/>
    <w:rsid w:val="287D176A"/>
    <w:rsid w:val="291367F8"/>
    <w:rsid w:val="29295C8D"/>
    <w:rsid w:val="29368A00"/>
    <w:rsid w:val="297BE491"/>
    <w:rsid w:val="29A17EDA"/>
    <w:rsid w:val="2A1E7A98"/>
    <w:rsid w:val="2A699DFC"/>
    <w:rsid w:val="2A89119D"/>
    <w:rsid w:val="2AAEA065"/>
    <w:rsid w:val="2B26475E"/>
    <w:rsid w:val="2B371D24"/>
    <w:rsid w:val="2BDA3F7D"/>
    <w:rsid w:val="2BF1943D"/>
    <w:rsid w:val="2C31C612"/>
    <w:rsid w:val="2C93D455"/>
    <w:rsid w:val="2CBE9A67"/>
    <w:rsid w:val="2CD40349"/>
    <w:rsid w:val="2CEE3F03"/>
    <w:rsid w:val="2D1D4E12"/>
    <w:rsid w:val="2D655354"/>
    <w:rsid w:val="2DA255EB"/>
    <w:rsid w:val="2E13D928"/>
    <w:rsid w:val="2E21FC4F"/>
    <w:rsid w:val="2E5DBFE8"/>
    <w:rsid w:val="2E5EDEE8"/>
    <w:rsid w:val="2E6AF320"/>
    <w:rsid w:val="2E782CC5"/>
    <w:rsid w:val="2F9F9509"/>
    <w:rsid w:val="2FB6239A"/>
    <w:rsid w:val="3069D13E"/>
    <w:rsid w:val="307374E4"/>
    <w:rsid w:val="309D62B5"/>
    <w:rsid w:val="30F8DB0D"/>
    <w:rsid w:val="311A6166"/>
    <w:rsid w:val="31D65089"/>
    <w:rsid w:val="31DBD7AD"/>
    <w:rsid w:val="320F70B5"/>
    <w:rsid w:val="321F658F"/>
    <w:rsid w:val="3267DF32"/>
    <w:rsid w:val="32B14AB8"/>
    <w:rsid w:val="32C79D56"/>
    <w:rsid w:val="32D0D6AB"/>
    <w:rsid w:val="32E9F01B"/>
    <w:rsid w:val="33063DBF"/>
    <w:rsid w:val="339C03DA"/>
    <w:rsid w:val="33AFFD44"/>
    <w:rsid w:val="33BA9BEC"/>
    <w:rsid w:val="33BBEC4A"/>
    <w:rsid w:val="33D4D374"/>
    <w:rsid w:val="3443C3D7"/>
    <w:rsid w:val="3445F4FE"/>
    <w:rsid w:val="345DAF50"/>
    <w:rsid w:val="35F388FC"/>
    <w:rsid w:val="361B2539"/>
    <w:rsid w:val="364406FB"/>
    <w:rsid w:val="36AD0754"/>
    <w:rsid w:val="3701CB1F"/>
    <w:rsid w:val="37C741F5"/>
    <w:rsid w:val="38940280"/>
    <w:rsid w:val="389602E2"/>
    <w:rsid w:val="38E0DD3C"/>
    <w:rsid w:val="38E5E18A"/>
    <w:rsid w:val="3936288D"/>
    <w:rsid w:val="394BC291"/>
    <w:rsid w:val="3A1B9429"/>
    <w:rsid w:val="3A9CC446"/>
    <w:rsid w:val="3B75B8A6"/>
    <w:rsid w:val="3B93E61D"/>
    <w:rsid w:val="3BC1F170"/>
    <w:rsid w:val="3BD09F21"/>
    <w:rsid w:val="3C383D34"/>
    <w:rsid w:val="3C3A5342"/>
    <w:rsid w:val="3C567999"/>
    <w:rsid w:val="3C6CC3CC"/>
    <w:rsid w:val="3C85A399"/>
    <w:rsid w:val="3D377731"/>
    <w:rsid w:val="3D79A2B3"/>
    <w:rsid w:val="3DBC344E"/>
    <w:rsid w:val="3DD0548A"/>
    <w:rsid w:val="3E154F82"/>
    <w:rsid w:val="3F2533F5"/>
    <w:rsid w:val="3F6AE1EB"/>
    <w:rsid w:val="3F725775"/>
    <w:rsid w:val="3F7FE26C"/>
    <w:rsid w:val="3F84DD17"/>
    <w:rsid w:val="4001C70F"/>
    <w:rsid w:val="403D5FAA"/>
    <w:rsid w:val="409549F3"/>
    <w:rsid w:val="40B313F6"/>
    <w:rsid w:val="40D4BD18"/>
    <w:rsid w:val="4109A3DF"/>
    <w:rsid w:val="4118BDD1"/>
    <w:rsid w:val="4148B673"/>
    <w:rsid w:val="416AC379"/>
    <w:rsid w:val="41922C9D"/>
    <w:rsid w:val="41D817D2"/>
    <w:rsid w:val="41F7536A"/>
    <w:rsid w:val="434A9CA8"/>
    <w:rsid w:val="43CAC5CD"/>
    <w:rsid w:val="448453EE"/>
    <w:rsid w:val="44888A27"/>
    <w:rsid w:val="44BDD7C2"/>
    <w:rsid w:val="453B9C31"/>
    <w:rsid w:val="455CABB1"/>
    <w:rsid w:val="46219E5D"/>
    <w:rsid w:val="4627E3AF"/>
    <w:rsid w:val="46BA1422"/>
    <w:rsid w:val="46CDFC97"/>
    <w:rsid w:val="46FF5F54"/>
    <w:rsid w:val="470274FD"/>
    <w:rsid w:val="47B84D44"/>
    <w:rsid w:val="47CFB96D"/>
    <w:rsid w:val="4808C42A"/>
    <w:rsid w:val="48868942"/>
    <w:rsid w:val="4899DDBE"/>
    <w:rsid w:val="489F0F13"/>
    <w:rsid w:val="48A28779"/>
    <w:rsid w:val="48DCA83F"/>
    <w:rsid w:val="48E71F65"/>
    <w:rsid w:val="493D8C5F"/>
    <w:rsid w:val="493DC152"/>
    <w:rsid w:val="496979C7"/>
    <w:rsid w:val="4996744B"/>
    <w:rsid w:val="49983B51"/>
    <w:rsid w:val="4A38EA09"/>
    <w:rsid w:val="4BB26380"/>
    <w:rsid w:val="4C43C3A8"/>
    <w:rsid w:val="4CC5204E"/>
    <w:rsid w:val="4DB4A5DE"/>
    <w:rsid w:val="4DE54E9A"/>
    <w:rsid w:val="4ED8FACB"/>
    <w:rsid w:val="4F35DFB9"/>
    <w:rsid w:val="4F569764"/>
    <w:rsid w:val="4F623C8B"/>
    <w:rsid w:val="4FBEDD3C"/>
    <w:rsid w:val="4FD6E246"/>
    <w:rsid w:val="4FE053D6"/>
    <w:rsid w:val="4FE748A4"/>
    <w:rsid w:val="503D769C"/>
    <w:rsid w:val="504A4905"/>
    <w:rsid w:val="51A0BB00"/>
    <w:rsid w:val="51B3A8FF"/>
    <w:rsid w:val="51CF6A15"/>
    <w:rsid w:val="51E00254"/>
    <w:rsid w:val="52289DE4"/>
    <w:rsid w:val="5229CF57"/>
    <w:rsid w:val="5253C105"/>
    <w:rsid w:val="52609012"/>
    <w:rsid w:val="527753AA"/>
    <w:rsid w:val="5282E8A4"/>
    <w:rsid w:val="5288D8BD"/>
    <w:rsid w:val="52ACBAA0"/>
    <w:rsid w:val="531C614F"/>
    <w:rsid w:val="533422D3"/>
    <w:rsid w:val="535BDA05"/>
    <w:rsid w:val="53A6FF2C"/>
    <w:rsid w:val="54044368"/>
    <w:rsid w:val="54096497"/>
    <w:rsid w:val="54789024"/>
    <w:rsid w:val="547C778F"/>
    <w:rsid w:val="552AD9F4"/>
    <w:rsid w:val="553C31FC"/>
    <w:rsid w:val="554964AB"/>
    <w:rsid w:val="55604BA4"/>
    <w:rsid w:val="558976BC"/>
    <w:rsid w:val="559C5271"/>
    <w:rsid w:val="55D71C25"/>
    <w:rsid w:val="562C44C5"/>
    <w:rsid w:val="564A7289"/>
    <w:rsid w:val="56566A1D"/>
    <w:rsid w:val="56A121D1"/>
    <w:rsid w:val="56CD3D2C"/>
    <w:rsid w:val="576961A8"/>
    <w:rsid w:val="57AE5829"/>
    <w:rsid w:val="58D39601"/>
    <w:rsid w:val="592EF737"/>
    <w:rsid w:val="59A8DBE3"/>
    <w:rsid w:val="59ACB11F"/>
    <w:rsid w:val="5A025CE2"/>
    <w:rsid w:val="5A054B7C"/>
    <w:rsid w:val="5A1D13DD"/>
    <w:rsid w:val="5A26C2CE"/>
    <w:rsid w:val="5A330A4D"/>
    <w:rsid w:val="5A379679"/>
    <w:rsid w:val="5A59B70D"/>
    <w:rsid w:val="5A770012"/>
    <w:rsid w:val="5AEFA74A"/>
    <w:rsid w:val="5B1B15D6"/>
    <w:rsid w:val="5B26FE4D"/>
    <w:rsid w:val="5B5318DF"/>
    <w:rsid w:val="5BC99E17"/>
    <w:rsid w:val="5C37FB60"/>
    <w:rsid w:val="5CA1DE12"/>
    <w:rsid w:val="5D01D665"/>
    <w:rsid w:val="5D89C73E"/>
    <w:rsid w:val="5DE16B9A"/>
    <w:rsid w:val="5E0C2F91"/>
    <w:rsid w:val="5E5286F0"/>
    <w:rsid w:val="5E6CEF09"/>
    <w:rsid w:val="5EB178D9"/>
    <w:rsid w:val="5EDD3458"/>
    <w:rsid w:val="5F1F6188"/>
    <w:rsid w:val="5FB5CC48"/>
    <w:rsid w:val="60468467"/>
    <w:rsid w:val="6082E522"/>
    <w:rsid w:val="61829767"/>
    <w:rsid w:val="61A3E95A"/>
    <w:rsid w:val="61F9A939"/>
    <w:rsid w:val="6208E671"/>
    <w:rsid w:val="62112E49"/>
    <w:rsid w:val="6243DE74"/>
    <w:rsid w:val="624A838C"/>
    <w:rsid w:val="6428781B"/>
    <w:rsid w:val="64374FE0"/>
    <w:rsid w:val="64C4E2E2"/>
    <w:rsid w:val="65A320C8"/>
    <w:rsid w:val="65C2D332"/>
    <w:rsid w:val="6603B6D9"/>
    <w:rsid w:val="661201D3"/>
    <w:rsid w:val="66367A31"/>
    <w:rsid w:val="66B858EA"/>
    <w:rsid w:val="66CC043F"/>
    <w:rsid w:val="670BE46A"/>
    <w:rsid w:val="677B2A96"/>
    <w:rsid w:val="67DAB76D"/>
    <w:rsid w:val="67FD0AE4"/>
    <w:rsid w:val="68BE1A27"/>
    <w:rsid w:val="68C1E7F2"/>
    <w:rsid w:val="691951DB"/>
    <w:rsid w:val="694C58DA"/>
    <w:rsid w:val="69B39339"/>
    <w:rsid w:val="69C3DABE"/>
    <w:rsid w:val="6A47A137"/>
    <w:rsid w:val="6A5BB95D"/>
    <w:rsid w:val="6ACFE0D8"/>
    <w:rsid w:val="6AE313BB"/>
    <w:rsid w:val="6BA5C93A"/>
    <w:rsid w:val="6BF5ED36"/>
    <w:rsid w:val="6BF64C5A"/>
    <w:rsid w:val="6C279FA7"/>
    <w:rsid w:val="6C52312F"/>
    <w:rsid w:val="6C69D3B7"/>
    <w:rsid w:val="6CDCBD70"/>
    <w:rsid w:val="6CF4B944"/>
    <w:rsid w:val="6CF80402"/>
    <w:rsid w:val="6D2E24DC"/>
    <w:rsid w:val="6D39DDFC"/>
    <w:rsid w:val="6D98EBFC"/>
    <w:rsid w:val="6E14B43C"/>
    <w:rsid w:val="6E9BE3D6"/>
    <w:rsid w:val="6ED5FE67"/>
    <w:rsid w:val="6EEF4F3B"/>
    <w:rsid w:val="6F54BC7A"/>
    <w:rsid w:val="6FE5CDD0"/>
    <w:rsid w:val="6FF5E0E6"/>
    <w:rsid w:val="70405FA1"/>
    <w:rsid w:val="70A0573A"/>
    <w:rsid w:val="70C0907C"/>
    <w:rsid w:val="725E1F62"/>
    <w:rsid w:val="7265D55E"/>
    <w:rsid w:val="7269104F"/>
    <w:rsid w:val="7272CE4C"/>
    <w:rsid w:val="72F0B46C"/>
    <w:rsid w:val="730D073E"/>
    <w:rsid w:val="7353F598"/>
    <w:rsid w:val="74242160"/>
    <w:rsid w:val="74287E7B"/>
    <w:rsid w:val="745EC358"/>
    <w:rsid w:val="7472C82D"/>
    <w:rsid w:val="74911DC7"/>
    <w:rsid w:val="74FDA269"/>
    <w:rsid w:val="757CE5C6"/>
    <w:rsid w:val="758322CB"/>
    <w:rsid w:val="75894D8E"/>
    <w:rsid w:val="76B9571C"/>
    <w:rsid w:val="76F4F3FF"/>
    <w:rsid w:val="76F98AEC"/>
    <w:rsid w:val="7787FA0B"/>
    <w:rsid w:val="779F17BB"/>
    <w:rsid w:val="78127AA3"/>
    <w:rsid w:val="78A9BDE5"/>
    <w:rsid w:val="79243F84"/>
    <w:rsid w:val="795398D6"/>
    <w:rsid w:val="797D90EC"/>
    <w:rsid w:val="79AA8524"/>
    <w:rsid w:val="79AEE712"/>
    <w:rsid w:val="79E76520"/>
    <w:rsid w:val="7A4FAF14"/>
    <w:rsid w:val="7A6A633A"/>
    <w:rsid w:val="7A8F9C91"/>
    <w:rsid w:val="7AD0847D"/>
    <w:rsid w:val="7AD7F412"/>
    <w:rsid w:val="7AECB669"/>
    <w:rsid w:val="7BB30986"/>
    <w:rsid w:val="7BBA3F87"/>
    <w:rsid w:val="7BDA0B38"/>
    <w:rsid w:val="7C0F6435"/>
    <w:rsid w:val="7C374F9F"/>
    <w:rsid w:val="7C7F83DB"/>
    <w:rsid w:val="7CA001D2"/>
    <w:rsid w:val="7D199884"/>
    <w:rsid w:val="7D8F9AE6"/>
    <w:rsid w:val="7E489C84"/>
    <w:rsid w:val="7E615DF1"/>
    <w:rsid w:val="7E7CC140"/>
    <w:rsid w:val="7ED3898F"/>
    <w:rsid w:val="7F274E2D"/>
    <w:rsid w:val="7FB1A215"/>
    <w:rsid w:val="7FC1D9AE"/>
    <w:rsid w:val="7FD3DC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99E7E"/>
  <w15:chartTrackingRefBased/>
  <w15:docId w15:val="{850959D4-FD4E-421D-B86D-96D733589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358F0"/>
    <w:pPr>
      <w:spacing w:line="254" w:lineRule="auto"/>
    </w:pPr>
    <w:rPr>
      <w:kern w:val="0"/>
      <w:sz w:val="22"/>
      <w:szCs w:val="22"/>
    </w:rPr>
  </w:style>
  <w:style w:type="paragraph" w:styleId="Pealkiri1">
    <w:name w:val="heading 1"/>
    <w:basedOn w:val="Normaallaad"/>
    <w:next w:val="Normaallaad"/>
    <w:link w:val="Pealkiri1Mrk"/>
    <w:uiPriority w:val="9"/>
    <w:qFormat/>
    <w:rsid w:val="001358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358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358F0"/>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358F0"/>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358F0"/>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358F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358F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358F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358F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358F0"/>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358F0"/>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358F0"/>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358F0"/>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358F0"/>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358F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358F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358F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358F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358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358F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358F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358F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358F0"/>
    <w:pPr>
      <w:spacing w:before="160"/>
      <w:jc w:val="center"/>
    </w:pPr>
    <w:rPr>
      <w:i/>
      <w:iCs/>
      <w:color w:val="404040" w:themeColor="text1" w:themeTint="BF"/>
    </w:rPr>
  </w:style>
  <w:style w:type="character" w:customStyle="1" w:styleId="TsitaatMrk">
    <w:name w:val="Tsitaat Märk"/>
    <w:basedOn w:val="Liguvaikefont"/>
    <w:link w:val="Tsitaat"/>
    <w:uiPriority w:val="29"/>
    <w:rsid w:val="001358F0"/>
    <w:rPr>
      <w:i/>
      <w:iCs/>
      <w:color w:val="404040" w:themeColor="text1" w:themeTint="BF"/>
    </w:rPr>
  </w:style>
  <w:style w:type="paragraph" w:styleId="Loendilik">
    <w:name w:val="List Paragraph"/>
    <w:basedOn w:val="Normaallaad"/>
    <w:uiPriority w:val="34"/>
    <w:qFormat/>
    <w:rsid w:val="001358F0"/>
    <w:pPr>
      <w:ind w:left="720"/>
      <w:contextualSpacing/>
    </w:pPr>
  </w:style>
  <w:style w:type="character" w:styleId="Selgeltmrgatavrhutus">
    <w:name w:val="Intense Emphasis"/>
    <w:basedOn w:val="Liguvaikefont"/>
    <w:uiPriority w:val="21"/>
    <w:qFormat/>
    <w:rsid w:val="001358F0"/>
    <w:rPr>
      <w:i/>
      <w:iCs/>
      <w:color w:val="0F4761" w:themeColor="accent1" w:themeShade="BF"/>
    </w:rPr>
  </w:style>
  <w:style w:type="paragraph" w:styleId="Selgeltmrgatavtsitaat">
    <w:name w:val="Intense Quote"/>
    <w:basedOn w:val="Normaallaad"/>
    <w:next w:val="Normaallaad"/>
    <w:link w:val="SelgeltmrgatavtsitaatMrk"/>
    <w:uiPriority w:val="30"/>
    <w:qFormat/>
    <w:rsid w:val="001358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358F0"/>
    <w:rPr>
      <w:i/>
      <w:iCs/>
      <w:color w:val="0F4761" w:themeColor="accent1" w:themeShade="BF"/>
    </w:rPr>
  </w:style>
  <w:style w:type="character" w:styleId="Selgeltmrgatavviide">
    <w:name w:val="Intense Reference"/>
    <w:basedOn w:val="Liguvaikefont"/>
    <w:uiPriority w:val="32"/>
    <w:qFormat/>
    <w:rsid w:val="001358F0"/>
    <w:rPr>
      <w:b/>
      <w:bCs/>
      <w:smallCaps/>
      <w:color w:val="0F4761" w:themeColor="accent1" w:themeShade="BF"/>
      <w:spacing w:val="5"/>
    </w:rPr>
  </w:style>
  <w:style w:type="character" w:styleId="Hperlink">
    <w:name w:val="Hyperlink"/>
    <w:basedOn w:val="Liguvaikefont"/>
    <w:uiPriority w:val="99"/>
    <w:unhideWhenUsed/>
    <w:rsid w:val="001358F0"/>
    <w:rPr>
      <w:color w:val="467886" w:themeColor="hyperlink"/>
      <w:u w:val="single"/>
    </w:rPr>
  </w:style>
  <w:style w:type="paragraph" w:styleId="Allmrkusetekst">
    <w:name w:val="footnote text"/>
    <w:basedOn w:val="Normaallaad"/>
    <w:link w:val="AllmrkusetekstMrk"/>
    <w:uiPriority w:val="99"/>
    <w:unhideWhenUsed/>
    <w:rsid w:val="001358F0"/>
    <w:pPr>
      <w:spacing w:after="0" w:line="240" w:lineRule="auto"/>
    </w:pPr>
    <w:rPr>
      <w:sz w:val="20"/>
      <w:szCs w:val="20"/>
    </w:rPr>
  </w:style>
  <w:style w:type="character" w:customStyle="1" w:styleId="AllmrkusetekstMrk">
    <w:name w:val="Allmärkuse tekst Märk"/>
    <w:basedOn w:val="Liguvaikefont"/>
    <w:link w:val="Allmrkusetekst"/>
    <w:uiPriority w:val="99"/>
    <w:rsid w:val="001358F0"/>
    <w:rPr>
      <w:kern w:val="0"/>
      <w:sz w:val="20"/>
      <w:szCs w:val="20"/>
    </w:rPr>
  </w:style>
  <w:style w:type="character" w:styleId="Allmrkuseviide">
    <w:name w:val="footnote reference"/>
    <w:basedOn w:val="Liguvaikefont"/>
    <w:uiPriority w:val="99"/>
    <w:semiHidden/>
    <w:unhideWhenUsed/>
    <w:rsid w:val="001358F0"/>
    <w:rPr>
      <w:vertAlign w:val="superscript"/>
    </w:rPr>
  </w:style>
  <w:style w:type="character" w:styleId="Klastatudhperlink">
    <w:name w:val="FollowedHyperlink"/>
    <w:basedOn w:val="Liguvaikefont"/>
    <w:uiPriority w:val="99"/>
    <w:semiHidden/>
    <w:unhideWhenUsed/>
    <w:rsid w:val="001358F0"/>
    <w:rPr>
      <w:color w:val="96607D" w:themeColor="followedHyperlink"/>
      <w:u w:val="single"/>
    </w:rPr>
  </w:style>
  <w:style w:type="paragraph" w:styleId="Pis">
    <w:name w:val="header"/>
    <w:basedOn w:val="Normaallaad"/>
    <w:link w:val="PisMrk"/>
    <w:uiPriority w:val="99"/>
    <w:unhideWhenUsed/>
    <w:rsid w:val="00005F0C"/>
    <w:pPr>
      <w:tabs>
        <w:tab w:val="center" w:pos="4536"/>
        <w:tab w:val="right" w:pos="9072"/>
      </w:tabs>
      <w:spacing w:after="0" w:line="240" w:lineRule="auto"/>
    </w:pPr>
  </w:style>
  <w:style w:type="character" w:customStyle="1" w:styleId="PisMrk">
    <w:name w:val="Päis Märk"/>
    <w:basedOn w:val="Liguvaikefont"/>
    <w:link w:val="Pis"/>
    <w:uiPriority w:val="99"/>
    <w:rsid w:val="00005F0C"/>
    <w:rPr>
      <w:kern w:val="0"/>
      <w:sz w:val="22"/>
      <w:szCs w:val="22"/>
    </w:rPr>
  </w:style>
  <w:style w:type="paragraph" w:styleId="Jalus">
    <w:name w:val="footer"/>
    <w:basedOn w:val="Normaallaad"/>
    <w:link w:val="JalusMrk"/>
    <w:uiPriority w:val="99"/>
    <w:unhideWhenUsed/>
    <w:rsid w:val="00005F0C"/>
    <w:pPr>
      <w:tabs>
        <w:tab w:val="center" w:pos="4536"/>
        <w:tab w:val="right" w:pos="9072"/>
      </w:tabs>
      <w:spacing w:after="0" w:line="240" w:lineRule="auto"/>
    </w:pPr>
  </w:style>
  <w:style w:type="character" w:customStyle="1" w:styleId="JalusMrk">
    <w:name w:val="Jalus Märk"/>
    <w:basedOn w:val="Liguvaikefont"/>
    <w:link w:val="Jalus"/>
    <w:uiPriority w:val="99"/>
    <w:rsid w:val="00005F0C"/>
    <w:rPr>
      <w:kern w:val="0"/>
      <w:sz w:val="22"/>
      <w:szCs w:val="22"/>
    </w:rPr>
  </w:style>
  <w:style w:type="paragraph" w:styleId="Normaallaadveeb">
    <w:name w:val="Normal (Web)"/>
    <w:basedOn w:val="Normaallaad"/>
    <w:uiPriority w:val="99"/>
    <w:semiHidden/>
    <w:unhideWhenUsed/>
    <w:rsid w:val="00B81A24"/>
    <w:rPr>
      <w:rFonts w:ascii="Times New Roman" w:hAnsi="Times New Roman" w:cs="Times New Roman"/>
      <w:sz w:val="24"/>
      <w:szCs w:val="24"/>
    </w:r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kern w:val="0"/>
      <w:sz w:val="20"/>
      <w:szCs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772ED1"/>
    <w:pPr>
      <w:spacing w:after="0" w:line="240" w:lineRule="auto"/>
    </w:pPr>
    <w:rPr>
      <w:kern w:val="0"/>
      <w:sz w:val="22"/>
      <w:szCs w:val="22"/>
    </w:rPr>
  </w:style>
  <w:style w:type="character" w:customStyle="1" w:styleId="normaltextrun">
    <w:name w:val="normaltextrun"/>
    <w:basedOn w:val="Liguvaikefont"/>
    <w:rsid w:val="0036579F"/>
  </w:style>
  <w:style w:type="paragraph" w:styleId="Kommentaariteema">
    <w:name w:val="annotation subject"/>
    <w:basedOn w:val="Kommentaaritekst"/>
    <w:next w:val="Kommentaaritekst"/>
    <w:link w:val="KommentaariteemaMrk"/>
    <w:uiPriority w:val="99"/>
    <w:semiHidden/>
    <w:unhideWhenUsed/>
    <w:rsid w:val="006125B5"/>
    <w:rPr>
      <w:b/>
      <w:bCs/>
    </w:rPr>
  </w:style>
  <w:style w:type="character" w:customStyle="1" w:styleId="KommentaariteemaMrk">
    <w:name w:val="Kommentaari teema Märk"/>
    <w:basedOn w:val="KommentaaritekstMrk"/>
    <w:link w:val="Kommentaariteema"/>
    <w:uiPriority w:val="99"/>
    <w:semiHidden/>
    <w:rsid w:val="006125B5"/>
    <w:rPr>
      <w:b/>
      <w:bCs/>
      <w:kern w:val="0"/>
      <w:sz w:val="20"/>
      <w:szCs w:val="20"/>
    </w:rPr>
  </w:style>
  <w:style w:type="character" w:styleId="Lahendamatamainimine">
    <w:name w:val="Unresolved Mention"/>
    <w:basedOn w:val="Liguvaikefont"/>
    <w:uiPriority w:val="99"/>
    <w:semiHidden/>
    <w:unhideWhenUsed/>
    <w:rsid w:val="003078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0892">
      <w:bodyDiv w:val="1"/>
      <w:marLeft w:val="0"/>
      <w:marRight w:val="0"/>
      <w:marTop w:val="0"/>
      <w:marBottom w:val="0"/>
      <w:divBdr>
        <w:top w:val="none" w:sz="0" w:space="0" w:color="auto"/>
        <w:left w:val="none" w:sz="0" w:space="0" w:color="auto"/>
        <w:bottom w:val="none" w:sz="0" w:space="0" w:color="auto"/>
        <w:right w:val="none" w:sz="0" w:space="0" w:color="auto"/>
      </w:divBdr>
    </w:div>
    <w:div w:id="142936353">
      <w:bodyDiv w:val="1"/>
      <w:marLeft w:val="0"/>
      <w:marRight w:val="0"/>
      <w:marTop w:val="0"/>
      <w:marBottom w:val="0"/>
      <w:divBdr>
        <w:top w:val="none" w:sz="0" w:space="0" w:color="auto"/>
        <w:left w:val="none" w:sz="0" w:space="0" w:color="auto"/>
        <w:bottom w:val="none" w:sz="0" w:space="0" w:color="auto"/>
        <w:right w:val="none" w:sz="0" w:space="0" w:color="auto"/>
      </w:divBdr>
    </w:div>
    <w:div w:id="169299171">
      <w:bodyDiv w:val="1"/>
      <w:marLeft w:val="0"/>
      <w:marRight w:val="0"/>
      <w:marTop w:val="0"/>
      <w:marBottom w:val="0"/>
      <w:divBdr>
        <w:top w:val="none" w:sz="0" w:space="0" w:color="auto"/>
        <w:left w:val="none" w:sz="0" w:space="0" w:color="auto"/>
        <w:bottom w:val="none" w:sz="0" w:space="0" w:color="auto"/>
        <w:right w:val="none" w:sz="0" w:space="0" w:color="auto"/>
      </w:divBdr>
    </w:div>
    <w:div w:id="439570293">
      <w:bodyDiv w:val="1"/>
      <w:marLeft w:val="0"/>
      <w:marRight w:val="0"/>
      <w:marTop w:val="0"/>
      <w:marBottom w:val="0"/>
      <w:divBdr>
        <w:top w:val="none" w:sz="0" w:space="0" w:color="auto"/>
        <w:left w:val="none" w:sz="0" w:space="0" w:color="auto"/>
        <w:bottom w:val="none" w:sz="0" w:space="0" w:color="auto"/>
        <w:right w:val="none" w:sz="0" w:space="0" w:color="auto"/>
      </w:divBdr>
      <w:divsChild>
        <w:div w:id="93718252">
          <w:marLeft w:val="0"/>
          <w:marRight w:val="0"/>
          <w:marTop w:val="0"/>
          <w:marBottom w:val="0"/>
          <w:divBdr>
            <w:top w:val="none" w:sz="0" w:space="0" w:color="auto"/>
            <w:left w:val="none" w:sz="0" w:space="0" w:color="auto"/>
            <w:bottom w:val="none" w:sz="0" w:space="0" w:color="auto"/>
            <w:right w:val="none" w:sz="0" w:space="0" w:color="auto"/>
          </w:divBdr>
        </w:div>
      </w:divsChild>
    </w:div>
    <w:div w:id="846675472">
      <w:bodyDiv w:val="1"/>
      <w:marLeft w:val="0"/>
      <w:marRight w:val="0"/>
      <w:marTop w:val="0"/>
      <w:marBottom w:val="0"/>
      <w:divBdr>
        <w:top w:val="none" w:sz="0" w:space="0" w:color="auto"/>
        <w:left w:val="none" w:sz="0" w:space="0" w:color="auto"/>
        <w:bottom w:val="none" w:sz="0" w:space="0" w:color="auto"/>
        <w:right w:val="none" w:sz="0" w:space="0" w:color="auto"/>
      </w:divBdr>
    </w:div>
    <w:div w:id="1225410690">
      <w:bodyDiv w:val="1"/>
      <w:marLeft w:val="0"/>
      <w:marRight w:val="0"/>
      <w:marTop w:val="0"/>
      <w:marBottom w:val="0"/>
      <w:divBdr>
        <w:top w:val="none" w:sz="0" w:space="0" w:color="auto"/>
        <w:left w:val="none" w:sz="0" w:space="0" w:color="auto"/>
        <w:bottom w:val="none" w:sz="0" w:space="0" w:color="auto"/>
        <w:right w:val="none" w:sz="0" w:space="0" w:color="auto"/>
      </w:divBdr>
    </w:div>
    <w:div w:id="1255820290">
      <w:bodyDiv w:val="1"/>
      <w:marLeft w:val="0"/>
      <w:marRight w:val="0"/>
      <w:marTop w:val="0"/>
      <w:marBottom w:val="0"/>
      <w:divBdr>
        <w:top w:val="none" w:sz="0" w:space="0" w:color="auto"/>
        <w:left w:val="none" w:sz="0" w:space="0" w:color="auto"/>
        <w:bottom w:val="none" w:sz="0" w:space="0" w:color="auto"/>
        <w:right w:val="none" w:sz="0" w:space="0" w:color="auto"/>
      </w:divBdr>
    </w:div>
    <w:div w:id="1340547083">
      <w:bodyDiv w:val="1"/>
      <w:marLeft w:val="0"/>
      <w:marRight w:val="0"/>
      <w:marTop w:val="0"/>
      <w:marBottom w:val="0"/>
      <w:divBdr>
        <w:top w:val="none" w:sz="0" w:space="0" w:color="auto"/>
        <w:left w:val="none" w:sz="0" w:space="0" w:color="auto"/>
        <w:bottom w:val="none" w:sz="0" w:space="0" w:color="auto"/>
        <w:right w:val="none" w:sz="0" w:space="0" w:color="auto"/>
      </w:divBdr>
    </w:div>
    <w:div w:id="1350646672">
      <w:bodyDiv w:val="1"/>
      <w:marLeft w:val="0"/>
      <w:marRight w:val="0"/>
      <w:marTop w:val="0"/>
      <w:marBottom w:val="0"/>
      <w:divBdr>
        <w:top w:val="none" w:sz="0" w:space="0" w:color="auto"/>
        <w:left w:val="none" w:sz="0" w:space="0" w:color="auto"/>
        <w:bottom w:val="none" w:sz="0" w:space="0" w:color="auto"/>
        <w:right w:val="none" w:sz="0" w:space="0" w:color="auto"/>
      </w:divBdr>
    </w:div>
    <w:div w:id="1572160772">
      <w:bodyDiv w:val="1"/>
      <w:marLeft w:val="0"/>
      <w:marRight w:val="0"/>
      <w:marTop w:val="0"/>
      <w:marBottom w:val="0"/>
      <w:divBdr>
        <w:top w:val="none" w:sz="0" w:space="0" w:color="auto"/>
        <w:left w:val="none" w:sz="0" w:space="0" w:color="auto"/>
        <w:bottom w:val="none" w:sz="0" w:space="0" w:color="auto"/>
        <w:right w:val="none" w:sz="0" w:space="0" w:color="auto"/>
      </w:divBdr>
    </w:div>
    <w:div w:id="1670403086">
      <w:bodyDiv w:val="1"/>
      <w:marLeft w:val="0"/>
      <w:marRight w:val="0"/>
      <w:marTop w:val="0"/>
      <w:marBottom w:val="0"/>
      <w:divBdr>
        <w:top w:val="none" w:sz="0" w:space="0" w:color="auto"/>
        <w:left w:val="none" w:sz="0" w:space="0" w:color="auto"/>
        <w:bottom w:val="none" w:sz="0" w:space="0" w:color="auto"/>
        <w:right w:val="none" w:sz="0" w:space="0" w:color="auto"/>
      </w:divBdr>
    </w:div>
    <w:div w:id="2034068793">
      <w:bodyDiv w:val="1"/>
      <w:marLeft w:val="0"/>
      <w:marRight w:val="0"/>
      <w:marTop w:val="0"/>
      <w:marBottom w:val="0"/>
      <w:divBdr>
        <w:top w:val="none" w:sz="0" w:space="0" w:color="auto"/>
        <w:left w:val="none" w:sz="0" w:space="0" w:color="auto"/>
        <w:bottom w:val="none" w:sz="0" w:space="0" w:color="auto"/>
        <w:right w:val="none" w:sz="0" w:space="0" w:color="auto"/>
      </w:divBdr>
    </w:div>
    <w:div w:id="2034721177">
      <w:bodyDiv w:val="1"/>
      <w:marLeft w:val="0"/>
      <w:marRight w:val="0"/>
      <w:marTop w:val="0"/>
      <w:marBottom w:val="0"/>
      <w:divBdr>
        <w:top w:val="none" w:sz="0" w:space="0" w:color="auto"/>
        <w:left w:val="none" w:sz="0" w:space="0" w:color="auto"/>
        <w:bottom w:val="none" w:sz="0" w:space="0" w:color="auto"/>
        <w:right w:val="none" w:sz="0" w:space="0" w:color="auto"/>
      </w:divBdr>
    </w:div>
    <w:div w:id="213247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tariina.karsten@justdigi.ee"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adr.rik.ee/jm/dokument/16949286" TargetMode="External"/><Relationship Id="rId7" Type="http://schemas.openxmlformats.org/officeDocument/2006/relationships/hyperlink" Target="https://mkm.ee/digiriik-ja-uhenduvus/digiuhiskonna-arengukava-2030" TargetMode="External"/><Relationship Id="rId2" Type="http://schemas.openxmlformats.org/officeDocument/2006/relationships/hyperlink" Target="https://valitsus.ee/valitsuse-eesmargid-ja-tegevused/valitsemise-alused/tegevusprogramm-0" TargetMode="External"/><Relationship Id="rId1" Type="http://schemas.openxmlformats.org/officeDocument/2006/relationships/hyperlink" Target="https://eur-lex.europa.eu/legal-content/ET/TXT/?uri=CELEX%3A32016R0679&amp;qid=1762173557395" TargetMode="External"/><Relationship Id="rId6" Type="http://schemas.openxmlformats.org/officeDocument/2006/relationships/hyperlink" Target="file:///C:\Users\justdigikn90406\Downloads\Privaatsuskaitse%20tehnoloogiate%20kontseptsioon%20(4).pdf" TargetMode="External"/><Relationship Id="rId5" Type="http://schemas.openxmlformats.org/officeDocument/2006/relationships/hyperlink" Target="https://www.edpb.europa.eu/system/files/2025-01/edpb_guidelines_202501_pseudonymisation_en.pdf" TargetMode="External"/><Relationship Id="rId4" Type="http://schemas.openxmlformats.org/officeDocument/2006/relationships/hyperlink" Target="https://eur-lex.europa.eu/eli/reg/2024/1689/oj?locale=e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49818611a30368bb42965e06a725bc0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d109d2dad8195450cc9717b13fd224e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A0CFC-EDED-4DE7-BDDB-C830DADA5ED0}">
  <ds:schemaRefs>
    <ds:schemaRef ds:uri="http://schemas.microsoft.com/sharepoint/v3/contenttype/forms"/>
  </ds:schemaRefs>
</ds:datastoreItem>
</file>

<file path=customXml/itemProps2.xml><?xml version="1.0" encoding="utf-8"?>
<ds:datastoreItem xmlns:ds="http://schemas.openxmlformats.org/officeDocument/2006/customXml" ds:itemID="{C8DE2D92-0167-4B80-814A-B1DB49933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A1B447-20C3-4CED-828D-0AE69DEBDB1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A1AA9D01-2155-4B13-BD7D-83ACA7182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18</Pages>
  <Words>7081</Words>
  <Characters>51837</Characters>
  <Application>Microsoft Office Word</Application>
  <DocSecurity>0</DocSecurity>
  <Lines>836</Lines>
  <Paragraphs>160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Niidas - JUSTDIGI</dc:creator>
  <cp:keywords/>
  <dc:description/>
  <cp:lastModifiedBy>Kristel Niidas - JUSTDIGI</cp:lastModifiedBy>
  <cp:revision>10</cp:revision>
  <dcterms:created xsi:type="dcterms:W3CDTF">2025-11-10T13:34:00Z</dcterms:created>
  <dcterms:modified xsi:type="dcterms:W3CDTF">2025-12-09T10:17:00Z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2025-10-21T13:11:24Z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df37bd38-007f-425b-ac73-544e65776d66</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y fmtid="{D5CDD505-2E9C-101B-9397-08002B2CF9AE}" pid="12" name="docLang">
    <vt:lpwstr>et</vt:lpwstr>
  </property>
</Properties>
</file>